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E0ED6" w:rsidRDefault="00FE0ED6" w:rsidP="00FE0ED6">
      <w:pPr>
        <w:pStyle w:val="titel2"/>
        <w:spacing w:before="200" w:beforeAutospacing="0" w:after="200" w:afterAutospacing="0" w:line="480" w:lineRule="auto"/>
        <w:jc w:val="center"/>
        <w:rPr>
          <w:rFonts w:ascii="Tahoma" w:hAnsi="Tahoma" w:cs="Tahoma"/>
          <w:color w:val="000000"/>
          <w:sz w:val="32"/>
          <w:szCs w:val="32"/>
        </w:rPr>
      </w:pPr>
      <w:bookmarkStart w:id="0" w:name="_GoBack"/>
      <w:bookmarkEnd w:id="0"/>
      <w:r>
        <w:rPr>
          <w:rFonts w:ascii="Tahoma" w:hAnsi="Tahoma" w:cs="Tahoma"/>
          <w:color w:val="000000"/>
          <w:sz w:val="32"/>
          <w:szCs w:val="32"/>
        </w:rPr>
        <w:t>Bekendtgørelse om vandkvalitet og tilsyn med vandforsyningsanlæg</w:t>
      </w:r>
      <w:bookmarkStart w:id="1" w:name="Henvisning_id3695c158-a032-4ba0-8a76-b51"/>
      <w:bookmarkEnd w:id="1"/>
      <w:r>
        <w:rPr>
          <w:rFonts w:ascii="Tahoma" w:hAnsi="Tahoma" w:cs="Tahoma"/>
          <w:color w:val="000000"/>
          <w:sz w:val="32"/>
          <w:szCs w:val="32"/>
        </w:rPr>
        <w:fldChar w:fldCharType="begin"/>
      </w:r>
      <w:r>
        <w:rPr>
          <w:rFonts w:ascii="Tahoma" w:hAnsi="Tahoma" w:cs="Tahoma"/>
          <w:color w:val="000000"/>
          <w:sz w:val="32"/>
          <w:szCs w:val="32"/>
        </w:rPr>
        <w:instrText xml:space="preserve"> HYPERLINK "https://www.retsinformation.dk/Forms/R0710.aspx?id=209065" \l "id3695c158-a032-4ba0-8a76-b51028149b6c" </w:instrText>
      </w:r>
      <w:r>
        <w:rPr>
          <w:rFonts w:ascii="Tahoma" w:hAnsi="Tahoma" w:cs="Tahoma"/>
          <w:color w:val="000000"/>
          <w:sz w:val="32"/>
          <w:szCs w:val="32"/>
        </w:rPr>
        <w:fldChar w:fldCharType="separate"/>
      </w:r>
      <w:r>
        <w:rPr>
          <w:rStyle w:val="Hyperlink"/>
          <w:rFonts w:ascii="Tahoma" w:hAnsi="Tahoma" w:cs="Tahoma"/>
          <w:color w:val="000000"/>
          <w:sz w:val="16"/>
          <w:szCs w:val="16"/>
        </w:rPr>
        <w:t>1)</w:t>
      </w:r>
      <w:r>
        <w:rPr>
          <w:rFonts w:ascii="Tahoma" w:hAnsi="Tahoma" w:cs="Tahoma"/>
          <w:color w:val="000000"/>
          <w:sz w:val="32"/>
          <w:szCs w:val="32"/>
        </w:rPr>
        <w:fldChar w:fldCharType="end"/>
      </w:r>
    </w:p>
    <w:p w:rsidR="00FE0ED6" w:rsidRDefault="00FE0ED6" w:rsidP="00FE0ED6">
      <w:pPr>
        <w:pStyle w:val="indledning2"/>
        <w:spacing w:before="0" w:beforeAutospacing="0" w:after="0" w:afterAutospacing="0" w:line="480" w:lineRule="auto"/>
        <w:ind w:firstLine="240"/>
        <w:rPr>
          <w:rFonts w:ascii="Tahoma" w:hAnsi="Tahoma" w:cs="Tahoma"/>
          <w:color w:val="000000"/>
          <w:sz w:val="19"/>
          <w:szCs w:val="19"/>
        </w:rPr>
      </w:pPr>
      <w:r>
        <w:rPr>
          <w:rFonts w:ascii="Tahoma" w:hAnsi="Tahoma" w:cs="Tahoma"/>
          <w:color w:val="000000"/>
          <w:sz w:val="19"/>
          <w:szCs w:val="19"/>
        </w:rPr>
        <w:t>I medfør af § 5, § 8, § 8 a, § 55, stk. 7, § 56, § 57, stk. 2, § 58, stk. 3 og 4, § 59, stk. 1 og 3, § 60, stk. 2, § 62 a, § 69 a, § 71 a og § 84, stk. 2, i lov om vandforsyning m.v., jf. lovbekendtgørelse nr. 118 af 22. februar 2018, fastsættes:</w:t>
      </w:r>
    </w:p>
    <w:p w:rsidR="00FE0ED6" w:rsidRDefault="00FE0ED6" w:rsidP="00FE0ED6">
      <w:pPr>
        <w:pStyle w:val="kapitel"/>
        <w:spacing w:before="400" w:beforeAutospacing="0" w:line="480" w:lineRule="auto"/>
        <w:jc w:val="center"/>
        <w:rPr>
          <w:rFonts w:ascii="Tahoma" w:hAnsi="Tahoma" w:cs="Tahoma"/>
          <w:color w:val="000000"/>
          <w:sz w:val="19"/>
          <w:szCs w:val="19"/>
        </w:rPr>
      </w:pPr>
      <w:r>
        <w:rPr>
          <w:rFonts w:ascii="Tahoma" w:hAnsi="Tahoma" w:cs="Tahoma"/>
          <w:color w:val="000000"/>
          <w:sz w:val="19"/>
          <w:szCs w:val="19"/>
        </w:rPr>
        <w:t>Kapitel 1</w:t>
      </w:r>
    </w:p>
    <w:p w:rsidR="00FE0ED6" w:rsidRDefault="00FE0ED6" w:rsidP="00FE0ED6">
      <w:pPr>
        <w:pStyle w:val="kapiteloverskrift2"/>
        <w:spacing w:before="0" w:beforeAutospacing="0" w:line="480" w:lineRule="auto"/>
        <w:jc w:val="center"/>
        <w:rPr>
          <w:rFonts w:ascii="Tahoma" w:hAnsi="Tahoma" w:cs="Tahoma"/>
          <w:i/>
          <w:iCs/>
          <w:color w:val="000000"/>
          <w:sz w:val="19"/>
          <w:szCs w:val="19"/>
        </w:rPr>
      </w:pPr>
      <w:r>
        <w:rPr>
          <w:rFonts w:ascii="Tahoma" w:hAnsi="Tahoma" w:cs="Tahoma"/>
          <w:i/>
          <w:iCs/>
          <w:color w:val="000000"/>
          <w:sz w:val="19"/>
          <w:szCs w:val="19"/>
        </w:rPr>
        <w:t>Anvendelsesområde, definitioner og grundlæggende principper</w:t>
      </w:r>
    </w:p>
    <w:p w:rsidR="00FE0ED6" w:rsidRDefault="00FE0ED6" w:rsidP="00FE0ED6">
      <w:pPr>
        <w:pStyle w:val="paragraf"/>
        <w:spacing w:before="200" w:beforeAutospacing="0" w:after="0" w:afterAutospacing="0" w:line="480" w:lineRule="auto"/>
        <w:ind w:firstLine="240"/>
        <w:rPr>
          <w:rFonts w:ascii="Tahoma" w:hAnsi="Tahoma" w:cs="Tahoma"/>
          <w:color w:val="000000"/>
          <w:sz w:val="19"/>
          <w:szCs w:val="19"/>
        </w:rPr>
      </w:pPr>
      <w:r>
        <w:rPr>
          <w:rStyle w:val="paragrafnr"/>
          <w:rFonts w:ascii="Tahoma" w:hAnsi="Tahoma" w:cs="Tahoma"/>
          <w:b/>
          <w:bCs/>
          <w:color w:val="000000"/>
          <w:sz w:val="19"/>
          <w:szCs w:val="19"/>
        </w:rPr>
        <w:t>§ 1.</w:t>
      </w:r>
      <w:r>
        <w:rPr>
          <w:rFonts w:ascii="Tahoma" w:hAnsi="Tahoma" w:cs="Tahoma"/>
          <w:color w:val="000000"/>
          <w:sz w:val="19"/>
          <w:szCs w:val="19"/>
        </w:rPr>
        <w:t> Bekendtgørelsen fastsætter regler om følgende:</w:t>
      </w:r>
    </w:p>
    <w:p w:rsidR="00FE0ED6" w:rsidRDefault="00FE0ED6" w:rsidP="00FE0ED6">
      <w:pPr>
        <w:pStyle w:val="liste1"/>
        <w:spacing w:before="0" w:beforeAutospacing="0" w:after="0" w:afterAutospacing="0" w:line="480" w:lineRule="auto"/>
        <w:ind w:left="280"/>
        <w:rPr>
          <w:rFonts w:ascii="Tahoma" w:hAnsi="Tahoma" w:cs="Tahoma"/>
          <w:color w:val="000000"/>
          <w:sz w:val="19"/>
          <w:szCs w:val="19"/>
        </w:rPr>
      </w:pPr>
      <w:r>
        <w:rPr>
          <w:rStyle w:val="liste1nr"/>
          <w:rFonts w:ascii="Tahoma" w:hAnsi="Tahoma" w:cs="Tahoma"/>
          <w:color w:val="000000"/>
          <w:sz w:val="19"/>
          <w:szCs w:val="19"/>
        </w:rPr>
        <w:t>1)</w:t>
      </w:r>
      <w:r>
        <w:rPr>
          <w:rFonts w:ascii="Tahoma" w:hAnsi="Tahoma" w:cs="Tahoma"/>
          <w:color w:val="000000"/>
          <w:sz w:val="19"/>
          <w:szCs w:val="19"/>
        </w:rPr>
        <w:t> De kvalitetskrav, som skal være opfyldt for vand fra alle vandforsyningsanlæg, som leverer vand til:</w:t>
      </w:r>
    </w:p>
    <w:p w:rsidR="00FE0ED6" w:rsidRDefault="00FE0ED6" w:rsidP="00FE0ED6">
      <w:pPr>
        <w:pStyle w:val="liste2"/>
        <w:spacing w:before="0" w:beforeAutospacing="0" w:after="0" w:afterAutospacing="0" w:line="480" w:lineRule="auto"/>
        <w:ind w:left="560"/>
        <w:rPr>
          <w:rFonts w:ascii="Tahoma" w:hAnsi="Tahoma" w:cs="Tahoma"/>
          <w:color w:val="000000"/>
          <w:sz w:val="19"/>
          <w:szCs w:val="19"/>
        </w:rPr>
      </w:pPr>
      <w:r>
        <w:rPr>
          <w:rStyle w:val="liste2nr"/>
          <w:rFonts w:ascii="Tahoma" w:hAnsi="Tahoma" w:cs="Tahoma"/>
          <w:color w:val="000000"/>
          <w:sz w:val="19"/>
          <w:szCs w:val="19"/>
        </w:rPr>
        <w:t>a)</w:t>
      </w:r>
      <w:r>
        <w:rPr>
          <w:rFonts w:ascii="Tahoma" w:hAnsi="Tahoma" w:cs="Tahoma"/>
          <w:color w:val="000000"/>
          <w:sz w:val="19"/>
          <w:szCs w:val="19"/>
        </w:rPr>
        <w:t> fødevarevirksomheder,</w:t>
      </w:r>
    </w:p>
    <w:p w:rsidR="00FE0ED6" w:rsidRDefault="00FE0ED6" w:rsidP="00FE0ED6">
      <w:pPr>
        <w:pStyle w:val="liste2"/>
        <w:spacing w:before="0" w:beforeAutospacing="0" w:after="0" w:afterAutospacing="0" w:line="480" w:lineRule="auto"/>
        <w:ind w:left="560"/>
        <w:rPr>
          <w:rFonts w:ascii="Tahoma" w:hAnsi="Tahoma" w:cs="Tahoma"/>
          <w:color w:val="000000"/>
          <w:sz w:val="19"/>
          <w:szCs w:val="19"/>
        </w:rPr>
      </w:pPr>
      <w:r>
        <w:rPr>
          <w:rStyle w:val="liste2nr"/>
          <w:rFonts w:ascii="Tahoma" w:hAnsi="Tahoma" w:cs="Tahoma"/>
          <w:color w:val="000000"/>
          <w:sz w:val="19"/>
          <w:szCs w:val="19"/>
        </w:rPr>
        <w:t>b)</w:t>
      </w:r>
      <w:r>
        <w:rPr>
          <w:rFonts w:ascii="Tahoma" w:hAnsi="Tahoma" w:cs="Tahoma"/>
          <w:color w:val="000000"/>
          <w:sz w:val="19"/>
          <w:szCs w:val="19"/>
        </w:rPr>
        <w:t> virksomheder, der fremstiller lægemidler eller andre produkter, hvortil der stilles særlige sundhedsmæssige krav til vandforsyningen,</w:t>
      </w:r>
    </w:p>
    <w:p w:rsidR="00FE0ED6" w:rsidRDefault="00FE0ED6" w:rsidP="00FE0ED6">
      <w:pPr>
        <w:pStyle w:val="liste2"/>
        <w:spacing w:before="0" w:beforeAutospacing="0" w:after="0" w:afterAutospacing="0" w:line="480" w:lineRule="auto"/>
        <w:ind w:left="560"/>
        <w:rPr>
          <w:rFonts w:ascii="Tahoma" w:hAnsi="Tahoma" w:cs="Tahoma"/>
          <w:color w:val="000000"/>
          <w:sz w:val="19"/>
          <w:szCs w:val="19"/>
        </w:rPr>
      </w:pPr>
      <w:r>
        <w:rPr>
          <w:rStyle w:val="liste2nr"/>
          <w:rFonts w:ascii="Tahoma" w:hAnsi="Tahoma" w:cs="Tahoma"/>
          <w:color w:val="000000"/>
          <w:sz w:val="19"/>
          <w:szCs w:val="19"/>
        </w:rPr>
        <w:t>c)</w:t>
      </w:r>
      <w:r>
        <w:rPr>
          <w:rFonts w:ascii="Tahoma" w:hAnsi="Tahoma" w:cs="Tahoma"/>
          <w:color w:val="000000"/>
          <w:sz w:val="19"/>
          <w:szCs w:val="19"/>
        </w:rPr>
        <w:t> anden kommerciel eller offentlig aktivitet end nævnt i litra a og b,</w:t>
      </w:r>
    </w:p>
    <w:p w:rsidR="00FE0ED6" w:rsidRDefault="00FE0ED6" w:rsidP="00FE0ED6">
      <w:pPr>
        <w:pStyle w:val="liste2"/>
        <w:spacing w:before="0" w:beforeAutospacing="0" w:after="0" w:afterAutospacing="0" w:line="480" w:lineRule="auto"/>
        <w:ind w:left="560"/>
        <w:rPr>
          <w:rFonts w:ascii="Tahoma" w:hAnsi="Tahoma" w:cs="Tahoma"/>
          <w:color w:val="000000"/>
          <w:sz w:val="19"/>
          <w:szCs w:val="19"/>
        </w:rPr>
      </w:pPr>
      <w:r>
        <w:rPr>
          <w:rStyle w:val="liste2nr"/>
          <w:rFonts w:ascii="Tahoma" w:hAnsi="Tahoma" w:cs="Tahoma"/>
          <w:color w:val="000000"/>
          <w:sz w:val="19"/>
          <w:szCs w:val="19"/>
        </w:rPr>
        <w:t>d)</w:t>
      </w:r>
      <w:r>
        <w:rPr>
          <w:rFonts w:ascii="Tahoma" w:hAnsi="Tahoma" w:cs="Tahoma"/>
          <w:color w:val="000000"/>
          <w:sz w:val="19"/>
          <w:szCs w:val="19"/>
        </w:rPr>
        <w:t> husholdningsbrug til én husstand, hvor der samtidig leveres vand til anden kommerciel eller offentlig aktivitet, eller</w:t>
      </w:r>
    </w:p>
    <w:p w:rsidR="00FE0ED6" w:rsidRDefault="00FE0ED6" w:rsidP="00FE0ED6">
      <w:pPr>
        <w:pStyle w:val="liste2"/>
        <w:spacing w:before="0" w:beforeAutospacing="0" w:after="0" w:afterAutospacing="0" w:line="480" w:lineRule="auto"/>
        <w:ind w:left="560"/>
        <w:rPr>
          <w:rFonts w:ascii="Tahoma" w:hAnsi="Tahoma" w:cs="Tahoma"/>
          <w:color w:val="000000"/>
          <w:sz w:val="19"/>
          <w:szCs w:val="19"/>
        </w:rPr>
      </w:pPr>
      <w:r>
        <w:rPr>
          <w:rStyle w:val="liste2nr"/>
          <w:rFonts w:ascii="Tahoma" w:hAnsi="Tahoma" w:cs="Tahoma"/>
          <w:color w:val="000000"/>
          <w:sz w:val="19"/>
          <w:szCs w:val="19"/>
        </w:rPr>
        <w:t>e)</w:t>
      </w:r>
      <w:r>
        <w:rPr>
          <w:rFonts w:ascii="Tahoma" w:hAnsi="Tahoma" w:cs="Tahoma"/>
          <w:color w:val="000000"/>
          <w:sz w:val="19"/>
          <w:szCs w:val="19"/>
        </w:rPr>
        <w:t> husholdningsbrug til mere end én husstand.</w:t>
      </w:r>
    </w:p>
    <w:p w:rsidR="00FE0ED6" w:rsidRDefault="00FE0ED6" w:rsidP="00FE0ED6">
      <w:pPr>
        <w:pStyle w:val="liste1"/>
        <w:spacing w:before="0" w:beforeAutospacing="0" w:after="0" w:afterAutospacing="0" w:line="480" w:lineRule="auto"/>
        <w:ind w:left="280"/>
        <w:rPr>
          <w:rFonts w:ascii="Tahoma" w:hAnsi="Tahoma" w:cs="Tahoma"/>
          <w:color w:val="000000"/>
          <w:sz w:val="19"/>
          <w:szCs w:val="19"/>
        </w:rPr>
      </w:pPr>
      <w:r>
        <w:rPr>
          <w:rStyle w:val="liste1nr"/>
          <w:rFonts w:ascii="Tahoma" w:hAnsi="Tahoma" w:cs="Tahoma"/>
          <w:color w:val="000000"/>
          <w:sz w:val="19"/>
          <w:szCs w:val="19"/>
        </w:rPr>
        <w:t>2)</w:t>
      </w:r>
      <w:r>
        <w:rPr>
          <w:rFonts w:ascii="Tahoma" w:hAnsi="Tahoma" w:cs="Tahoma"/>
          <w:color w:val="000000"/>
          <w:sz w:val="19"/>
          <w:szCs w:val="19"/>
        </w:rPr>
        <w:t> Hvilke kontrolmålinger der skal foretages af vand.</w:t>
      </w:r>
    </w:p>
    <w:p w:rsidR="00FE0ED6" w:rsidRDefault="00FE0ED6" w:rsidP="00FE0ED6">
      <w:pPr>
        <w:pStyle w:val="liste1"/>
        <w:spacing w:before="0" w:beforeAutospacing="0" w:after="0" w:afterAutospacing="0" w:line="480" w:lineRule="auto"/>
        <w:ind w:left="280"/>
        <w:rPr>
          <w:rFonts w:ascii="Tahoma" w:hAnsi="Tahoma" w:cs="Tahoma"/>
          <w:color w:val="000000"/>
          <w:sz w:val="19"/>
          <w:szCs w:val="19"/>
        </w:rPr>
      </w:pPr>
      <w:r>
        <w:rPr>
          <w:rStyle w:val="liste1nr"/>
          <w:rFonts w:ascii="Tahoma" w:hAnsi="Tahoma" w:cs="Tahoma"/>
          <w:color w:val="000000"/>
          <w:sz w:val="19"/>
          <w:szCs w:val="19"/>
        </w:rPr>
        <w:t>3)</w:t>
      </w:r>
      <w:r>
        <w:rPr>
          <w:rFonts w:ascii="Tahoma" w:hAnsi="Tahoma" w:cs="Tahoma"/>
          <w:color w:val="000000"/>
          <w:sz w:val="19"/>
          <w:szCs w:val="19"/>
        </w:rPr>
        <w:t> Hvordan der skal føres kontrol med indvundne vandmængder.</w:t>
      </w:r>
    </w:p>
    <w:p w:rsidR="00FE0ED6" w:rsidRDefault="00FE0ED6" w:rsidP="00FE0ED6">
      <w:pPr>
        <w:pStyle w:val="liste1"/>
        <w:spacing w:before="0" w:beforeAutospacing="0" w:after="0" w:afterAutospacing="0" w:line="480" w:lineRule="auto"/>
        <w:ind w:left="280"/>
        <w:rPr>
          <w:rFonts w:ascii="Tahoma" w:hAnsi="Tahoma" w:cs="Tahoma"/>
          <w:color w:val="000000"/>
          <w:sz w:val="19"/>
          <w:szCs w:val="19"/>
        </w:rPr>
      </w:pPr>
      <w:r>
        <w:rPr>
          <w:rStyle w:val="liste1nr"/>
          <w:rFonts w:ascii="Tahoma" w:hAnsi="Tahoma" w:cs="Tahoma"/>
          <w:color w:val="000000"/>
          <w:sz w:val="19"/>
          <w:szCs w:val="19"/>
        </w:rPr>
        <w:t>4)</w:t>
      </w:r>
      <w:r>
        <w:rPr>
          <w:rFonts w:ascii="Tahoma" w:hAnsi="Tahoma" w:cs="Tahoma"/>
          <w:color w:val="000000"/>
          <w:sz w:val="19"/>
          <w:szCs w:val="19"/>
        </w:rPr>
        <w:t> Hvilken underretning der skal gives til forbrugerne.</w:t>
      </w:r>
    </w:p>
    <w:p w:rsidR="00FE0ED6" w:rsidRDefault="00FE0ED6" w:rsidP="00FE0ED6">
      <w:pPr>
        <w:pStyle w:val="liste1"/>
        <w:spacing w:before="0" w:beforeAutospacing="0" w:after="0" w:afterAutospacing="0" w:line="480" w:lineRule="auto"/>
        <w:ind w:left="280"/>
        <w:rPr>
          <w:rFonts w:ascii="Tahoma" w:hAnsi="Tahoma" w:cs="Tahoma"/>
          <w:color w:val="000000"/>
          <w:sz w:val="19"/>
          <w:szCs w:val="19"/>
        </w:rPr>
      </w:pPr>
      <w:r>
        <w:rPr>
          <w:rStyle w:val="liste1nr"/>
          <w:rFonts w:ascii="Tahoma" w:hAnsi="Tahoma" w:cs="Tahoma"/>
          <w:color w:val="000000"/>
          <w:sz w:val="19"/>
          <w:szCs w:val="19"/>
        </w:rPr>
        <w:t>5)</w:t>
      </w:r>
      <w:r>
        <w:rPr>
          <w:rFonts w:ascii="Tahoma" w:hAnsi="Tahoma" w:cs="Tahoma"/>
          <w:color w:val="000000"/>
          <w:sz w:val="19"/>
          <w:szCs w:val="19"/>
        </w:rPr>
        <w:t> Hvilket tilsyn der skal føres med vandforsyningssystemerne, hvorved forstås vandforsyningsanlægget med tillæg af vandinstallationer frem til forbrugerens taphane.</w:t>
      </w:r>
    </w:p>
    <w:p w:rsidR="00FE0ED6" w:rsidRDefault="00FE0ED6" w:rsidP="00FE0ED6">
      <w:pPr>
        <w:pStyle w:val="stk2"/>
        <w:spacing w:before="0" w:beforeAutospacing="0" w:after="0" w:afterAutospacing="0" w:line="480" w:lineRule="auto"/>
        <w:ind w:firstLine="240"/>
        <w:rPr>
          <w:rFonts w:ascii="Tahoma" w:hAnsi="Tahoma" w:cs="Tahoma"/>
          <w:color w:val="000000"/>
          <w:sz w:val="19"/>
          <w:szCs w:val="19"/>
        </w:rPr>
      </w:pPr>
      <w:r>
        <w:rPr>
          <w:rStyle w:val="stknr"/>
          <w:rFonts w:ascii="Tahoma" w:hAnsi="Tahoma" w:cs="Tahoma"/>
          <w:i/>
          <w:iCs/>
          <w:color w:val="000000"/>
          <w:sz w:val="19"/>
          <w:szCs w:val="19"/>
        </w:rPr>
        <w:t>Stk. 2.</w:t>
      </w:r>
      <w:r>
        <w:rPr>
          <w:rFonts w:ascii="Tahoma" w:hAnsi="Tahoma" w:cs="Tahoma"/>
          <w:color w:val="000000"/>
          <w:sz w:val="19"/>
          <w:szCs w:val="19"/>
        </w:rPr>
        <w:t> Det skal i hvert enkelt tilfælde tilstræbes, at vandkvaliteten er bedst mulig uanset kvalitetskravene i denne bekendtgørelse.</w:t>
      </w:r>
    </w:p>
    <w:p w:rsidR="00FE0ED6" w:rsidRDefault="00FE0ED6" w:rsidP="00FE0ED6">
      <w:pPr>
        <w:pStyle w:val="stk2"/>
        <w:spacing w:before="0" w:beforeAutospacing="0" w:after="0" w:afterAutospacing="0" w:line="480" w:lineRule="auto"/>
        <w:ind w:firstLine="240"/>
        <w:rPr>
          <w:rFonts w:ascii="Tahoma" w:hAnsi="Tahoma" w:cs="Tahoma"/>
          <w:color w:val="000000"/>
          <w:sz w:val="19"/>
          <w:szCs w:val="19"/>
        </w:rPr>
      </w:pPr>
      <w:r>
        <w:rPr>
          <w:rStyle w:val="stknr"/>
          <w:rFonts w:ascii="Tahoma" w:hAnsi="Tahoma" w:cs="Tahoma"/>
          <w:i/>
          <w:iCs/>
          <w:color w:val="000000"/>
          <w:sz w:val="19"/>
          <w:szCs w:val="19"/>
        </w:rPr>
        <w:lastRenderedPageBreak/>
        <w:t>Stk. 3.</w:t>
      </w:r>
      <w:r>
        <w:rPr>
          <w:rFonts w:ascii="Tahoma" w:hAnsi="Tahoma" w:cs="Tahoma"/>
          <w:color w:val="000000"/>
          <w:sz w:val="19"/>
          <w:szCs w:val="19"/>
        </w:rPr>
        <w:t> Vand, som skal anvendes til husholdningsbrug eller til de virksomheder, som er nævnt i stk. 1, nr. 1, skal være enten grundvand eller undtagelsesvist overfladevand, dog ikke vand i drænledninger, uanset mængden af produceret eller leveret vand pr. dag, jf. dog lovens § 25 og denne bekendtgørelses § 4, stk. 2 og 3, og § 5.</w:t>
      </w:r>
    </w:p>
    <w:p w:rsidR="00FE0ED6" w:rsidRDefault="00FE0ED6" w:rsidP="00FE0ED6">
      <w:pPr>
        <w:pStyle w:val="stk2"/>
        <w:spacing w:before="0" w:beforeAutospacing="0" w:after="0" w:afterAutospacing="0" w:line="480" w:lineRule="auto"/>
        <w:ind w:firstLine="240"/>
        <w:rPr>
          <w:rFonts w:ascii="Tahoma" w:hAnsi="Tahoma" w:cs="Tahoma"/>
          <w:color w:val="000000"/>
          <w:sz w:val="19"/>
          <w:szCs w:val="19"/>
        </w:rPr>
      </w:pPr>
      <w:r>
        <w:rPr>
          <w:rStyle w:val="stknr"/>
          <w:rFonts w:ascii="Tahoma" w:hAnsi="Tahoma" w:cs="Tahoma"/>
          <w:i/>
          <w:iCs/>
          <w:color w:val="000000"/>
          <w:sz w:val="19"/>
          <w:szCs w:val="19"/>
        </w:rPr>
        <w:t>Stk. 4.</w:t>
      </w:r>
      <w:r>
        <w:rPr>
          <w:rFonts w:ascii="Tahoma" w:hAnsi="Tahoma" w:cs="Tahoma"/>
          <w:color w:val="000000"/>
          <w:sz w:val="19"/>
          <w:szCs w:val="19"/>
        </w:rPr>
        <w:t> Ved anden kommerciel eller offentlig aktivitet forstås i denne bekendtgørelse: Institutioner, restauranter, hospitaler, hoteller, forlystelsesetablissementer m.v.</w:t>
      </w:r>
    </w:p>
    <w:p w:rsidR="00FE0ED6" w:rsidRDefault="00FE0ED6" w:rsidP="00FE0ED6">
      <w:pPr>
        <w:pStyle w:val="stk2"/>
        <w:spacing w:before="0" w:beforeAutospacing="0" w:after="0" w:afterAutospacing="0" w:line="480" w:lineRule="auto"/>
        <w:ind w:firstLine="240"/>
        <w:rPr>
          <w:rFonts w:ascii="Tahoma" w:hAnsi="Tahoma" w:cs="Tahoma"/>
          <w:color w:val="000000"/>
          <w:sz w:val="19"/>
          <w:szCs w:val="19"/>
        </w:rPr>
      </w:pPr>
      <w:r>
        <w:rPr>
          <w:rStyle w:val="stknr"/>
          <w:rFonts w:ascii="Tahoma" w:hAnsi="Tahoma" w:cs="Tahoma"/>
          <w:i/>
          <w:iCs/>
          <w:color w:val="000000"/>
          <w:sz w:val="19"/>
          <w:szCs w:val="19"/>
        </w:rPr>
        <w:t>Stk. 5.</w:t>
      </w:r>
      <w:r>
        <w:rPr>
          <w:rFonts w:ascii="Tahoma" w:hAnsi="Tahoma" w:cs="Tahoma"/>
          <w:color w:val="000000"/>
          <w:sz w:val="19"/>
          <w:szCs w:val="19"/>
        </w:rPr>
        <w:t> Kommunalbestyrelsen skal underrette forbrugere af vand fra vandforsyningsanlæg, som i gennemsnit leverer mindre end 10 m</w:t>
      </w:r>
      <w:r>
        <w:rPr>
          <w:rStyle w:val="superscript"/>
          <w:rFonts w:ascii="Tahoma" w:hAnsi="Tahoma" w:cs="Tahoma"/>
          <w:color w:val="000000"/>
          <w:sz w:val="14"/>
          <w:szCs w:val="14"/>
          <w:vertAlign w:val="superscript"/>
        </w:rPr>
        <w:t>3</w:t>
      </w:r>
      <w:r>
        <w:rPr>
          <w:rFonts w:ascii="Tahoma" w:hAnsi="Tahoma" w:cs="Tahoma"/>
          <w:color w:val="000000"/>
          <w:sz w:val="19"/>
          <w:szCs w:val="19"/>
        </w:rPr>
        <w:t> vand pr. dag til husholdningsbrug til kun én enkelt husstand, medmindre vandet leveres som led i en kommerciel eller offentlig aktivitet, om, at vandet ikke er underlagt obligatorisk kontrol. Kommunalbestyrelsen skal minimum hvert femte år underrette ejeren af vandforsyningsanlægget om, at ejeren med fordel kan foretage en kontrol af vandet. Kommunalbestyrelsen skal desuden underrette de berørte forbrugere om god vandkvalitet og om enhver foranstaltning, der kan træffes for at beskytte deres sundhed mod skadelige virkninger forårsaget af forurening fra drikkevand. Underretning kan ske ved offentlig annoncering.</w:t>
      </w:r>
    </w:p>
    <w:p w:rsidR="00FE0ED6" w:rsidRDefault="00FE0ED6" w:rsidP="00FE0ED6">
      <w:pPr>
        <w:pStyle w:val="paragrafgruppeoverskrift"/>
        <w:spacing w:before="300" w:beforeAutospacing="0" w:line="480" w:lineRule="auto"/>
        <w:jc w:val="center"/>
        <w:rPr>
          <w:rFonts w:ascii="Tahoma" w:hAnsi="Tahoma" w:cs="Tahoma"/>
          <w:i/>
          <w:iCs/>
          <w:color w:val="000000"/>
          <w:sz w:val="19"/>
          <w:szCs w:val="19"/>
        </w:rPr>
      </w:pPr>
      <w:r>
        <w:rPr>
          <w:rFonts w:ascii="Tahoma" w:hAnsi="Tahoma" w:cs="Tahoma"/>
          <w:i/>
          <w:iCs/>
          <w:color w:val="000000"/>
          <w:sz w:val="19"/>
          <w:szCs w:val="19"/>
        </w:rPr>
        <w:t>Tilsynsmyndighed</w:t>
      </w:r>
    </w:p>
    <w:p w:rsidR="00FE0ED6" w:rsidRDefault="00FE0ED6" w:rsidP="00FE0ED6">
      <w:pPr>
        <w:pStyle w:val="paragraf"/>
        <w:spacing w:before="200" w:beforeAutospacing="0" w:after="0" w:afterAutospacing="0" w:line="480" w:lineRule="auto"/>
        <w:ind w:firstLine="240"/>
        <w:rPr>
          <w:rFonts w:ascii="Tahoma" w:hAnsi="Tahoma" w:cs="Tahoma"/>
          <w:color w:val="000000"/>
          <w:sz w:val="19"/>
          <w:szCs w:val="19"/>
        </w:rPr>
      </w:pPr>
      <w:r>
        <w:rPr>
          <w:rStyle w:val="paragrafnr"/>
          <w:rFonts w:ascii="Tahoma" w:hAnsi="Tahoma" w:cs="Tahoma"/>
          <w:b/>
          <w:bCs/>
          <w:color w:val="000000"/>
          <w:sz w:val="19"/>
          <w:szCs w:val="19"/>
        </w:rPr>
        <w:t>§ 2.</w:t>
      </w:r>
      <w:r>
        <w:rPr>
          <w:rFonts w:ascii="Tahoma" w:hAnsi="Tahoma" w:cs="Tahoma"/>
          <w:color w:val="000000"/>
          <w:sz w:val="19"/>
          <w:szCs w:val="19"/>
        </w:rPr>
        <w:t> Tilsyn med vandforsyningssystemer føres af kommunalbestyrelsen i den kommune, hvor anlæggets vand forbruges.</w:t>
      </w:r>
    </w:p>
    <w:p w:rsidR="00FE0ED6" w:rsidRDefault="00FE0ED6" w:rsidP="00FE0ED6">
      <w:pPr>
        <w:pStyle w:val="stk2"/>
        <w:spacing w:before="0" w:beforeAutospacing="0" w:after="0" w:afterAutospacing="0" w:line="480" w:lineRule="auto"/>
        <w:ind w:firstLine="240"/>
        <w:rPr>
          <w:rFonts w:ascii="Tahoma" w:hAnsi="Tahoma" w:cs="Tahoma"/>
          <w:color w:val="000000"/>
          <w:sz w:val="19"/>
          <w:szCs w:val="19"/>
        </w:rPr>
      </w:pPr>
      <w:r>
        <w:rPr>
          <w:rStyle w:val="stknr"/>
          <w:rFonts w:ascii="Tahoma" w:hAnsi="Tahoma" w:cs="Tahoma"/>
          <w:i/>
          <w:iCs/>
          <w:color w:val="000000"/>
          <w:sz w:val="19"/>
          <w:szCs w:val="19"/>
        </w:rPr>
        <w:t>Stk. 2.</w:t>
      </w:r>
      <w:r>
        <w:rPr>
          <w:rFonts w:ascii="Tahoma" w:hAnsi="Tahoma" w:cs="Tahoma"/>
          <w:color w:val="000000"/>
          <w:sz w:val="19"/>
          <w:szCs w:val="19"/>
        </w:rPr>
        <w:t> Forbruges anlæggets vand i flere kommuner, afgøres det ved aftale mellem de pågældende kommunalbestyrelser, hvorledes det offentlige tilsyn skal føres på kommunalbestyrelsernes vegne. Kan der ikke opnås enighed herom, afgøres spørgsmålet af Miljøstyrelsen.</w:t>
      </w:r>
    </w:p>
    <w:p w:rsidR="00FE0ED6" w:rsidRDefault="00FE0ED6" w:rsidP="00FE0ED6">
      <w:pPr>
        <w:pStyle w:val="kapitel"/>
        <w:spacing w:before="400" w:beforeAutospacing="0" w:line="480" w:lineRule="auto"/>
        <w:jc w:val="center"/>
        <w:rPr>
          <w:rFonts w:ascii="Tahoma" w:hAnsi="Tahoma" w:cs="Tahoma"/>
          <w:color w:val="000000"/>
          <w:sz w:val="19"/>
          <w:szCs w:val="19"/>
        </w:rPr>
      </w:pPr>
      <w:r>
        <w:rPr>
          <w:rFonts w:ascii="Tahoma" w:hAnsi="Tahoma" w:cs="Tahoma"/>
          <w:color w:val="000000"/>
          <w:sz w:val="19"/>
          <w:szCs w:val="19"/>
        </w:rPr>
        <w:t>Kapitel 2</w:t>
      </w:r>
    </w:p>
    <w:p w:rsidR="00FE0ED6" w:rsidRDefault="00FE0ED6" w:rsidP="00FE0ED6">
      <w:pPr>
        <w:pStyle w:val="kapiteloverskrift2"/>
        <w:spacing w:before="0" w:beforeAutospacing="0" w:line="480" w:lineRule="auto"/>
        <w:jc w:val="center"/>
        <w:rPr>
          <w:rFonts w:ascii="Tahoma" w:hAnsi="Tahoma" w:cs="Tahoma"/>
          <w:i/>
          <w:iCs/>
          <w:color w:val="000000"/>
          <w:sz w:val="19"/>
          <w:szCs w:val="19"/>
        </w:rPr>
      </w:pPr>
      <w:r>
        <w:rPr>
          <w:rFonts w:ascii="Tahoma" w:hAnsi="Tahoma" w:cs="Tahoma"/>
          <w:i/>
          <w:iCs/>
          <w:color w:val="000000"/>
          <w:sz w:val="19"/>
          <w:szCs w:val="19"/>
        </w:rPr>
        <w:t>Kvalitetskrav til vand fra vandforsyningsanlæg</w:t>
      </w:r>
    </w:p>
    <w:p w:rsidR="00FE0ED6" w:rsidRDefault="00FE0ED6" w:rsidP="00FE0ED6">
      <w:pPr>
        <w:pStyle w:val="paragraf"/>
        <w:spacing w:before="200" w:beforeAutospacing="0" w:after="0" w:afterAutospacing="0" w:line="480" w:lineRule="auto"/>
        <w:ind w:firstLine="240"/>
        <w:rPr>
          <w:rFonts w:ascii="Tahoma" w:hAnsi="Tahoma" w:cs="Tahoma"/>
          <w:color w:val="000000"/>
          <w:sz w:val="19"/>
          <w:szCs w:val="19"/>
        </w:rPr>
      </w:pPr>
      <w:r>
        <w:rPr>
          <w:rStyle w:val="paragrafnr"/>
          <w:rFonts w:ascii="Tahoma" w:hAnsi="Tahoma" w:cs="Tahoma"/>
          <w:b/>
          <w:bCs/>
          <w:color w:val="000000"/>
          <w:sz w:val="19"/>
          <w:szCs w:val="19"/>
        </w:rPr>
        <w:t>§ 3.</w:t>
      </w:r>
      <w:r>
        <w:rPr>
          <w:rFonts w:ascii="Tahoma" w:hAnsi="Tahoma" w:cs="Tahoma"/>
          <w:color w:val="000000"/>
          <w:sz w:val="19"/>
          <w:szCs w:val="19"/>
        </w:rPr>
        <w:t> En vandforsyning, som er ansvarlig for et vandforsyningsanlæg, som leverer vand omfattet af kvalitetskrav efter denne bekendtgørelse, jf. § 1, stk. 1, nr. 1, skal sikre, at det vand, som forsyningen leverer, og som er kontrolleret på de i bilag 7 angivne prøveudtagningssteder, overholder de kvalitetskrav, som er fastsat i denne bekendtgørelse, jf. dog stk. 2 og 3.</w:t>
      </w:r>
    </w:p>
    <w:p w:rsidR="00FE0ED6" w:rsidRDefault="00FE0ED6" w:rsidP="00FE0ED6">
      <w:pPr>
        <w:pStyle w:val="stk2"/>
        <w:spacing w:before="0" w:beforeAutospacing="0" w:after="0" w:afterAutospacing="0" w:line="480" w:lineRule="auto"/>
        <w:ind w:firstLine="240"/>
        <w:rPr>
          <w:rFonts w:ascii="Tahoma" w:hAnsi="Tahoma" w:cs="Tahoma"/>
          <w:color w:val="000000"/>
          <w:sz w:val="19"/>
          <w:szCs w:val="19"/>
        </w:rPr>
      </w:pPr>
      <w:r>
        <w:rPr>
          <w:rStyle w:val="stknr"/>
          <w:rFonts w:ascii="Tahoma" w:hAnsi="Tahoma" w:cs="Tahoma"/>
          <w:i/>
          <w:iCs/>
          <w:color w:val="000000"/>
          <w:sz w:val="19"/>
          <w:szCs w:val="19"/>
        </w:rPr>
        <w:lastRenderedPageBreak/>
        <w:t>Stk. 2.</w:t>
      </w:r>
      <w:r>
        <w:rPr>
          <w:rFonts w:ascii="Tahoma" w:hAnsi="Tahoma" w:cs="Tahoma"/>
          <w:color w:val="000000"/>
          <w:sz w:val="19"/>
          <w:szCs w:val="19"/>
        </w:rPr>
        <w:t> En vandforsyning har opfyldt sin forpligtelse efter stk. 1, hvis vandforsyningen over for tilsynsmyndigheden kan dokumentere, at den manglende overholdelse af kvalitetskrav på prøveudtagningsstedet skyldes en tilsluttet bygnings eller virksomheds ledninger eller vandinstallationer.</w:t>
      </w:r>
    </w:p>
    <w:p w:rsidR="00FE0ED6" w:rsidRDefault="00FE0ED6" w:rsidP="00FE0ED6">
      <w:pPr>
        <w:pStyle w:val="stk2"/>
        <w:spacing w:before="0" w:beforeAutospacing="0" w:after="0" w:afterAutospacing="0" w:line="480" w:lineRule="auto"/>
        <w:ind w:firstLine="240"/>
        <w:rPr>
          <w:rFonts w:ascii="Tahoma" w:hAnsi="Tahoma" w:cs="Tahoma"/>
          <w:color w:val="000000"/>
          <w:sz w:val="19"/>
          <w:szCs w:val="19"/>
        </w:rPr>
      </w:pPr>
      <w:r>
        <w:rPr>
          <w:rStyle w:val="stknr"/>
          <w:rFonts w:ascii="Tahoma" w:hAnsi="Tahoma" w:cs="Tahoma"/>
          <w:i/>
          <w:iCs/>
          <w:color w:val="000000"/>
          <w:sz w:val="19"/>
          <w:szCs w:val="19"/>
        </w:rPr>
        <w:t>Stk. 3.</w:t>
      </w:r>
      <w:r>
        <w:rPr>
          <w:rFonts w:ascii="Tahoma" w:hAnsi="Tahoma" w:cs="Tahoma"/>
          <w:color w:val="000000"/>
          <w:sz w:val="19"/>
          <w:szCs w:val="19"/>
        </w:rPr>
        <w:t> Er de kvalitetskrav, som er fastsat i denne bekendtgørelse, ikke overholdt i bygninger og virksomheder, hvor der leveres vand til offentligheden, og har vandforsyningen over for tilsynsmyndigheden dokumenteret, at den manglende overholdelse skyldes bygningens eller virksomhedens ledninger eller vandinstallationer, påhviler det ejeren af bygningen eller virksomheden at sikre, at kvalitetskravene overholdes.</w:t>
      </w:r>
    </w:p>
    <w:p w:rsidR="00FE0ED6" w:rsidRDefault="00FE0ED6" w:rsidP="00FE0ED6">
      <w:pPr>
        <w:pStyle w:val="paragraf"/>
        <w:spacing w:before="200" w:beforeAutospacing="0" w:after="0" w:afterAutospacing="0" w:line="480" w:lineRule="auto"/>
        <w:ind w:firstLine="240"/>
        <w:rPr>
          <w:rFonts w:ascii="Tahoma" w:hAnsi="Tahoma" w:cs="Tahoma"/>
          <w:color w:val="000000"/>
          <w:sz w:val="19"/>
          <w:szCs w:val="19"/>
        </w:rPr>
      </w:pPr>
      <w:r>
        <w:rPr>
          <w:rStyle w:val="paragrafnr"/>
          <w:rFonts w:ascii="Tahoma" w:hAnsi="Tahoma" w:cs="Tahoma"/>
          <w:b/>
          <w:bCs/>
          <w:color w:val="000000"/>
          <w:sz w:val="19"/>
          <w:szCs w:val="19"/>
        </w:rPr>
        <w:t>§ 4.</w:t>
      </w:r>
      <w:r>
        <w:rPr>
          <w:rFonts w:ascii="Tahoma" w:hAnsi="Tahoma" w:cs="Tahoma"/>
          <w:color w:val="000000"/>
          <w:sz w:val="19"/>
          <w:szCs w:val="19"/>
        </w:rPr>
        <w:t> Vand fra vandforsyningsanlæg, som leverer vand omfattet af kvalitetskrav efter denne bekendtgørelse, jf. § 1, stk. 1, nr. 1, skal overholde de kvalitetskrav, som er angivet i bilag 1 a-d, jf. dog stk. 2 og 3.</w:t>
      </w:r>
    </w:p>
    <w:p w:rsidR="00FE0ED6" w:rsidRDefault="00FE0ED6" w:rsidP="00FE0ED6">
      <w:pPr>
        <w:pStyle w:val="stk2"/>
        <w:spacing w:before="0" w:beforeAutospacing="0" w:after="0" w:afterAutospacing="0" w:line="480" w:lineRule="auto"/>
        <w:ind w:firstLine="240"/>
        <w:rPr>
          <w:rFonts w:ascii="Tahoma" w:hAnsi="Tahoma" w:cs="Tahoma"/>
          <w:color w:val="000000"/>
          <w:sz w:val="19"/>
          <w:szCs w:val="19"/>
        </w:rPr>
      </w:pPr>
      <w:r>
        <w:rPr>
          <w:rStyle w:val="stknr"/>
          <w:rFonts w:ascii="Tahoma" w:hAnsi="Tahoma" w:cs="Tahoma"/>
          <w:i/>
          <w:iCs/>
          <w:color w:val="000000"/>
          <w:sz w:val="19"/>
          <w:szCs w:val="19"/>
        </w:rPr>
        <w:t>Stk. 2.</w:t>
      </w:r>
      <w:r>
        <w:rPr>
          <w:rFonts w:ascii="Tahoma" w:hAnsi="Tahoma" w:cs="Tahoma"/>
          <w:color w:val="000000"/>
          <w:sz w:val="19"/>
          <w:szCs w:val="19"/>
        </w:rPr>
        <w:t> Miljøstyrelsen kan efter ansøgning fra en fødevarevirksomhed helt eller delvis, for så vidt angår vandforsyningen til den pågældende virksomhed, undtage vand fra et vandforsyningsanlæg, der forsyner fødevarevirksomheden fra kravene i denne bekendtgørelse, hvis det er fastslået, at vandets kvalitet ikke kan påvirke den færdige fødevares sundhed eller sundhedsmæssige beskaffenhed. Ansøgningen skal indsendes til Fødevarestyrelsen, som sender denne videre til Miljøstyrelsen med Fødevarestyrelsens indstilling.</w:t>
      </w:r>
    </w:p>
    <w:p w:rsidR="00FE0ED6" w:rsidRDefault="00FE0ED6" w:rsidP="00FE0ED6">
      <w:pPr>
        <w:pStyle w:val="stk2"/>
        <w:spacing w:before="0" w:beforeAutospacing="0" w:after="0" w:afterAutospacing="0" w:line="480" w:lineRule="auto"/>
        <w:ind w:firstLine="240"/>
        <w:rPr>
          <w:rFonts w:ascii="Tahoma" w:hAnsi="Tahoma" w:cs="Tahoma"/>
          <w:color w:val="000000"/>
          <w:sz w:val="19"/>
          <w:szCs w:val="19"/>
        </w:rPr>
      </w:pPr>
      <w:r>
        <w:rPr>
          <w:rStyle w:val="stknr"/>
          <w:rFonts w:ascii="Tahoma" w:hAnsi="Tahoma" w:cs="Tahoma"/>
          <w:i/>
          <w:iCs/>
          <w:color w:val="000000"/>
          <w:sz w:val="19"/>
          <w:szCs w:val="19"/>
        </w:rPr>
        <w:t>Stk. 3.</w:t>
      </w:r>
      <w:r>
        <w:rPr>
          <w:rFonts w:ascii="Tahoma" w:hAnsi="Tahoma" w:cs="Tahoma"/>
          <w:color w:val="000000"/>
          <w:sz w:val="19"/>
          <w:szCs w:val="19"/>
        </w:rPr>
        <w:t> De kvalitetskrav, som er omhandlet i stk. 1, finder ikke anvendelse for vand fra vandforsyningsanlæg, for så vidt angår vandforsyning til fødevarevirksomheder, hvor der i overensstemmelse med Europa-Parlamentets og Rådets forordning (EF) nr. 852/2004 af 29. april 2004 om fødevarehygiejne eller Europa-Parlamentets og Rådets forordning (EF) nr. 853/2004 af 29. april 2004 om særlige hygiejnebestemmelser for animalske fødevarer, alene er krav om anvendelse af rent vand, som defineret i forordningerne.</w:t>
      </w:r>
    </w:p>
    <w:p w:rsidR="00FE0ED6" w:rsidRDefault="00FE0ED6" w:rsidP="00FE0ED6">
      <w:pPr>
        <w:pStyle w:val="paragraf"/>
        <w:spacing w:before="200" w:beforeAutospacing="0" w:after="0" w:afterAutospacing="0" w:line="480" w:lineRule="auto"/>
        <w:ind w:firstLine="240"/>
        <w:rPr>
          <w:rFonts w:ascii="Tahoma" w:hAnsi="Tahoma" w:cs="Tahoma"/>
          <w:color w:val="000000"/>
          <w:sz w:val="19"/>
          <w:szCs w:val="19"/>
        </w:rPr>
      </w:pPr>
      <w:r>
        <w:rPr>
          <w:rStyle w:val="paragrafnr"/>
          <w:rFonts w:ascii="Tahoma" w:hAnsi="Tahoma" w:cs="Tahoma"/>
          <w:b/>
          <w:bCs/>
          <w:color w:val="000000"/>
          <w:sz w:val="19"/>
          <w:szCs w:val="19"/>
        </w:rPr>
        <w:t>§ 5.</w:t>
      </w:r>
      <w:r>
        <w:rPr>
          <w:rFonts w:ascii="Tahoma" w:hAnsi="Tahoma" w:cs="Tahoma"/>
          <w:color w:val="000000"/>
          <w:sz w:val="19"/>
          <w:szCs w:val="19"/>
        </w:rPr>
        <w:t> § 3 finder ikke anvendelse på regnvand opsamlet fra tage til brug for WC-skyl og tøjvask i maskine, jf. dog stk. 3.</w:t>
      </w:r>
    </w:p>
    <w:p w:rsidR="00FE0ED6" w:rsidRDefault="00FE0ED6" w:rsidP="00FE0ED6">
      <w:pPr>
        <w:pStyle w:val="stk2"/>
        <w:spacing w:before="0" w:beforeAutospacing="0" w:after="0" w:afterAutospacing="0" w:line="480" w:lineRule="auto"/>
        <w:ind w:firstLine="240"/>
        <w:rPr>
          <w:rFonts w:ascii="Tahoma" w:hAnsi="Tahoma" w:cs="Tahoma"/>
          <w:color w:val="000000"/>
          <w:sz w:val="19"/>
          <w:szCs w:val="19"/>
        </w:rPr>
      </w:pPr>
      <w:r>
        <w:rPr>
          <w:rStyle w:val="stknr"/>
          <w:rFonts w:ascii="Tahoma" w:hAnsi="Tahoma" w:cs="Tahoma"/>
          <w:i/>
          <w:iCs/>
          <w:color w:val="000000"/>
          <w:sz w:val="19"/>
          <w:szCs w:val="19"/>
        </w:rPr>
        <w:t>Stk. 2.</w:t>
      </w:r>
      <w:r>
        <w:rPr>
          <w:rFonts w:ascii="Tahoma" w:hAnsi="Tahoma" w:cs="Tahoma"/>
          <w:color w:val="000000"/>
          <w:sz w:val="19"/>
          <w:szCs w:val="19"/>
        </w:rPr>
        <w:t> Anlæg til opsamling af regnvand fra tage til brug for WC-skyl og tøjvask i maskine skal være udført i overensstemmelse med gældende Rørcenter-anvisning udarbejdet af Teknologisk Institut.</w:t>
      </w:r>
    </w:p>
    <w:p w:rsidR="00FE0ED6" w:rsidRDefault="00FE0ED6" w:rsidP="00FE0ED6">
      <w:pPr>
        <w:pStyle w:val="stk2"/>
        <w:spacing w:before="0" w:beforeAutospacing="0" w:after="0" w:afterAutospacing="0" w:line="480" w:lineRule="auto"/>
        <w:ind w:firstLine="240"/>
        <w:rPr>
          <w:rFonts w:ascii="Tahoma" w:hAnsi="Tahoma" w:cs="Tahoma"/>
          <w:color w:val="000000"/>
          <w:sz w:val="19"/>
          <w:szCs w:val="19"/>
        </w:rPr>
      </w:pPr>
      <w:r>
        <w:rPr>
          <w:rStyle w:val="stknr"/>
          <w:rFonts w:ascii="Tahoma" w:hAnsi="Tahoma" w:cs="Tahoma"/>
          <w:i/>
          <w:iCs/>
          <w:color w:val="000000"/>
          <w:sz w:val="19"/>
          <w:szCs w:val="19"/>
        </w:rPr>
        <w:t>Stk. 3.</w:t>
      </w:r>
      <w:r>
        <w:rPr>
          <w:rFonts w:ascii="Tahoma" w:hAnsi="Tahoma" w:cs="Tahoma"/>
          <w:color w:val="000000"/>
          <w:sz w:val="19"/>
          <w:szCs w:val="19"/>
        </w:rPr>
        <w:t> I institutioner og bygninger med offentlig adgang må brug af regnvand opsamlet fra tage til brug for WC-skyl kun ske med kommunalbestyrelsens tilladelse efter drøftelse med Styrelsen for Patientsikkerhed. I institutioner og bygninger med offentlig adgang må regnvand ikke anvendes til tøjvask. Der kan ikke gives tilladelse til brug af regnvand til WC-skyl og tøjvask i institutioner for børn under 6 år, hospitaler samt plejehjem og andre institutioner for særligt følsomme grupper.</w:t>
      </w:r>
    </w:p>
    <w:p w:rsidR="00FE0ED6" w:rsidRDefault="00FE0ED6" w:rsidP="00FE0ED6">
      <w:pPr>
        <w:pStyle w:val="stk2"/>
        <w:spacing w:before="0" w:beforeAutospacing="0" w:after="0" w:afterAutospacing="0" w:line="480" w:lineRule="auto"/>
        <w:ind w:firstLine="240"/>
        <w:rPr>
          <w:rFonts w:ascii="Tahoma" w:hAnsi="Tahoma" w:cs="Tahoma"/>
          <w:color w:val="000000"/>
          <w:sz w:val="19"/>
          <w:szCs w:val="19"/>
        </w:rPr>
      </w:pPr>
      <w:r>
        <w:rPr>
          <w:rStyle w:val="stknr"/>
          <w:rFonts w:ascii="Tahoma" w:hAnsi="Tahoma" w:cs="Tahoma"/>
          <w:i/>
          <w:iCs/>
          <w:color w:val="000000"/>
          <w:sz w:val="19"/>
          <w:szCs w:val="19"/>
        </w:rPr>
        <w:lastRenderedPageBreak/>
        <w:t>Stk. 4.</w:t>
      </w:r>
      <w:r>
        <w:rPr>
          <w:rFonts w:ascii="Tahoma" w:hAnsi="Tahoma" w:cs="Tahoma"/>
          <w:color w:val="000000"/>
          <w:sz w:val="19"/>
          <w:szCs w:val="19"/>
        </w:rPr>
        <w:t> Ejeren af en ejendom, hvortil der søges om tilladelse til brug af regnvand, jf. stk. 3, 1. pkt., skal over for kommunalbestyrelsen dokumentere, at kravene til vandkvaliteten ved bygningens taphaner til drikkevand kan opretholdes, når opsamlingsanlægget er i brug, herunder at ejendommens ledningsnet til drikkevand er egnet til lavt vandforbrug. Ejeren skal sikre, at brugerne til enhver tid er informeret om, at der anvendes regnvand opsamlet fra tage, f.eks. ved opslag.</w:t>
      </w:r>
    </w:p>
    <w:p w:rsidR="00FE0ED6" w:rsidRDefault="00FE0ED6" w:rsidP="00FE0ED6">
      <w:pPr>
        <w:pStyle w:val="stk2"/>
        <w:spacing w:before="0" w:beforeAutospacing="0" w:after="0" w:afterAutospacing="0" w:line="480" w:lineRule="auto"/>
        <w:ind w:firstLine="240"/>
        <w:rPr>
          <w:rFonts w:ascii="Tahoma" w:hAnsi="Tahoma" w:cs="Tahoma"/>
          <w:color w:val="000000"/>
          <w:sz w:val="19"/>
          <w:szCs w:val="19"/>
        </w:rPr>
      </w:pPr>
      <w:r>
        <w:rPr>
          <w:rStyle w:val="stknr"/>
          <w:rFonts w:ascii="Tahoma" w:hAnsi="Tahoma" w:cs="Tahoma"/>
          <w:i/>
          <w:iCs/>
          <w:color w:val="000000"/>
          <w:sz w:val="19"/>
          <w:szCs w:val="19"/>
        </w:rPr>
        <w:t>Stk. 5.</w:t>
      </w:r>
      <w:r>
        <w:rPr>
          <w:rFonts w:ascii="Tahoma" w:hAnsi="Tahoma" w:cs="Tahoma"/>
          <w:color w:val="000000"/>
          <w:sz w:val="19"/>
          <w:szCs w:val="19"/>
        </w:rPr>
        <w:t> Kommunalbestyrelsen kan efter drøftelse med Styrelsen for Patientsikkerhed træffe afgørelse om, at brug af regnvand, jf. stk. 3, skal ophøre, hvis det er nødvendigt for at sikre vandkvaliteten ved bygningens taphaner.</w:t>
      </w:r>
    </w:p>
    <w:p w:rsidR="00FE0ED6" w:rsidRDefault="00FE0ED6" w:rsidP="00FE0ED6">
      <w:pPr>
        <w:pStyle w:val="kapitel"/>
        <w:spacing w:before="400" w:beforeAutospacing="0" w:line="480" w:lineRule="auto"/>
        <w:jc w:val="center"/>
        <w:rPr>
          <w:rFonts w:ascii="Tahoma" w:hAnsi="Tahoma" w:cs="Tahoma"/>
          <w:color w:val="000000"/>
          <w:sz w:val="19"/>
          <w:szCs w:val="19"/>
        </w:rPr>
      </w:pPr>
      <w:r>
        <w:rPr>
          <w:rFonts w:ascii="Tahoma" w:hAnsi="Tahoma" w:cs="Tahoma"/>
          <w:color w:val="000000"/>
          <w:sz w:val="19"/>
          <w:szCs w:val="19"/>
        </w:rPr>
        <w:t>Kapitel 3</w:t>
      </w:r>
    </w:p>
    <w:p w:rsidR="00FE0ED6" w:rsidRDefault="00FE0ED6" w:rsidP="00FE0ED6">
      <w:pPr>
        <w:pStyle w:val="kapiteloverskrift2"/>
        <w:spacing w:before="0" w:beforeAutospacing="0" w:line="480" w:lineRule="auto"/>
        <w:jc w:val="center"/>
        <w:rPr>
          <w:rFonts w:ascii="Tahoma" w:hAnsi="Tahoma" w:cs="Tahoma"/>
          <w:i/>
          <w:iCs/>
          <w:color w:val="000000"/>
          <w:sz w:val="19"/>
          <w:szCs w:val="19"/>
        </w:rPr>
      </w:pPr>
      <w:r>
        <w:rPr>
          <w:rFonts w:ascii="Tahoma" w:hAnsi="Tahoma" w:cs="Tahoma"/>
          <w:i/>
          <w:iCs/>
          <w:color w:val="000000"/>
          <w:sz w:val="19"/>
          <w:szCs w:val="19"/>
        </w:rPr>
        <w:t>Kontrol med vandets kvalitet</w:t>
      </w:r>
    </w:p>
    <w:p w:rsidR="00FE0ED6" w:rsidRDefault="00FE0ED6" w:rsidP="00FE0ED6">
      <w:pPr>
        <w:pStyle w:val="paragraf"/>
        <w:spacing w:before="200" w:beforeAutospacing="0" w:after="0" w:afterAutospacing="0" w:line="480" w:lineRule="auto"/>
        <w:ind w:firstLine="240"/>
        <w:rPr>
          <w:rFonts w:ascii="Tahoma" w:hAnsi="Tahoma" w:cs="Tahoma"/>
          <w:color w:val="000000"/>
          <w:sz w:val="19"/>
          <w:szCs w:val="19"/>
        </w:rPr>
      </w:pPr>
      <w:r>
        <w:rPr>
          <w:rStyle w:val="paragrafnr"/>
          <w:rFonts w:ascii="Tahoma" w:hAnsi="Tahoma" w:cs="Tahoma"/>
          <w:b/>
          <w:bCs/>
          <w:color w:val="000000"/>
          <w:sz w:val="19"/>
          <w:szCs w:val="19"/>
        </w:rPr>
        <w:t>§ 6.</w:t>
      </w:r>
      <w:r>
        <w:rPr>
          <w:rFonts w:ascii="Tahoma" w:hAnsi="Tahoma" w:cs="Tahoma"/>
          <w:color w:val="000000"/>
          <w:sz w:val="19"/>
          <w:szCs w:val="19"/>
        </w:rPr>
        <w:t> Ikke-almene vandforsyninger, som er ansvarlige for vandforsyningsanlæg, som i gennemsnit leverer mindre end 10 m</w:t>
      </w:r>
      <w:r>
        <w:rPr>
          <w:rStyle w:val="superscript"/>
          <w:rFonts w:ascii="Tahoma" w:hAnsi="Tahoma" w:cs="Tahoma"/>
          <w:color w:val="000000"/>
          <w:sz w:val="14"/>
          <w:szCs w:val="14"/>
          <w:vertAlign w:val="superscript"/>
        </w:rPr>
        <w:t>3</w:t>
      </w:r>
      <w:r>
        <w:rPr>
          <w:rFonts w:ascii="Tahoma" w:hAnsi="Tahoma" w:cs="Tahoma"/>
          <w:color w:val="000000"/>
          <w:sz w:val="19"/>
          <w:szCs w:val="19"/>
        </w:rPr>
        <w:t> vand pr. dag til mere end én husstand, og som ikke leverer vand som led i en kommerciel eller offentlig aktivitet, skal kontrollere vandet ved en forenklet kontrol, jf. bilag 3. Tilsynsmyndigheden skal træffe afgørelse om hyppigheden af den forenklede kontrol for disse vandforsyningsanlæg.</w:t>
      </w:r>
    </w:p>
    <w:p w:rsidR="00FE0ED6" w:rsidRDefault="00FE0ED6" w:rsidP="00FE0ED6">
      <w:pPr>
        <w:pStyle w:val="stk2"/>
        <w:spacing w:before="0" w:beforeAutospacing="0" w:after="0" w:afterAutospacing="0" w:line="480" w:lineRule="auto"/>
        <w:ind w:firstLine="240"/>
        <w:rPr>
          <w:rFonts w:ascii="Tahoma" w:hAnsi="Tahoma" w:cs="Tahoma"/>
          <w:color w:val="000000"/>
          <w:sz w:val="19"/>
          <w:szCs w:val="19"/>
        </w:rPr>
      </w:pPr>
      <w:r>
        <w:rPr>
          <w:rStyle w:val="stknr"/>
          <w:rFonts w:ascii="Tahoma" w:hAnsi="Tahoma" w:cs="Tahoma"/>
          <w:i/>
          <w:iCs/>
          <w:color w:val="000000"/>
          <w:sz w:val="19"/>
          <w:szCs w:val="19"/>
        </w:rPr>
        <w:t>Stk. 2.</w:t>
      </w:r>
      <w:r>
        <w:rPr>
          <w:rFonts w:ascii="Tahoma" w:hAnsi="Tahoma" w:cs="Tahoma"/>
          <w:color w:val="000000"/>
          <w:sz w:val="19"/>
          <w:szCs w:val="19"/>
        </w:rPr>
        <w:t> Tilsynsmyndigheden skal oplyse forbrugere af vand fra vandforsyningsanlæg omfattet af stk. 1 om, at vandet alene skal kontrolleres ved forenklet kontrol. Tilsynsmyndigheden skal desuden oplyse de berørte forbrugere om god vandkvalitet og om enhver foranstaltning, der kan træffes for at beskytte deres sundhed mod skadelige virkninger forårsaget af forurening fra drikkevand. Underretning kan ske ved offentlig annoncering.</w:t>
      </w:r>
    </w:p>
    <w:p w:rsidR="00FE0ED6" w:rsidRDefault="00FE0ED6" w:rsidP="00FE0ED6">
      <w:pPr>
        <w:pStyle w:val="paragraf"/>
        <w:spacing w:before="200" w:beforeAutospacing="0" w:after="0" w:afterAutospacing="0" w:line="480" w:lineRule="auto"/>
        <w:ind w:firstLine="240"/>
        <w:rPr>
          <w:rFonts w:ascii="Tahoma" w:hAnsi="Tahoma" w:cs="Tahoma"/>
          <w:color w:val="000000"/>
          <w:sz w:val="19"/>
          <w:szCs w:val="19"/>
        </w:rPr>
      </w:pPr>
      <w:r>
        <w:rPr>
          <w:rStyle w:val="paragrafnr"/>
          <w:rFonts w:ascii="Tahoma" w:hAnsi="Tahoma" w:cs="Tahoma"/>
          <w:b/>
          <w:bCs/>
          <w:color w:val="000000"/>
          <w:sz w:val="19"/>
          <w:szCs w:val="19"/>
        </w:rPr>
        <w:t>§ 7.</w:t>
      </w:r>
      <w:r>
        <w:rPr>
          <w:rFonts w:ascii="Tahoma" w:hAnsi="Tahoma" w:cs="Tahoma"/>
          <w:color w:val="000000"/>
          <w:sz w:val="19"/>
          <w:szCs w:val="19"/>
        </w:rPr>
        <w:t> Vandforsyninger, som er ansvarlige for vandforsyningsanlæg, som leverer vand omfattet af § 4, skal kontrollere vandet ved regelmæssig kontrol, jf. dog stk. 2. Den regelmæssige kontrol fastlægges i et kontrolprogram, som gennemføres af vandforsyningen, jf. dog stk. 10.</w:t>
      </w:r>
    </w:p>
    <w:p w:rsidR="00FE0ED6" w:rsidRDefault="00FE0ED6" w:rsidP="00FE0ED6">
      <w:pPr>
        <w:pStyle w:val="stk2"/>
        <w:spacing w:before="0" w:beforeAutospacing="0" w:after="0" w:afterAutospacing="0" w:line="480" w:lineRule="auto"/>
        <w:ind w:firstLine="240"/>
        <w:rPr>
          <w:rFonts w:ascii="Tahoma" w:hAnsi="Tahoma" w:cs="Tahoma"/>
          <w:color w:val="000000"/>
          <w:sz w:val="19"/>
          <w:szCs w:val="19"/>
        </w:rPr>
      </w:pPr>
      <w:r>
        <w:rPr>
          <w:rStyle w:val="stknr"/>
          <w:rFonts w:ascii="Tahoma" w:hAnsi="Tahoma" w:cs="Tahoma"/>
          <w:i/>
          <w:iCs/>
          <w:color w:val="000000"/>
          <w:sz w:val="19"/>
          <w:szCs w:val="19"/>
        </w:rPr>
        <w:t>Stk. 2.</w:t>
      </w:r>
      <w:r>
        <w:rPr>
          <w:rFonts w:ascii="Tahoma" w:hAnsi="Tahoma" w:cs="Tahoma"/>
          <w:color w:val="000000"/>
          <w:sz w:val="19"/>
          <w:szCs w:val="19"/>
        </w:rPr>
        <w:t> Stk. 1 finder ikke anvendelse på vandforsyningsanlæg omfattet af § 6.</w:t>
      </w:r>
    </w:p>
    <w:p w:rsidR="00FE0ED6" w:rsidRDefault="00FE0ED6" w:rsidP="00FE0ED6">
      <w:pPr>
        <w:pStyle w:val="stk2"/>
        <w:spacing w:before="0" w:beforeAutospacing="0" w:after="0" w:afterAutospacing="0" w:line="480" w:lineRule="auto"/>
        <w:ind w:firstLine="240"/>
        <w:rPr>
          <w:rFonts w:ascii="Tahoma" w:hAnsi="Tahoma" w:cs="Tahoma"/>
          <w:color w:val="000000"/>
          <w:sz w:val="19"/>
          <w:szCs w:val="19"/>
        </w:rPr>
      </w:pPr>
      <w:r>
        <w:rPr>
          <w:rStyle w:val="stknr"/>
          <w:rFonts w:ascii="Tahoma" w:hAnsi="Tahoma" w:cs="Tahoma"/>
          <w:i/>
          <w:iCs/>
          <w:color w:val="000000"/>
          <w:sz w:val="19"/>
          <w:szCs w:val="19"/>
        </w:rPr>
        <w:t>Stk. 3.</w:t>
      </w:r>
      <w:r>
        <w:rPr>
          <w:rFonts w:ascii="Tahoma" w:hAnsi="Tahoma" w:cs="Tahoma"/>
          <w:color w:val="000000"/>
          <w:sz w:val="19"/>
          <w:szCs w:val="19"/>
        </w:rPr>
        <w:t> Tilsynsmyndigheden skal i en afgørelse fastlægge kontrolprogrammet for et vandforsyningsanlæg, jf. stk. 4-9, så vidt muligt efter indstilling fra den enkelte vandforsyning. Tilsynsmyndigheden skal til enhver tid tage et kontrolprogram op til fornyet vurdering, når dette er miljø- eller sundhedsfagligt begrundet. Tilsynsmyndigheden sikrer, at et kontrolprogram gælder i en periode på maksimalt 5 år, før det enten skal opdateres eller godkendes uden ændringer.</w:t>
      </w:r>
    </w:p>
    <w:p w:rsidR="00FE0ED6" w:rsidRDefault="00FE0ED6" w:rsidP="00FE0ED6">
      <w:pPr>
        <w:pStyle w:val="stk2"/>
        <w:spacing w:before="0" w:beforeAutospacing="0" w:after="0" w:afterAutospacing="0" w:line="480" w:lineRule="auto"/>
        <w:ind w:firstLine="240"/>
        <w:rPr>
          <w:rFonts w:ascii="Tahoma" w:hAnsi="Tahoma" w:cs="Tahoma"/>
          <w:color w:val="000000"/>
          <w:sz w:val="19"/>
          <w:szCs w:val="19"/>
        </w:rPr>
      </w:pPr>
      <w:r>
        <w:rPr>
          <w:rStyle w:val="stknr"/>
          <w:rFonts w:ascii="Tahoma" w:hAnsi="Tahoma" w:cs="Tahoma"/>
          <w:i/>
          <w:iCs/>
          <w:color w:val="000000"/>
          <w:sz w:val="19"/>
          <w:szCs w:val="19"/>
        </w:rPr>
        <w:lastRenderedPageBreak/>
        <w:t>Stk. 4.</w:t>
      </w:r>
      <w:r>
        <w:rPr>
          <w:rFonts w:ascii="Tahoma" w:hAnsi="Tahoma" w:cs="Tahoma"/>
          <w:color w:val="000000"/>
          <w:sz w:val="19"/>
          <w:szCs w:val="19"/>
        </w:rPr>
        <w:t> Et kontrolprogram skal indeholde følgende elementer til kontrol af opfyldelse af drikkevandskvalitet:</w:t>
      </w:r>
    </w:p>
    <w:p w:rsidR="00FE0ED6" w:rsidRDefault="00FE0ED6" w:rsidP="00FE0ED6">
      <w:pPr>
        <w:pStyle w:val="liste1"/>
        <w:spacing w:before="0" w:beforeAutospacing="0" w:after="0" w:afterAutospacing="0" w:line="480" w:lineRule="auto"/>
        <w:ind w:left="280"/>
        <w:rPr>
          <w:rFonts w:ascii="Tahoma" w:hAnsi="Tahoma" w:cs="Tahoma"/>
          <w:color w:val="000000"/>
          <w:sz w:val="19"/>
          <w:szCs w:val="19"/>
        </w:rPr>
      </w:pPr>
      <w:r>
        <w:rPr>
          <w:rStyle w:val="liste1nr"/>
          <w:rFonts w:ascii="Tahoma" w:hAnsi="Tahoma" w:cs="Tahoma"/>
          <w:color w:val="000000"/>
          <w:sz w:val="19"/>
          <w:szCs w:val="19"/>
        </w:rPr>
        <w:t>1)</w:t>
      </w:r>
      <w:r>
        <w:rPr>
          <w:rFonts w:ascii="Tahoma" w:hAnsi="Tahoma" w:cs="Tahoma"/>
          <w:color w:val="000000"/>
          <w:sz w:val="19"/>
          <w:szCs w:val="19"/>
        </w:rPr>
        <w:t> Generelle mål og kontrolprogrammer for drikkevand, jf. bilag 4.</w:t>
      </w:r>
    </w:p>
    <w:p w:rsidR="00FE0ED6" w:rsidRDefault="00FE0ED6" w:rsidP="00FE0ED6">
      <w:pPr>
        <w:pStyle w:val="liste1"/>
        <w:spacing w:before="0" w:beforeAutospacing="0" w:after="0" w:afterAutospacing="0" w:line="480" w:lineRule="auto"/>
        <w:ind w:left="280"/>
        <w:rPr>
          <w:rFonts w:ascii="Tahoma" w:hAnsi="Tahoma" w:cs="Tahoma"/>
          <w:color w:val="000000"/>
          <w:sz w:val="19"/>
          <w:szCs w:val="19"/>
        </w:rPr>
      </w:pPr>
      <w:r>
        <w:rPr>
          <w:rStyle w:val="liste1nr"/>
          <w:rFonts w:ascii="Tahoma" w:hAnsi="Tahoma" w:cs="Tahoma"/>
          <w:color w:val="000000"/>
          <w:sz w:val="19"/>
          <w:szCs w:val="19"/>
        </w:rPr>
        <w:t>2)</w:t>
      </w:r>
      <w:r>
        <w:rPr>
          <w:rFonts w:ascii="Tahoma" w:hAnsi="Tahoma" w:cs="Tahoma"/>
          <w:color w:val="000000"/>
          <w:sz w:val="19"/>
          <w:szCs w:val="19"/>
        </w:rPr>
        <w:t> Kontrolparametre og hyppigheder, jf. bilag 5.</w:t>
      </w:r>
    </w:p>
    <w:p w:rsidR="00FE0ED6" w:rsidRDefault="00FE0ED6" w:rsidP="00FE0ED6">
      <w:pPr>
        <w:pStyle w:val="liste1"/>
        <w:spacing w:before="0" w:beforeAutospacing="0" w:after="0" w:afterAutospacing="0" w:line="480" w:lineRule="auto"/>
        <w:ind w:left="280"/>
        <w:rPr>
          <w:rFonts w:ascii="Tahoma" w:hAnsi="Tahoma" w:cs="Tahoma"/>
          <w:color w:val="000000"/>
          <w:sz w:val="19"/>
          <w:szCs w:val="19"/>
        </w:rPr>
      </w:pPr>
      <w:r>
        <w:rPr>
          <w:rStyle w:val="liste1nr"/>
          <w:rFonts w:ascii="Tahoma" w:hAnsi="Tahoma" w:cs="Tahoma"/>
          <w:color w:val="000000"/>
          <w:sz w:val="19"/>
          <w:szCs w:val="19"/>
        </w:rPr>
        <w:t>3)</w:t>
      </w:r>
      <w:r>
        <w:rPr>
          <w:rFonts w:ascii="Tahoma" w:hAnsi="Tahoma" w:cs="Tahoma"/>
          <w:color w:val="000000"/>
          <w:sz w:val="19"/>
          <w:szCs w:val="19"/>
        </w:rPr>
        <w:t> Prøveudtagningssteder, jf. bilag 7.</w:t>
      </w:r>
    </w:p>
    <w:p w:rsidR="00FE0ED6" w:rsidRDefault="00FE0ED6" w:rsidP="00FE0ED6">
      <w:pPr>
        <w:pStyle w:val="liste1"/>
        <w:spacing w:before="0" w:beforeAutospacing="0" w:after="0" w:afterAutospacing="0" w:line="480" w:lineRule="auto"/>
        <w:ind w:left="280"/>
        <w:rPr>
          <w:rFonts w:ascii="Tahoma" w:hAnsi="Tahoma" w:cs="Tahoma"/>
          <w:color w:val="000000"/>
          <w:sz w:val="19"/>
          <w:szCs w:val="19"/>
        </w:rPr>
      </w:pPr>
      <w:r>
        <w:rPr>
          <w:rStyle w:val="liste1nr"/>
          <w:rFonts w:ascii="Tahoma" w:hAnsi="Tahoma" w:cs="Tahoma"/>
          <w:color w:val="000000"/>
          <w:sz w:val="19"/>
          <w:szCs w:val="19"/>
        </w:rPr>
        <w:t>4)</w:t>
      </w:r>
      <w:r>
        <w:rPr>
          <w:rFonts w:ascii="Tahoma" w:hAnsi="Tahoma" w:cs="Tahoma"/>
          <w:color w:val="000000"/>
          <w:sz w:val="19"/>
          <w:szCs w:val="19"/>
        </w:rPr>
        <w:t> Kontrolhyppighed for radioaktivitetsindikatorer i drikkevand, jf. bilag 9.</w:t>
      </w:r>
    </w:p>
    <w:p w:rsidR="00FE0ED6" w:rsidRDefault="00FE0ED6" w:rsidP="00FE0ED6">
      <w:pPr>
        <w:pStyle w:val="stk2"/>
        <w:spacing w:before="0" w:beforeAutospacing="0" w:after="0" w:afterAutospacing="0" w:line="480" w:lineRule="auto"/>
        <w:ind w:firstLine="240"/>
        <w:rPr>
          <w:rFonts w:ascii="Tahoma" w:hAnsi="Tahoma" w:cs="Tahoma"/>
          <w:color w:val="000000"/>
          <w:sz w:val="19"/>
          <w:szCs w:val="19"/>
        </w:rPr>
      </w:pPr>
      <w:r>
        <w:rPr>
          <w:rStyle w:val="stknr"/>
          <w:rFonts w:ascii="Tahoma" w:hAnsi="Tahoma" w:cs="Tahoma"/>
          <w:i/>
          <w:iCs/>
          <w:color w:val="000000"/>
          <w:sz w:val="19"/>
          <w:szCs w:val="19"/>
        </w:rPr>
        <w:t>Stk. 5.</w:t>
      </w:r>
      <w:r>
        <w:rPr>
          <w:rFonts w:ascii="Tahoma" w:hAnsi="Tahoma" w:cs="Tahoma"/>
          <w:color w:val="000000"/>
          <w:sz w:val="19"/>
          <w:szCs w:val="19"/>
        </w:rPr>
        <w:t> Kontrolprogrammet skal for anlæg, hvor der indvindes grundvand, desuden indeholde en boringskontrol, som skal fastlægges i overensstemmelse med bilag 8. Kontrolprogrammet skal for anlæg, hvor der indvindes overfladevand, indeholde en kontrol af overfladevandområdet, som skal fastlægges i overensstemmelse med bilag 10.</w:t>
      </w:r>
    </w:p>
    <w:p w:rsidR="00FE0ED6" w:rsidRDefault="00FE0ED6" w:rsidP="00FE0ED6">
      <w:pPr>
        <w:pStyle w:val="stk2"/>
        <w:spacing w:before="0" w:beforeAutospacing="0" w:after="0" w:afterAutospacing="0" w:line="480" w:lineRule="auto"/>
        <w:ind w:firstLine="240"/>
        <w:rPr>
          <w:rFonts w:ascii="Tahoma" w:hAnsi="Tahoma" w:cs="Tahoma"/>
          <w:color w:val="000000"/>
          <w:sz w:val="19"/>
          <w:szCs w:val="19"/>
        </w:rPr>
      </w:pPr>
      <w:r>
        <w:rPr>
          <w:rStyle w:val="stknr"/>
          <w:rFonts w:ascii="Tahoma" w:hAnsi="Tahoma" w:cs="Tahoma"/>
          <w:i/>
          <w:iCs/>
          <w:color w:val="000000"/>
          <w:sz w:val="19"/>
          <w:szCs w:val="19"/>
        </w:rPr>
        <w:t>Stk. 6.</w:t>
      </w:r>
      <w:r>
        <w:rPr>
          <w:rFonts w:ascii="Tahoma" w:hAnsi="Tahoma" w:cs="Tahoma"/>
          <w:color w:val="000000"/>
          <w:sz w:val="19"/>
          <w:szCs w:val="19"/>
        </w:rPr>
        <w:t> Kontrolprogrammet skal med henblik på at efterprøve, om foranstaltningerne til begrænsning af risiciene for menneskers sundhed i hele vandforsyningskædens længde fungerer effektivt, indeholde konkret angivne kontrolmålinger i forsyningsanlægget af vandets kemiske og mikrobiologiske kvalitet samt andre relevante tiltag, jf. bilag 4, punkt 1 a.</w:t>
      </w:r>
    </w:p>
    <w:p w:rsidR="00FE0ED6" w:rsidRDefault="00FE0ED6" w:rsidP="00FE0ED6">
      <w:pPr>
        <w:pStyle w:val="stk2"/>
        <w:spacing w:before="0" w:beforeAutospacing="0" w:after="0" w:afterAutospacing="0" w:line="480" w:lineRule="auto"/>
        <w:ind w:firstLine="240"/>
        <w:rPr>
          <w:rFonts w:ascii="Tahoma" w:hAnsi="Tahoma" w:cs="Tahoma"/>
          <w:color w:val="000000"/>
          <w:sz w:val="19"/>
          <w:szCs w:val="19"/>
        </w:rPr>
      </w:pPr>
      <w:r>
        <w:rPr>
          <w:rStyle w:val="stknr"/>
          <w:rFonts w:ascii="Tahoma" w:hAnsi="Tahoma" w:cs="Tahoma"/>
          <w:i/>
          <w:iCs/>
          <w:color w:val="000000"/>
          <w:sz w:val="19"/>
          <w:szCs w:val="19"/>
        </w:rPr>
        <w:t>Stk. 7.</w:t>
      </w:r>
      <w:r>
        <w:rPr>
          <w:rFonts w:ascii="Tahoma" w:hAnsi="Tahoma" w:cs="Tahoma"/>
          <w:color w:val="000000"/>
          <w:sz w:val="19"/>
          <w:szCs w:val="19"/>
        </w:rPr>
        <w:t> Tilsynsmyndigheden kan i kontrolprogrammet fravige listen i bilag 5 over kontrolparametre og -hyppigheder til kontrol af opfyldelse af drikkevandskvalitet, hvis der udarbejdes en risikovurdering, som opfylder kravene i bilag 6. Risikovurderingen skal være godkendt af tilsynsmyndigheden, hvis den skal bruges som grundlag for at fravige kontrolparametre og -hyppigheder, og kontrolprogrammet skal indeholde oplysninger, som viser, at der er udført en risikovurdering, og en sammenfatning af resultaterne heraf.</w:t>
      </w:r>
    </w:p>
    <w:p w:rsidR="00FE0ED6" w:rsidRDefault="00FE0ED6" w:rsidP="00FE0ED6">
      <w:pPr>
        <w:pStyle w:val="stk2"/>
        <w:spacing w:before="0" w:beforeAutospacing="0" w:after="0" w:afterAutospacing="0" w:line="480" w:lineRule="auto"/>
        <w:ind w:firstLine="240"/>
        <w:rPr>
          <w:rFonts w:ascii="Tahoma" w:hAnsi="Tahoma" w:cs="Tahoma"/>
          <w:color w:val="000000"/>
          <w:sz w:val="19"/>
          <w:szCs w:val="19"/>
        </w:rPr>
      </w:pPr>
      <w:r>
        <w:rPr>
          <w:rStyle w:val="stknr"/>
          <w:rFonts w:ascii="Tahoma" w:hAnsi="Tahoma" w:cs="Tahoma"/>
          <w:i/>
          <w:iCs/>
          <w:color w:val="000000"/>
          <w:sz w:val="19"/>
          <w:szCs w:val="19"/>
        </w:rPr>
        <w:t>Stk. 8.</w:t>
      </w:r>
      <w:r>
        <w:rPr>
          <w:rFonts w:ascii="Tahoma" w:hAnsi="Tahoma" w:cs="Tahoma"/>
          <w:color w:val="000000"/>
          <w:sz w:val="19"/>
          <w:szCs w:val="19"/>
        </w:rPr>
        <w:t> Tilsynsmyndigheden skal i kontrolprogrammet, uanset stk. 7, udvide listen over kontrolparametre for kontrol af opfyldelse af drikkevandskvalitet ud over de parametre, som er fastsat i bilag 5, når de lokale forhold for vandforsyningsanlægget tilsiger det, jf. bilag 5, punkt 1, litra a-e. Prøveudtagningshyppigheder for parametrene fastsættes efter forholdene.</w:t>
      </w:r>
    </w:p>
    <w:p w:rsidR="00FE0ED6" w:rsidRDefault="00FE0ED6" w:rsidP="00FE0ED6">
      <w:pPr>
        <w:pStyle w:val="stk2"/>
        <w:spacing w:before="0" w:beforeAutospacing="0" w:after="0" w:afterAutospacing="0" w:line="480" w:lineRule="auto"/>
        <w:ind w:firstLine="240"/>
        <w:rPr>
          <w:rFonts w:ascii="Tahoma" w:hAnsi="Tahoma" w:cs="Tahoma"/>
          <w:color w:val="000000"/>
          <w:sz w:val="19"/>
          <w:szCs w:val="19"/>
        </w:rPr>
      </w:pPr>
      <w:r>
        <w:rPr>
          <w:rStyle w:val="stknr"/>
          <w:rFonts w:ascii="Tahoma" w:hAnsi="Tahoma" w:cs="Tahoma"/>
          <w:i/>
          <w:iCs/>
          <w:color w:val="000000"/>
          <w:sz w:val="19"/>
          <w:szCs w:val="19"/>
        </w:rPr>
        <w:t>Stk. 9.</w:t>
      </w:r>
      <w:r>
        <w:rPr>
          <w:rFonts w:ascii="Tahoma" w:hAnsi="Tahoma" w:cs="Tahoma"/>
          <w:color w:val="000000"/>
          <w:sz w:val="19"/>
          <w:szCs w:val="19"/>
        </w:rPr>
        <w:t> Tilsynsmyndigheden skal i kontrolprogrammet udvide listen over kontrolparametre for boringskontrollen ud over de parametre, som er fastsat i bilag 8, og kontrollen af overfladevandområder til indvinding af drikkevand, jf. bilag 10, når de lokale forhold for vandforsyningsanlægget tilsiger det, jf. bilag 8, litra a-d, og bilag 10, litra a-d.</w:t>
      </w:r>
    </w:p>
    <w:p w:rsidR="00FE0ED6" w:rsidRDefault="00FE0ED6" w:rsidP="00FE0ED6">
      <w:pPr>
        <w:pStyle w:val="stk2"/>
        <w:spacing w:before="0" w:beforeAutospacing="0" w:after="0" w:afterAutospacing="0" w:line="480" w:lineRule="auto"/>
        <w:ind w:firstLine="240"/>
        <w:rPr>
          <w:rFonts w:ascii="Tahoma" w:hAnsi="Tahoma" w:cs="Tahoma"/>
          <w:color w:val="000000"/>
          <w:sz w:val="19"/>
          <w:szCs w:val="19"/>
        </w:rPr>
      </w:pPr>
      <w:r>
        <w:rPr>
          <w:rStyle w:val="stknr"/>
          <w:rFonts w:ascii="Tahoma" w:hAnsi="Tahoma" w:cs="Tahoma"/>
          <w:i/>
          <w:iCs/>
          <w:color w:val="000000"/>
          <w:sz w:val="19"/>
          <w:szCs w:val="19"/>
        </w:rPr>
        <w:t>Stk. 10.</w:t>
      </w:r>
      <w:r>
        <w:rPr>
          <w:rFonts w:ascii="Tahoma" w:hAnsi="Tahoma" w:cs="Tahoma"/>
          <w:color w:val="000000"/>
          <w:sz w:val="19"/>
          <w:szCs w:val="19"/>
        </w:rPr>
        <w:t xml:space="preserve"> Hvis bekendtgørelsens bilag 1 a-d og bilag 2 ændres, uden at der er sket en tilsvarende ændring af vandforsyningens kontrolprogram, skal vandforsyningerne kontrollere drikkevandets kvalitet, jf. stk. 4, og indvindingsboringer, jf. stk. 5, i overensstemmelse med det eller de ændrede bilag, jf. § 32, stk. 3. </w:t>
      </w:r>
      <w:r>
        <w:rPr>
          <w:rFonts w:ascii="Tahoma" w:hAnsi="Tahoma" w:cs="Tahoma"/>
          <w:color w:val="000000"/>
          <w:sz w:val="19"/>
          <w:szCs w:val="19"/>
        </w:rPr>
        <w:lastRenderedPageBreak/>
        <w:t>Tilsynsmyndigheden skal sikre, at vandforsyningens kontrolprogram bringes i overensstemmelse hermed senest ved opdatering efter stk. 3, 3. pkt.</w:t>
      </w:r>
    </w:p>
    <w:p w:rsidR="00FE0ED6" w:rsidRDefault="00FE0ED6" w:rsidP="00FE0ED6">
      <w:pPr>
        <w:pStyle w:val="paragraf"/>
        <w:spacing w:before="200" w:beforeAutospacing="0" w:after="0" w:afterAutospacing="0" w:line="480" w:lineRule="auto"/>
        <w:ind w:firstLine="240"/>
        <w:rPr>
          <w:rFonts w:ascii="Tahoma" w:hAnsi="Tahoma" w:cs="Tahoma"/>
          <w:color w:val="000000"/>
          <w:sz w:val="19"/>
          <w:szCs w:val="19"/>
        </w:rPr>
      </w:pPr>
      <w:r>
        <w:rPr>
          <w:rStyle w:val="paragrafnr"/>
          <w:rFonts w:ascii="Tahoma" w:hAnsi="Tahoma" w:cs="Tahoma"/>
          <w:b/>
          <w:bCs/>
          <w:color w:val="000000"/>
          <w:sz w:val="19"/>
          <w:szCs w:val="19"/>
        </w:rPr>
        <w:t>§ 8.</w:t>
      </w:r>
      <w:r>
        <w:rPr>
          <w:rFonts w:ascii="Tahoma" w:hAnsi="Tahoma" w:cs="Tahoma"/>
          <w:color w:val="000000"/>
          <w:sz w:val="19"/>
          <w:szCs w:val="19"/>
        </w:rPr>
        <w:t> Vand til nødforsyningsanlæg, herunder tankvogn eller tankskib, skal leveres fra et vandforsyningsanlæg omfattet af § 4. Tilsynsmyndigheden bestemmer parametre og hyppigheden af kontrollen af vandet fra nødforsyningsanlægget ud fra, om der er grund til at antage, at der findes stoffer eller mikroorganismer i vandet, som kan udgøre en potentiel fare for sundheden. Tilsynsmyndigheden fastlægger kontrolstedet i overensstemmelse med bilag 7.</w:t>
      </w:r>
    </w:p>
    <w:p w:rsidR="00FE0ED6" w:rsidRDefault="00FE0ED6" w:rsidP="00FE0ED6">
      <w:pPr>
        <w:pStyle w:val="stk2"/>
        <w:spacing w:before="0" w:beforeAutospacing="0" w:after="0" w:afterAutospacing="0" w:line="480" w:lineRule="auto"/>
        <w:ind w:firstLine="240"/>
        <w:rPr>
          <w:rFonts w:ascii="Tahoma" w:hAnsi="Tahoma" w:cs="Tahoma"/>
          <w:color w:val="000000"/>
          <w:sz w:val="19"/>
          <w:szCs w:val="19"/>
        </w:rPr>
      </w:pPr>
      <w:r>
        <w:rPr>
          <w:rStyle w:val="stknr"/>
          <w:rFonts w:ascii="Tahoma" w:hAnsi="Tahoma" w:cs="Tahoma"/>
          <w:i/>
          <w:iCs/>
          <w:color w:val="000000"/>
          <w:sz w:val="19"/>
          <w:szCs w:val="19"/>
        </w:rPr>
        <w:t>Stk. 2.</w:t>
      </w:r>
      <w:r>
        <w:rPr>
          <w:rFonts w:ascii="Tahoma" w:hAnsi="Tahoma" w:cs="Tahoma"/>
          <w:color w:val="000000"/>
          <w:sz w:val="19"/>
          <w:szCs w:val="19"/>
        </w:rPr>
        <w:t> Den ansvarlige for et nødforsyningsanlæg skal gennemføre kontrollen som fastlagt efter stk. 1.</w:t>
      </w:r>
    </w:p>
    <w:p w:rsidR="00FE0ED6" w:rsidRDefault="00FE0ED6" w:rsidP="00FE0ED6">
      <w:pPr>
        <w:pStyle w:val="paragraf"/>
        <w:spacing w:before="200" w:beforeAutospacing="0" w:after="0" w:afterAutospacing="0" w:line="480" w:lineRule="auto"/>
        <w:ind w:firstLine="240"/>
        <w:rPr>
          <w:rFonts w:ascii="Tahoma" w:hAnsi="Tahoma" w:cs="Tahoma"/>
          <w:color w:val="000000"/>
          <w:sz w:val="19"/>
          <w:szCs w:val="19"/>
        </w:rPr>
      </w:pPr>
      <w:r>
        <w:rPr>
          <w:rStyle w:val="paragrafnr"/>
          <w:rFonts w:ascii="Tahoma" w:hAnsi="Tahoma" w:cs="Tahoma"/>
          <w:b/>
          <w:bCs/>
          <w:color w:val="000000"/>
          <w:sz w:val="19"/>
          <w:szCs w:val="19"/>
        </w:rPr>
        <w:t>§ 9.</w:t>
      </w:r>
      <w:r>
        <w:rPr>
          <w:rFonts w:ascii="Tahoma" w:hAnsi="Tahoma" w:cs="Tahoma"/>
          <w:color w:val="000000"/>
          <w:sz w:val="19"/>
          <w:szCs w:val="19"/>
        </w:rPr>
        <w:t> Er der grund til at antage, at der findes stoffer eller mikroorganismer i vandet, som kan udgøre en potentiel fare for sundheden, og som ikke er fastlagt i en vandforsynings godkendte kontrolprogram eller i en vandforsynings forenklede kontrol efter bilag 3, skal tilsynsmyndigheden træffe afgørelse om, at vandforsyningen kontrollerer disse stoffer eller mikroorganismer.</w:t>
      </w:r>
    </w:p>
    <w:p w:rsidR="00FE0ED6" w:rsidRDefault="00FE0ED6" w:rsidP="00FE0ED6">
      <w:pPr>
        <w:pStyle w:val="paragraf"/>
        <w:spacing w:before="200" w:beforeAutospacing="0" w:after="0" w:afterAutospacing="0" w:line="480" w:lineRule="auto"/>
        <w:ind w:firstLine="240"/>
        <w:rPr>
          <w:rFonts w:ascii="Tahoma" w:hAnsi="Tahoma" w:cs="Tahoma"/>
          <w:color w:val="000000"/>
          <w:sz w:val="19"/>
          <w:szCs w:val="19"/>
        </w:rPr>
      </w:pPr>
      <w:r>
        <w:rPr>
          <w:rStyle w:val="paragrafnr"/>
          <w:rFonts w:ascii="Tahoma" w:hAnsi="Tahoma" w:cs="Tahoma"/>
          <w:b/>
          <w:bCs/>
          <w:color w:val="000000"/>
          <w:sz w:val="19"/>
          <w:szCs w:val="19"/>
        </w:rPr>
        <w:t>§ 10.</w:t>
      </w:r>
      <w:r>
        <w:rPr>
          <w:rFonts w:ascii="Tahoma" w:hAnsi="Tahoma" w:cs="Tahoma"/>
          <w:color w:val="000000"/>
          <w:sz w:val="19"/>
          <w:szCs w:val="19"/>
        </w:rPr>
        <w:t> Er der på baggrund af det nationale overvågningsprogram for grundvand (GRUMO) grund til at antage enten, at der findes stoffer i vandet, som kan udgøre en potentiel fare for sundheden, og som ikke er omfattet af bilag 1 a-c eller bilag 2, kan Miljøstyrelsen ændre bekendtgørelsens bilag for hele eller dele af landet. Miljøstyrelsen vurderer mindst én gang om året, om bekendtgørelsens bilag skal ændres.</w:t>
      </w:r>
    </w:p>
    <w:p w:rsidR="00FE0ED6" w:rsidRDefault="00FE0ED6" w:rsidP="00FE0ED6">
      <w:pPr>
        <w:pStyle w:val="stk2"/>
        <w:spacing w:before="0" w:beforeAutospacing="0" w:after="0" w:afterAutospacing="0" w:line="480" w:lineRule="auto"/>
        <w:ind w:firstLine="240"/>
        <w:rPr>
          <w:rFonts w:ascii="Tahoma" w:hAnsi="Tahoma" w:cs="Tahoma"/>
          <w:color w:val="000000"/>
          <w:sz w:val="19"/>
          <w:szCs w:val="19"/>
        </w:rPr>
      </w:pPr>
      <w:r>
        <w:rPr>
          <w:rStyle w:val="stknr"/>
          <w:rFonts w:ascii="Tahoma" w:hAnsi="Tahoma" w:cs="Tahoma"/>
          <w:i/>
          <w:iCs/>
          <w:color w:val="000000"/>
          <w:sz w:val="19"/>
          <w:szCs w:val="19"/>
        </w:rPr>
        <w:t>Stk. 2.</w:t>
      </w:r>
      <w:r>
        <w:rPr>
          <w:rFonts w:ascii="Tahoma" w:hAnsi="Tahoma" w:cs="Tahoma"/>
          <w:color w:val="000000"/>
          <w:sz w:val="19"/>
          <w:szCs w:val="19"/>
        </w:rPr>
        <w:t> Er det på baggrund af det nationale overvågningsprogram for grundvand (GRUMO) sandsynliggjort, at et eller flere stoffer, som fremgår af bilag 1 a-c eller bilag 2, men ikke af bilag 1 i direktiv 98/83/EF, ikke er til stede, kan Miljøstyrelsen ændre bekendtgørelsens bilag for hele eller dele af landet. Miljøstyrelsen vurderer mindst én gang om året, om bekendtgørelsens bilag skal ændres.</w:t>
      </w:r>
    </w:p>
    <w:p w:rsidR="00FE0ED6" w:rsidRDefault="00FE0ED6" w:rsidP="00FE0ED6">
      <w:pPr>
        <w:pStyle w:val="paragrafgruppeoverskrift"/>
        <w:spacing w:before="300" w:beforeAutospacing="0" w:line="480" w:lineRule="auto"/>
        <w:jc w:val="center"/>
        <w:rPr>
          <w:rFonts w:ascii="Tahoma" w:hAnsi="Tahoma" w:cs="Tahoma"/>
          <w:i/>
          <w:iCs/>
          <w:color w:val="000000"/>
          <w:sz w:val="19"/>
          <w:szCs w:val="19"/>
        </w:rPr>
      </w:pPr>
      <w:r>
        <w:rPr>
          <w:rFonts w:ascii="Tahoma" w:hAnsi="Tahoma" w:cs="Tahoma"/>
          <w:i/>
          <w:iCs/>
          <w:color w:val="000000"/>
          <w:sz w:val="19"/>
          <w:szCs w:val="19"/>
        </w:rPr>
        <w:t>Udtagning og analyse af kontrolprøver</w:t>
      </w:r>
    </w:p>
    <w:p w:rsidR="00FE0ED6" w:rsidRDefault="00FE0ED6" w:rsidP="00FE0ED6">
      <w:pPr>
        <w:pStyle w:val="paragraf"/>
        <w:spacing w:before="200" w:beforeAutospacing="0" w:after="0" w:afterAutospacing="0" w:line="480" w:lineRule="auto"/>
        <w:ind w:firstLine="240"/>
        <w:rPr>
          <w:rFonts w:ascii="Tahoma" w:hAnsi="Tahoma" w:cs="Tahoma"/>
          <w:color w:val="000000"/>
          <w:sz w:val="19"/>
          <w:szCs w:val="19"/>
        </w:rPr>
      </w:pPr>
      <w:r>
        <w:rPr>
          <w:rStyle w:val="paragrafnr"/>
          <w:rFonts w:ascii="Tahoma" w:hAnsi="Tahoma" w:cs="Tahoma"/>
          <w:b/>
          <w:bCs/>
          <w:color w:val="000000"/>
          <w:sz w:val="19"/>
          <w:szCs w:val="19"/>
        </w:rPr>
        <w:t>§ 11.</w:t>
      </w:r>
      <w:r>
        <w:rPr>
          <w:rFonts w:ascii="Tahoma" w:hAnsi="Tahoma" w:cs="Tahoma"/>
          <w:color w:val="000000"/>
          <w:sz w:val="19"/>
          <w:szCs w:val="19"/>
        </w:rPr>
        <w:t> Vandforsyningen skal foranledige, at kontrolprøverne omfattet af §§ 6-9 udtages af og analyseres på et laboratorium, der er akkrediteret hertil, jf. bekendtgørelse om kvalitetskrav til miljømålinger.</w:t>
      </w:r>
    </w:p>
    <w:p w:rsidR="00FE0ED6" w:rsidRDefault="00FE0ED6" w:rsidP="00FE0ED6">
      <w:pPr>
        <w:pStyle w:val="stk2"/>
        <w:spacing w:before="0" w:beforeAutospacing="0" w:after="0" w:afterAutospacing="0" w:line="480" w:lineRule="auto"/>
        <w:ind w:firstLine="240"/>
        <w:rPr>
          <w:rFonts w:ascii="Tahoma" w:hAnsi="Tahoma" w:cs="Tahoma"/>
          <w:color w:val="000000"/>
          <w:sz w:val="19"/>
          <w:szCs w:val="19"/>
        </w:rPr>
      </w:pPr>
      <w:r>
        <w:rPr>
          <w:rStyle w:val="stknr"/>
          <w:rFonts w:ascii="Tahoma" w:hAnsi="Tahoma" w:cs="Tahoma"/>
          <w:i/>
          <w:iCs/>
          <w:color w:val="000000"/>
          <w:sz w:val="19"/>
          <w:szCs w:val="19"/>
        </w:rPr>
        <w:t>Stk. 2.</w:t>
      </w:r>
      <w:r>
        <w:rPr>
          <w:rFonts w:ascii="Tahoma" w:hAnsi="Tahoma" w:cs="Tahoma"/>
          <w:color w:val="000000"/>
          <w:sz w:val="19"/>
          <w:szCs w:val="19"/>
        </w:rPr>
        <w:t> Tilsynsmyndigheden kan i forbindelse med godkendelse af kontrolprogrammet efter indstilling fra vandforsyningen helt eller delvist fravige kravet efter stk. 1, for så vidt angår udtagning og analyse af kontrolprøver i forsyningsanlægget efter § 7, stk. 6, i forureningssituationer, hvor udtagning af prøve ikke kan afvente, at det sker akkrediteret, eller hvor online overvågning eller lignende er hensigtsmæssig.</w:t>
      </w:r>
    </w:p>
    <w:p w:rsidR="00FE0ED6" w:rsidRDefault="00FE0ED6" w:rsidP="00FE0ED6">
      <w:pPr>
        <w:pStyle w:val="paragrafgruppeoverskrift"/>
        <w:spacing w:before="300" w:beforeAutospacing="0" w:line="480" w:lineRule="auto"/>
        <w:jc w:val="center"/>
        <w:rPr>
          <w:rFonts w:ascii="Tahoma" w:hAnsi="Tahoma" w:cs="Tahoma"/>
          <w:i/>
          <w:iCs/>
          <w:color w:val="000000"/>
          <w:sz w:val="19"/>
          <w:szCs w:val="19"/>
        </w:rPr>
      </w:pPr>
      <w:r>
        <w:rPr>
          <w:rFonts w:ascii="Tahoma" w:hAnsi="Tahoma" w:cs="Tahoma"/>
          <w:i/>
          <w:iCs/>
          <w:color w:val="000000"/>
          <w:sz w:val="19"/>
          <w:szCs w:val="19"/>
        </w:rPr>
        <w:lastRenderedPageBreak/>
        <w:t>Andre kontrolmålinger</w:t>
      </w:r>
    </w:p>
    <w:p w:rsidR="00FE0ED6" w:rsidRDefault="00FE0ED6" w:rsidP="00FE0ED6">
      <w:pPr>
        <w:pStyle w:val="paragraf"/>
        <w:spacing w:before="200" w:beforeAutospacing="0" w:after="0" w:afterAutospacing="0" w:line="480" w:lineRule="auto"/>
        <w:ind w:firstLine="240"/>
        <w:rPr>
          <w:rFonts w:ascii="Tahoma" w:hAnsi="Tahoma" w:cs="Tahoma"/>
          <w:color w:val="000000"/>
          <w:sz w:val="19"/>
          <w:szCs w:val="19"/>
        </w:rPr>
      </w:pPr>
      <w:r>
        <w:rPr>
          <w:rStyle w:val="paragrafnr"/>
          <w:rFonts w:ascii="Tahoma" w:hAnsi="Tahoma" w:cs="Tahoma"/>
          <w:b/>
          <w:bCs/>
          <w:color w:val="000000"/>
          <w:sz w:val="19"/>
          <w:szCs w:val="19"/>
        </w:rPr>
        <w:t>§ 12.</w:t>
      </w:r>
      <w:r>
        <w:rPr>
          <w:rFonts w:ascii="Tahoma" w:hAnsi="Tahoma" w:cs="Tahoma"/>
          <w:color w:val="000000"/>
          <w:sz w:val="19"/>
          <w:szCs w:val="19"/>
        </w:rPr>
        <w:t> Ved tilsynsmyndighedens foranstaltning kan der foretages kontrolmålinger af vandet fra vandforsyningsanlæg udover den kontrol, der er omfattet af §§ 6-9. Målingerne foretages i det omfang, tilsynsmyndigheden finder det nødvendigt. Prøverne skal udtages af og analyseres på et laboratorium, jf. § 11, stk. 1. Kontrolmålingerne betales af tilsynsmyndigheden.</w:t>
      </w:r>
    </w:p>
    <w:p w:rsidR="00FE0ED6" w:rsidRDefault="00FE0ED6" w:rsidP="00FE0ED6">
      <w:pPr>
        <w:pStyle w:val="stk2"/>
        <w:spacing w:before="0" w:beforeAutospacing="0" w:after="0" w:afterAutospacing="0" w:line="480" w:lineRule="auto"/>
        <w:ind w:firstLine="240"/>
        <w:rPr>
          <w:rFonts w:ascii="Tahoma" w:hAnsi="Tahoma" w:cs="Tahoma"/>
          <w:color w:val="000000"/>
          <w:sz w:val="19"/>
          <w:szCs w:val="19"/>
        </w:rPr>
      </w:pPr>
      <w:r>
        <w:rPr>
          <w:rStyle w:val="stknr"/>
          <w:rFonts w:ascii="Tahoma" w:hAnsi="Tahoma" w:cs="Tahoma"/>
          <w:i/>
          <w:iCs/>
          <w:color w:val="000000"/>
          <w:sz w:val="19"/>
          <w:szCs w:val="19"/>
        </w:rPr>
        <w:t>Stk. 2.</w:t>
      </w:r>
      <w:r>
        <w:rPr>
          <w:rFonts w:ascii="Tahoma" w:hAnsi="Tahoma" w:cs="Tahoma"/>
          <w:color w:val="000000"/>
          <w:sz w:val="19"/>
          <w:szCs w:val="19"/>
        </w:rPr>
        <w:t> Kommunalbestyrelsen kan træffe afgørelse om, at det påhviler ejeren af bygningen eller virksomheden at lade udføre supplerende kontrolmålinger af vandets kvalitet samt undersøgelser af bygningens og virksomhedens vandinstallationer til opsporing af eventuelle forureningskilder. Kommunalbestyrelsen kan dog kun træffe afgørelse om, at disse undersøgelser skal betales af ejeren i de tilfælde, hvor det er fundet godtgjort, at en forsynings vand omfattet af § 4 ved levering til ejendommen opfylder kvalitetskravene i bekendtgørelsen.</w:t>
      </w:r>
    </w:p>
    <w:p w:rsidR="00FE0ED6" w:rsidRDefault="00FE0ED6" w:rsidP="00FE0ED6">
      <w:pPr>
        <w:pStyle w:val="paragrafgruppeoverskrift"/>
        <w:spacing w:before="300" w:beforeAutospacing="0" w:line="480" w:lineRule="auto"/>
        <w:jc w:val="center"/>
        <w:rPr>
          <w:rFonts w:ascii="Tahoma" w:hAnsi="Tahoma" w:cs="Tahoma"/>
          <w:i/>
          <w:iCs/>
          <w:color w:val="000000"/>
          <w:sz w:val="19"/>
          <w:szCs w:val="19"/>
        </w:rPr>
      </w:pPr>
      <w:r>
        <w:rPr>
          <w:rFonts w:ascii="Tahoma" w:hAnsi="Tahoma" w:cs="Tahoma"/>
          <w:i/>
          <w:iCs/>
          <w:color w:val="000000"/>
          <w:sz w:val="19"/>
          <w:szCs w:val="19"/>
        </w:rPr>
        <w:t>Underretningsforpligtelse</w:t>
      </w:r>
    </w:p>
    <w:p w:rsidR="00FE0ED6" w:rsidRDefault="00FE0ED6" w:rsidP="00FE0ED6">
      <w:pPr>
        <w:pStyle w:val="paragraf"/>
        <w:spacing w:before="200" w:beforeAutospacing="0" w:after="0" w:afterAutospacing="0" w:line="480" w:lineRule="auto"/>
        <w:ind w:firstLine="240"/>
        <w:rPr>
          <w:rFonts w:ascii="Tahoma" w:hAnsi="Tahoma" w:cs="Tahoma"/>
          <w:color w:val="000000"/>
          <w:sz w:val="19"/>
          <w:szCs w:val="19"/>
        </w:rPr>
      </w:pPr>
      <w:r>
        <w:rPr>
          <w:rStyle w:val="paragrafnr"/>
          <w:rFonts w:ascii="Tahoma" w:hAnsi="Tahoma" w:cs="Tahoma"/>
          <w:b/>
          <w:bCs/>
          <w:color w:val="000000"/>
          <w:sz w:val="19"/>
          <w:szCs w:val="19"/>
        </w:rPr>
        <w:t>§ 13.</w:t>
      </w:r>
      <w:r>
        <w:rPr>
          <w:rFonts w:ascii="Tahoma" w:hAnsi="Tahoma" w:cs="Tahoma"/>
          <w:color w:val="000000"/>
          <w:sz w:val="19"/>
          <w:szCs w:val="19"/>
        </w:rPr>
        <w:t> Hvis en vandforsyning udfører eller lader udføre kontrolmålinger af vand omfattet af kvalitetskrav efter denne bekendtgørelse, jf. § 1, stk. 1, nr. 1, og resultaterne af disse kontrolmålinger viser, at vandets kvalitet ikke er i overensstemmelse med de fastsatte krav, skal vandforsyningen straks underrette tilsynsmyndigheden. Vandforsyningen skal foranledige, at det undersøgende laboratorium underretter tilsynsmyndigheden og vandforsyningen om overskridelse af de mikrobiologiske kvalitetskrav, jf. bilag 1 d, snarest muligt og senest samme arbejdsdag, hvor overskridelserne konstateres. Vandforsyningen skal ligeledes underrette tilsynsmyndigheden, hvis der i vandet konstateres andre kemiske eller mikrobiologiske forureninger.</w:t>
      </w:r>
    </w:p>
    <w:p w:rsidR="00FE0ED6" w:rsidRDefault="00FE0ED6" w:rsidP="00FE0ED6">
      <w:pPr>
        <w:pStyle w:val="stk2"/>
        <w:spacing w:before="0" w:beforeAutospacing="0" w:after="0" w:afterAutospacing="0" w:line="480" w:lineRule="auto"/>
        <w:ind w:firstLine="240"/>
        <w:rPr>
          <w:rFonts w:ascii="Tahoma" w:hAnsi="Tahoma" w:cs="Tahoma"/>
          <w:color w:val="000000"/>
          <w:sz w:val="19"/>
          <w:szCs w:val="19"/>
        </w:rPr>
      </w:pPr>
      <w:r>
        <w:rPr>
          <w:rStyle w:val="stknr"/>
          <w:rFonts w:ascii="Tahoma" w:hAnsi="Tahoma" w:cs="Tahoma"/>
          <w:i/>
          <w:iCs/>
          <w:color w:val="000000"/>
          <w:sz w:val="19"/>
          <w:szCs w:val="19"/>
        </w:rPr>
        <w:t>Stk. 2.</w:t>
      </w:r>
      <w:r>
        <w:rPr>
          <w:rFonts w:ascii="Tahoma" w:hAnsi="Tahoma" w:cs="Tahoma"/>
          <w:color w:val="000000"/>
          <w:sz w:val="19"/>
          <w:szCs w:val="19"/>
        </w:rPr>
        <w:t> Underretningsforpligtelsen efter stk. 1 finder ligeledes anvendelse i de tilfælde, hvor der foretages kontrolmålinger i forsyningsanlægget, jf. § 7, stk. 6, og resultatet af disse målinger viser en overskridelse af kvalitetskravene i bilag 1 a-d.</w:t>
      </w:r>
    </w:p>
    <w:p w:rsidR="00FE0ED6" w:rsidRDefault="00FE0ED6" w:rsidP="00FE0ED6">
      <w:pPr>
        <w:pStyle w:val="paragrafgruppeoverskrift"/>
        <w:spacing w:before="300" w:beforeAutospacing="0" w:line="480" w:lineRule="auto"/>
        <w:jc w:val="center"/>
        <w:rPr>
          <w:rFonts w:ascii="Tahoma" w:hAnsi="Tahoma" w:cs="Tahoma"/>
          <w:i/>
          <w:iCs/>
          <w:color w:val="000000"/>
          <w:sz w:val="19"/>
          <w:szCs w:val="19"/>
        </w:rPr>
      </w:pPr>
      <w:r>
        <w:rPr>
          <w:rFonts w:ascii="Tahoma" w:hAnsi="Tahoma" w:cs="Tahoma"/>
          <w:i/>
          <w:iCs/>
          <w:color w:val="000000"/>
          <w:sz w:val="19"/>
          <w:szCs w:val="19"/>
        </w:rPr>
        <w:t>Forholdsregler mod utilfredsstillende vandkvalitet og dispensationer</w:t>
      </w:r>
    </w:p>
    <w:p w:rsidR="00FE0ED6" w:rsidRDefault="00FE0ED6" w:rsidP="00FE0ED6">
      <w:pPr>
        <w:pStyle w:val="paragraf"/>
        <w:spacing w:before="200" w:beforeAutospacing="0" w:after="0" w:afterAutospacing="0" w:line="480" w:lineRule="auto"/>
        <w:ind w:firstLine="240"/>
        <w:rPr>
          <w:rFonts w:ascii="Tahoma" w:hAnsi="Tahoma" w:cs="Tahoma"/>
          <w:color w:val="000000"/>
          <w:sz w:val="19"/>
          <w:szCs w:val="19"/>
        </w:rPr>
      </w:pPr>
      <w:r>
        <w:rPr>
          <w:rStyle w:val="paragrafnr"/>
          <w:rFonts w:ascii="Tahoma" w:hAnsi="Tahoma" w:cs="Tahoma"/>
          <w:b/>
          <w:bCs/>
          <w:color w:val="000000"/>
          <w:sz w:val="19"/>
          <w:szCs w:val="19"/>
        </w:rPr>
        <w:t>§ 14.</w:t>
      </w:r>
      <w:r>
        <w:rPr>
          <w:rFonts w:ascii="Tahoma" w:hAnsi="Tahoma" w:cs="Tahoma"/>
          <w:color w:val="000000"/>
          <w:sz w:val="19"/>
          <w:szCs w:val="19"/>
        </w:rPr>
        <w:t> Opfylder vandet ikke de kvalitetskrav, som er fastsat i medfør af denne bekendtgørelse, kan vandforsyningen, hvis den ønsker at gøre dette gældende, indsende dokumentation til tilsynsmyndigheden om, at overskridelsen skyldes en bygnings eller virksomheds ledninger eller vandinstallationer.</w:t>
      </w:r>
    </w:p>
    <w:p w:rsidR="00FE0ED6" w:rsidRDefault="00FE0ED6" w:rsidP="00FE0ED6">
      <w:pPr>
        <w:pStyle w:val="stk2"/>
        <w:spacing w:before="0" w:beforeAutospacing="0" w:after="0" w:afterAutospacing="0" w:line="480" w:lineRule="auto"/>
        <w:ind w:firstLine="240"/>
        <w:rPr>
          <w:rFonts w:ascii="Tahoma" w:hAnsi="Tahoma" w:cs="Tahoma"/>
          <w:color w:val="000000"/>
          <w:sz w:val="19"/>
          <w:szCs w:val="19"/>
        </w:rPr>
      </w:pPr>
      <w:r>
        <w:rPr>
          <w:rStyle w:val="stknr"/>
          <w:rFonts w:ascii="Tahoma" w:hAnsi="Tahoma" w:cs="Tahoma"/>
          <w:i/>
          <w:iCs/>
          <w:color w:val="000000"/>
          <w:sz w:val="19"/>
          <w:szCs w:val="19"/>
        </w:rPr>
        <w:lastRenderedPageBreak/>
        <w:t>Stk. 2.</w:t>
      </w:r>
      <w:r>
        <w:rPr>
          <w:rFonts w:ascii="Tahoma" w:hAnsi="Tahoma" w:cs="Tahoma"/>
          <w:color w:val="000000"/>
          <w:sz w:val="19"/>
          <w:szCs w:val="19"/>
        </w:rPr>
        <w:t> Kan tilsynsmyndigheden på baggrund af den indsendte dokumentation tilslutte sig, at overskridelsen skyldes en bygnings eller virksomheds ledninger eller vandinstallationer, hvorfra der ikke leveres vand til offentligheden, skal kommunalbestyrelsen sikre, at berørte forbrugere informeres i overensstemmelse med lovens § 62, stk. 6 og 7.</w:t>
      </w:r>
    </w:p>
    <w:p w:rsidR="00FE0ED6" w:rsidRDefault="00FE0ED6" w:rsidP="00FE0ED6">
      <w:pPr>
        <w:pStyle w:val="stk2"/>
        <w:spacing w:before="0" w:beforeAutospacing="0" w:after="0" w:afterAutospacing="0" w:line="480" w:lineRule="auto"/>
        <w:ind w:firstLine="240"/>
        <w:rPr>
          <w:rFonts w:ascii="Tahoma" w:hAnsi="Tahoma" w:cs="Tahoma"/>
          <w:color w:val="000000"/>
          <w:sz w:val="19"/>
          <w:szCs w:val="19"/>
        </w:rPr>
      </w:pPr>
      <w:r>
        <w:rPr>
          <w:rStyle w:val="stknr"/>
          <w:rFonts w:ascii="Tahoma" w:hAnsi="Tahoma" w:cs="Tahoma"/>
          <w:i/>
          <w:iCs/>
          <w:color w:val="000000"/>
          <w:sz w:val="19"/>
          <w:szCs w:val="19"/>
        </w:rPr>
        <w:t>Stk. 3.</w:t>
      </w:r>
      <w:r>
        <w:rPr>
          <w:rFonts w:ascii="Tahoma" w:hAnsi="Tahoma" w:cs="Tahoma"/>
          <w:color w:val="000000"/>
          <w:sz w:val="19"/>
          <w:szCs w:val="19"/>
        </w:rPr>
        <w:t> Kan tilsynsmyndigheden på baggrund af den indsendte dokumentation tilslutte sig, at overskridelsen skyldes en bygnings eller virksomheds ledninger eller vandinstallationer, hvorfra der leveres vand til offentligheden, skal kommunalbestyrelsen iværksætte de fornødne foranstaltninger med henblik på at foranledige det ulovlige forhold lovliggjort, herunder om nødvendigt meddele påbud i overensstemmelse med lovens § 62.</w:t>
      </w:r>
    </w:p>
    <w:p w:rsidR="00FE0ED6" w:rsidRDefault="00FE0ED6" w:rsidP="00FE0ED6">
      <w:pPr>
        <w:pStyle w:val="paragraf"/>
        <w:spacing w:before="200" w:beforeAutospacing="0" w:after="0" w:afterAutospacing="0" w:line="480" w:lineRule="auto"/>
        <w:ind w:firstLine="240"/>
        <w:rPr>
          <w:rFonts w:ascii="Tahoma" w:hAnsi="Tahoma" w:cs="Tahoma"/>
          <w:color w:val="000000"/>
          <w:sz w:val="19"/>
          <w:szCs w:val="19"/>
        </w:rPr>
      </w:pPr>
      <w:r>
        <w:rPr>
          <w:rStyle w:val="paragrafnr"/>
          <w:rFonts w:ascii="Tahoma" w:hAnsi="Tahoma" w:cs="Tahoma"/>
          <w:b/>
          <w:bCs/>
          <w:color w:val="000000"/>
          <w:sz w:val="19"/>
          <w:szCs w:val="19"/>
        </w:rPr>
        <w:t>§ 15.</w:t>
      </w:r>
      <w:r>
        <w:rPr>
          <w:rFonts w:ascii="Tahoma" w:hAnsi="Tahoma" w:cs="Tahoma"/>
          <w:color w:val="000000"/>
          <w:sz w:val="19"/>
          <w:szCs w:val="19"/>
        </w:rPr>
        <w:t> Opfylder vandet ikke de kvalitetskrav, som er fastsat i medfør af denne bekendtgørelse, og skyldes overskridelsen ikke en bygnings eller virksomheds ledninger eller vandinstallationer, skal kommunalbestyrelsen iværksætte de fornødne foranstaltninger med henblik på at foranledige det ulovlige forhold lovliggjort, herunder om nødvendigt meddele påbud i overensstemmelse med lovens § 62.</w:t>
      </w:r>
    </w:p>
    <w:p w:rsidR="00FE0ED6" w:rsidRDefault="00FE0ED6" w:rsidP="00FE0ED6">
      <w:pPr>
        <w:pStyle w:val="paragraf"/>
        <w:spacing w:before="200" w:beforeAutospacing="0" w:after="0" w:afterAutospacing="0" w:line="480" w:lineRule="auto"/>
        <w:ind w:firstLine="240"/>
        <w:rPr>
          <w:rFonts w:ascii="Tahoma" w:hAnsi="Tahoma" w:cs="Tahoma"/>
          <w:color w:val="000000"/>
          <w:sz w:val="19"/>
          <w:szCs w:val="19"/>
        </w:rPr>
      </w:pPr>
      <w:r>
        <w:rPr>
          <w:rStyle w:val="paragrafnr"/>
          <w:rFonts w:ascii="Tahoma" w:hAnsi="Tahoma" w:cs="Tahoma"/>
          <w:b/>
          <w:bCs/>
          <w:color w:val="000000"/>
          <w:sz w:val="19"/>
          <w:szCs w:val="19"/>
        </w:rPr>
        <w:t>§ 16.</w:t>
      </w:r>
      <w:r>
        <w:rPr>
          <w:rFonts w:ascii="Tahoma" w:hAnsi="Tahoma" w:cs="Tahoma"/>
          <w:color w:val="000000"/>
          <w:sz w:val="19"/>
          <w:szCs w:val="19"/>
        </w:rPr>
        <w:t> Opfylder vandet fra et alment forsyningsanlæg ikke de kvalitetskrav, som er fastsat i medfør af denne bekendtgørelse, jf. § 15, kan vandforsyningen om nødvendigt indsende ansøgning til kommunalbestyrelsen om dispensation fra de i bilag 1 a-c fastsatte kvalitetskrav samt for parameteren kimtal ved 22° C i bilag 1 d for et bestemt tidsrum, der skal fastsættes så kort som muligt, og som højst kan være 3 år. Det samme gælder for ikke-almene vandforsyningsanlæg, bortset fra anlæg, som i gennemsnit leverer mindre end 10 m</w:t>
      </w:r>
      <w:r>
        <w:rPr>
          <w:rStyle w:val="superscript"/>
          <w:rFonts w:ascii="Tahoma" w:hAnsi="Tahoma" w:cs="Tahoma"/>
          <w:color w:val="000000"/>
          <w:sz w:val="14"/>
          <w:szCs w:val="14"/>
          <w:vertAlign w:val="superscript"/>
        </w:rPr>
        <w:t>3</w:t>
      </w:r>
      <w:r>
        <w:rPr>
          <w:rFonts w:ascii="Tahoma" w:hAnsi="Tahoma" w:cs="Tahoma"/>
          <w:color w:val="000000"/>
          <w:sz w:val="19"/>
          <w:szCs w:val="19"/>
        </w:rPr>
        <w:t> vand pr. dag, medmindre vandet leveres som led i en offentlig eller kommerciel aktivitet.</w:t>
      </w:r>
    </w:p>
    <w:p w:rsidR="00FE0ED6" w:rsidRDefault="00FE0ED6" w:rsidP="00FE0ED6">
      <w:pPr>
        <w:pStyle w:val="stk2"/>
        <w:spacing w:before="0" w:beforeAutospacing="0" w:after="0" w:afterAutospacing="0" w:line="480" w:lineRule="auto"/>
        <w:ind w:firstLine="240"/>
        <w:rPr>
          <w:rFonts w:ascii="Tahoma" w:hAnsi="Tahoma" w:cs="Tahoma"/>
          <w:color w:val="000000"/>
          <w:sz w:val="19"/>
          <w:szCs w:val="19"/>
        </w:rPr>
      </w:pPr>
      <w:r>
        <w:rPr>
          <w:rStyle w:val="stknr"/>
          <w:rFonts w:ascii="Tahoma" w:hAnsi="Tahoma" w:cs="Tahoma"/>
          <w:i/>
          <w:iCs/>
          <w:color w:val="000000"/>
          <w:sz w:val="19"/>
          <w:szCs w:val="19"/>
        </w:rPr>
        <w:t>Stk. 2.</w:t>
      </w:r>
      <w:r>
        <w:rPr>
          <w:rFonts w:ascii="Tahoma" w:hAnsi="Tahoma" w:cs="Tahoma"/>
          <w:color w:val="000000"/>
          <w:sz w:val="19"/>
          <w:szCs w:val="19"/>
        </w:rPr>
        <w:t> Kommunalbestyrelsen træffer afgørelse om dispensation. Kommunalbestyrelsen skal, inden der kan dispenseres, indhente en udtalelse fra Styrelsen for Patientsikkerhed. Kommunalbestyrelsen må kun dispensere, hvis dispensationen ikke indebærer en potentiel fare for sundheden, og hvis kommunalbestyrelsen vurderer, at der ikke umiddelbart er mulighed for at fremskaffe anden vandforsyning. Kommunalbestyrelsen sender kopi af dispensationen til Miljøstyrelsen.</w:t>
      </w:r>
    </w:p>
    <w:p w:rsidR="00FE0ED6" w:rsidRDefault="00FE0ED6" w:rsidP="00FE0ED6">
      <w:pPr>
        <w:pStyle w:val="stk2"/>
        <w:spacing w:before="0" w:beforeAutospacing="0" w:after="0" w:afterAutospacing="0" w:line="480" w:lineRule="auto"/>
        <w:ind w:firstLine="240"/>
        <w:rPr>
          <w:rFonts w:ascii="Tahoma" w:hAnsi="Tahoma" w:cs="Tahoma"/>
          <w:color w:val="000000"/>
          <w:sz w:val="19"/>
          <w:szCs w:val="19"/>
        </w:rPr>
      </w:pPr>
      <w:r>
        <w:rPr>
          <w:rStyle w:val="stknr"/>
          <w:rFonts w:ascii="Tahoma" w:hAnsi="Tahoma" w:cs="Tahoma"/>
          <w:i/>
          <w:iCs/>
          <w:color w:val="000000"/>
          <w:sz w:val="19"/>
          <w:szCs w:val="19"/>
        </w:rPr>
        <w:t>Stk. 3.</w:t>
      </w:r>
      <w:r>
        <w:rPr>
          <w:rFonts w:ascii="Tahoma" w:hAnsi="Tahoma" w:cs="Tahoma"/>
          <w:color w:val="000000"/>
          <w:sz w:val="19"/>
          <w:szCs w:val="19"/>
        </w:rPr>
        <w:t> Miljøstyrelsen skal inden 2 måneder give Europa-Kommissionen meddelelse om meddelte dispensationer for vandforsyninger, som har tilladelse til indvinding af mere end 1.000 m</w:t>
      </w:r>
      <w:r>
        <w:rPr>
          <w:rStyle w:val="superscript"/>
          <w:rFonts w:ascii="Tahoma" w:hAnsi="Tahoma" w:cs="Tahoma"/>
          <w:color w:val="000000"/>
          <w:sz w:val="14"/>
          <w:szCs w:val="14"/>
          <w:vertAlign w:val="superscript"/>
        </w:rPr>
        <w:t>3 </w:t>
      </w:r>
      <w:r>
        <w:rPr>
          <w:rFonts w:ascii="Tahoma" w:hAnsi="Tahoma" w:cs="Tahoma"/>
          <w:color w:val="000000"/>
          <w:sz w:val="19"/>
          <w:szCs w:val="19"/>
        </w:rPr>
        <w:t>vand pr. dag i gennemsnit.</w:t>
      </w:r>
    </w:p>
    <w:p w:rsidR="00FE0ED6" w:rsidRDefault="00FE0ED6" w:rsidP="00FE0ED6">
      <w:pPr>
        <w:pStyle w:val="stk2"/>
        <w:spacing w:before="0" w:beforeAutospacing="0" w:after="0" w:afterAutospacing="0" w:line="480" w:lineRule="auto"/>
        <w:ind w:firstLine="240"/>
        <w:rPr>
          <w:rFonts w:ascii="Tahoma" w:hAnsi="Tahoma" w:cs="Tahoma"/>
          <w:color w:val="000000"/>
          <w:sz w:val="19"/>
          <w:szCs w:val="19"/>
        </w:rPr>
      </w:pPr>
      <w:r>
        <w:rPr>
          <w:rStyle w:val="stknr"/>
          <w:rFonts w:ascii="Tahoma" w:hAnsi="Tahoma" w:cs="Tahoma"/>
          <w:i/>
          <w:iCs/>
          <w:color w:val="000000"/>
          <w:sz w:val="19"/>
          <w:szCs w:val="19"/>
        </w:rPr>
        <w:t>Stk. 4.</w:t>
      </w:r>
      <w:r>
        <w:rPr>
          <w:rFonts w:ascii="Tahoma" w:hAnsi="Tahoma" w:cs="Tahoma"/>
          <w:color w:val="000000"/>
          <w:sz w:val="19"/>
          <w:szCs w:val="19"/>
        </w:rPr>
        <w:t> I forbindelse med dispensation træffer kommunalbestyrelsen efter lovens § 62 beslutning om, hvilke foranstaltninger der skal træffes i den periode, hvor dispensationen er gældende.</w:t>
      </w:r>
    </w:p>
    <w:p w:rsidR="00FE0ED6" w:rsidRDefault="00FE0ED6" w:rsidP="00FE0ED6">
      <w:pPr>
        <w:pStyle w:val="stk2"/>
        <w:spacing w:before="0" w:beforeAutospacing="0" w:after="0" w:afterAutospacing="0" w:line="480" w:lineRule="auto"/>
        <w:ind w:firstLine="240"/>
        <w:rPr>
          <w:rFonts w:ascii="Tahoma" w:hAnsi="Tahoma" w:cs="Tahoma"/>
          <w:color w:val="000000"/>
          <w:sz w:val="19"/>
          <w:szCs w:val="19"/>
        </w:rPr>
      </w:pPr>
      <w:r>
        <w:rPr>
          <w:rStyle w:val="stknr"/>
          <w:rFonts w:ascii="Tahoma" w:hAnsi="Tahoma" w:cs="Tahoma"/>
          <w:i/>
          <w:iCs/>
          <w:color w:val="000000"/>
          <w:sz w:val="19"/>
          <w:szCs w:val="19"/>
        </w:rPr>
        <w:lastRenderedPageBreak/>
        <w:t>Stk. 5.</w:t>
      </w:r>
      <w:r>
        <w:rPr>
          <w:rFonts w:ascii="Tahoma" w:hAnsi="Tahoma" w:cs="Tahoma"/>
          <w:color w:val="000000"/>
          <w:sz w:val="19"/>
          <w:szCs w:val="19"/>
        </w:rPr>
        <w:t> Iværksættelse af anvendelsesbegrænsninger, jf. stk. 4, som f.eks. afbrydelse af vandforsyningen, etablering af alternativ vandforsyning og kogeanbefalinger, sker for almene vandforsyninger efter forudgående drøftelse med Styrelsen for Patientsikkerhed.</w:t>
      </w:r>
    </w:p>
    <w:p w:rsidR="00FE0ED6" w:rsidRDefault="00FE0ED6" w:rsidP="00FE0ED6">
      <w:pPr>
        <w:pStyle w:val="stk2"/>
        <w:spacing w:before="0" w:beforeAutospacing="0" w:after="0" w:afterAutospacing="0" w:line="480" w:lineRule="auto"/>
        <w:ind w:firstLine="240"/>
        <w:rPr>
          <w:rFonts w:ascii="Tahoma" w:hAnsi="Tahoma" w:cs="Tahoma"/>
          <w:color w:val="000000"/>
          <w:sz w:val="19"/>
          <w:szCs w:val="19"/>
        </w:rPr>
      </w:pPr>
      <w:r>
        <w:rPr>
          <w:rStyle w:val="stknr"/>
          <w:rFonts w:ascii="Tahoma" w:hAnsi="Tahoma" w:cs="Tahoma"/>
          <w:i/>
          <w:iCs/>
          <w:color w:val="000000"/>
          <w:sz w:val="19"/>
          <w:szCs w:val="19"/>
        </w:rPr>
        <w:t>Stk. 6.</w:t>
      </w:r>
      <w:r>
        <w:rPr>
          <w:rFonts w:ascii="Tahoma" w:hAnsi="Tahoma" w:cs="Tahoma"/>
          <w:color w:val="000000"/>
          <w:sz w:val="19"/>
          <w:szCs w:val="19"/>
        </w:rPr>
        <w:t> Iværksættelse af anvendelsesbegrænsninger, jf. stk. 4, sker for ikke-almene vandforsyninger efter retningslinjer udarbejdet efter drøftelse med Styrelsen for Patientsikkerhed.</w:t>
      </w:r>
    </w:p>
    <w:p w:rsidR="00FE0ED6" w:rsidRDefault="00FE0ED6" w:rsidP="00FE0ED6">
      <w:pPr>
        <w:pStyle w:val="paragraf"/>
        <w:spacing w:before="200" w:beforeAutospacing="0" w:after="0" w:afterAutospacing="0" w:line="480" w:lineRule="auto"/>
        <w:ind w:firstLine="240"/>
        <w:rPr>
          <w:rFonts w:ascii="Tahoma" w:hAnsi="Tahoma" w:cs="Tahoma"/>
          <w:color w:val="000000"/>
          <w:sz w:val="19"/>
          <w:szCs w:val="19"/>
        </w:rPr>
      </w:pPr>
      <w:r>
        <w:rPr>
          <w:rStyle w:val="paragrafnr"/>
          <w:rFonts w:ascii="Tahoma" w:hAnsi="Tahoma" w:cs="Tahoma"/>
          <w:b/>
          <w:bCs/>
          <w:color w:val="000000"/>
          <w:sz w:val="19"/>
          <w:szCs w:val="19"/>
        </w:rPr>
        <w:t>§ 17.</w:t>
      </w:r>
      <w:r>
        <w:rPr>
          <w:rFonts w:ascii="Tahoma" w:hAnsi="Tahoma" w:cs="Tahoma"/>
          <w:color w:val="000000"/>
          <w:sz w:val="19"/>
          <w:szCs w:val="19"/>
        </w:rPr>
        <w:t> Dispensationer, der meddeles efter § 16, skal indeholde:</w:t>
      </w:r>
    </w:p>
    <w:p w:rsidR="00FE0ED6" w:rsidRDefault="00FE0ED6" w:rsidP="00FE0ED6">
      <w:pPr>
        <w:pStyle w:val="liste1"/>
        <w:spacing w:before="0" w:beforeAutospacing="0" w:after="0" w:afterAutospacing="0" w:line="480" w:lineRule="auto"/>
        <w:ind w:left="280"/>
        <w:rPr>
          <w:rFonts w:ascii="Tahoma" w:hAnsi="Tahoma" w:cs="Tahoma"/>
          <w:color w:val="000000"/>
          <w:sz w:val="19"/>
          <w:szCs w:val="19"/>
        </w:rPr>
      </w:pPr>
      <w:r>
        <w:rPr>
          <w:rStyle w:val="liste1nr"/>
          <w:rFonts w:ascii="Tahoma" w:hAnsi="Tahoma" w:cs="Tahoma"/>
          <w:color w:val="000000"/>
          <w:sz w:val="19"/>
          <w:szCs w:val="19"/>
        </w:rPr>
        <w:t>1)</w:t>
      </w:r>
      <w:r>
        <w:rPr>
          <w:rFonts w:ascii="Tahoma" w:hAnsi="Tahoma" w:cs="Tahoma"/>
          <w:color w:val="000000"/>
          <w:sz w:val="19"/>
          <w:szCs w:val="19"/>
        </w:rPr>
        <w:t> oplysning om årsagen til dispensationen,</w:t>
      </w:r>
    </w:p>
    <w:p w:rsidR="00FE0ED6" w:rsidRDefault="00FE0ED6" w:rsidP="00FE0ED6">
      <w:pPr>
        <w:pStyle w:val="liste1"/>
        <w:spacing w:before="0" w:beforeAutospacing="0" w:after="0" w:afterAutospacing="0" w:line="480" w:lineRule="auto"/>
        <w:ind w:left="280"/>
        <w:rPr>
          <w:rFonts w:ascii="Tahoma" w:hAnsi="Tahoma" w:cs="Tahoma"/>
          <w:color w:val="000000"/>
          <w:sz w:val="19"/>
          <w:szCs w:val="19"/>
        </w:rPr>
      </w:pPr>
      <w:r>
        <w:rPr>
          <w:rStyle w:val="liste1nr"/>
          <w:rFonts w:ascii="Tahoma" w:hAnsi="Tahoma" w:cs="Tahoma"/>
          <w:color w:val="000000"/>
          <w:sz w:val="19"/>
          <w:szCs w:val="19"/>
        </w:rPr>
        <w:t>2)</w:t>
      </w:r>
      <w:r>
        <w:rPr>
          <w:rFonts w:ascii="Tahoma" w:hAnsi="Tahoma" w:cs="Tahoma"/>
          <w:color w:val="000000"/>
          <w:sz w:val="19"/>
          <w:szCs w:val="19"/>
        </w:rPr>
        <w:t> oplysning om den pågældende parameter og tidligere relevante kontrolresultater,</w:t>
      </w:r>
    </w:p>
    <w:p w:rsidR="00FE0ED6" w:rsidRDefault="00FE0ED6" w:rsidP="00FE0ED6">
      <w:pPr>
        <w:pStyle w:val="liste1"/>
        <w:spacing w:before="0" w:beforeAutospacing="0" w:after="0" w:afterAutospacing="0" w:line="480" w:lineRule="auto"/>
        <w:ind w:left="280"/>
        <w:rPr>
          <w:rFonts w:ascii="Tahoma" w:hAnsi="Tahoma" w:cs="Tahoma"/>
          <w:color w:val="000000"/>
          <w:sz w:val="19"/>
          <w:szCs w:val="19"/>
        </w:rPr>
      </w:pPr>
      <w:r>
        <w:rPr>
          <w:rStyle w:val="liste1nr"/>
          <w:rFonts w:ascii="Tahoma" w:hAnsi="Tahoma" w:cs="Tahoma"/>
          <w:color w:val="000000"/>
          <w:sz w:val="19"/>
          <w:szCs w:val="19"/>
        </w:rPr>
        <w:t>3)</w:t>
      </w:r>
      <w:r>
        <w:rPr>
          <w:rFonts w:ascii="Tahoma" w:hAnsi="Tahoma" w:cs="Tahoma"/>
          <w:color w:val="000000"/>
          <w:sz w:val="19"/>
          <w:szCs w:val="19"/>
        </w:rPr>
        <w:t> oplysning om den højeste tilladte værdi i henhold til dispensationen,</w:t>
      </w:r>
    </w:p>
    <w:p w:rsidR="00FE0ED6" w:rsidRDefault="00FE0ED6" w:rsidP="00FE0ED6">
      <w:pPr>
        <w:pStyle w:val="liste1"/>
        <w:spacing w:before="0" w:beforeAutospacing="0" w:after="0" w:afterAutospacing="0" w:line="480" w:lineRule="auto"/>
        <w:ind w:left="280"/>
        <w:rPr>
          <w:rFonts w:ascii="Tahoma" w:hAnsi="Tahoma" w:cs="Tahoma"/>
          <w:color w:val="000000"/>
          <w:sz w:val="19"/>
          <w:szCs w:val="19"/>
        </w:rPr>
      </w:pPr>
      <w:r>
        <w:rPr>
          <w:rStyle w:val="liste1nr"/>
          <w:rFonts w:ascii="Tahoma" w:hAnsi="Tahoma" w:cs="Tahoma"/>
          <w:color w:val="000000"/>
          <w:sz w:val="19"/>
          <w:szCs w:val="19"/>
        </w:rPr>
        <w:t>4)</w:t>
      </w:r>
      <w:r>
        <w:rPr>
          <w:rFonts w:ascii="Tahoma" w:hAnsi="Tahoma" w:cs="Tahoma"/>
          <w:color w:val="000000"/>
          <w:sz w:val="19"/>
          <w:szCs w:val="19"/>
        </w:rPr>
        <w:t> oplysning om det geografiske område, mængden af vand, der leveres pr. dag, den berørte befolkning, og om der er nogen relevant fødevarevirksomhed der påvirkes,</w:t>
      </w:r>
    </w:p>
    <w:p w:rsidR="00FE0ED6" w:rsidRDefault="00FE0ED6" w:rsidP="00FE0ED6">
      <w:pPr>
        <w:pStyle w:val="liste1"/>
        <w:spacing w:before="0" w:beforeAutospacing="0" w:after="0" w:afterAutospacing="0" w:line="480" w:lineRule="auto"/>
        <w:ind w:left="280"/>
        <w:rPr>
          <w:rFonts w:ascii="Tahoma" w:hAnsi="Tahoma" w:cs="Tahoma"/>
          <w:color w:val="000000"/>
          <w:sz w:val="19"/>
          <w:szCs w:val="19"/>
        </w:rPr>
      </w:pPr>
      <w:r>
        <w:rPr>
          <w:rStyle w:val="liste1nr"/>
          <w:rFonts w:ascii="Tahoma" w:hAnsi="Tahoma" w:cs="Tahoma"/>
          <w:color w:val="000000"/>
          <w:sz w:val="19"/>
          <w:szCs w:val="19"/>
        </w:rPr>
        <w:t>5)</w:t>
      </w:r>
      <w:r>
        <w:rPr>
          <w:rFonts w:ascii="Tahoma" w:hAnsi="Tahoma" w:cs="Tahoma"/>
          <w:color w:val="000000"/>
          <w:sz w:val="19"/>
          <w:szCs w:val="19"/>
        </w:rPr>
        <w:t> en passende kontrolplan, om nødvendigt med øget kontrolhyppighed,</w:t>
      </w:r>
    </w:p>
    <w:p w:rsidR="00FE0ED6" w:rsidRDefault="00FE0ED6" w:rsidP="00FE0ED6">
      <w:pPr>
        <w:pStyle w:val="liste1"/>
        <w:spacing w:before="0" w:beforeAutospacing="0" w:after="0" w:afterAutospacing="0" w:line="480" w:lineRule="auto"/>
        <w:ind w:left="280"/>
        <w:rPr>
          <w:rFonts w:ascii="Tahoma" w:hAnsi="Tahoma" w:cs="Tahoma"/>
          <w:color w:val="000000"/>
          <w:sz w:val="19"/>
          <w:szCs w:val="19"/>
        </w:rPr>
      </w:pPr>
      <w:r>
        <w:rPr>
          <w:rStyle w:val="liste1nr"/>
          <w:rFonts w:ascii="Tahoma" w:hAnsi="Tahoma" w:cs="Tahoma"/>
          <w:color w:val="000000"/>
          <w:sz w:val="19"/>
          <w:szCs w:val="19"/>
        </w:rPr>
        <w:t>6)</w:t>
      </w:r>
      <w:r>
        <w:rPr>
          <w:rFonts w:ascii="Tahoma" w:hAnsi="Tahoma" w:cs="Tahoma"/>
          <w:color w:val="000000"/>
          <w:sz w:val="19"/>
          <w:szCs w:val="19"/>
        </w:rPr>
        <w:t> et sammendrag af projektet for de nødvendige udbedrende foranstaltninger, herunder en tidsplan for arbejdet og et skøn over omkostningerne og bestemmelser om revision, og</w:t>
      </w:r>
    </w:p>
    <w:p w:rsidR="00FE0ED6" w:rsidRDefault="00FE0ED6" w:rsidP="00FE0ED6">
      <w:pPr>
        <w:pStyle w:val="liste1"/>
        <w:spacing w:before="0" w:beforeAutospacing="0" w:after="0" w:afterAutospacing="0" w:line="480" w:lineRule="auto"/>
        <w:ind w:left="280"/>
        <w:rPr>
          <w:rFonts w:ascii="Tahoma" w:hAnsi="Tahoma" w:cs="Tahoma"/>
          <w:color w:val="000000"/>
          <w:sz w:val="19"/>
          <w:szCs w:val="19"/>
        </w:rPr>
      </w:pPr>
      <w:r>
        <w:rPr>
          <w:rStyle w:val="liste1nr"/>
          <w:rFonts w:ascii="Tahoma" w:hAnsi="Tahoma" w:cs="Tahoma"/>
          <w:color w:val="000000"/>
          <w:sz w:val="19"/>
          <w:szCs w:val="19"/>
        </w:rPr>
        <w:t>7)</w:t>
      </w:r>
      <w:r>
        <w:rPr>
          <w:rFonts w:ascii="Tahoma" w:hAnsi="Tahoma" w:cs="Tahoma"/>
          <w:color w:val="000000"/>
          <w:sz w:val="19"/>
          <w:szCs w:val="19"/>
        </w:rPr>
        <w:t> oplysning om varigheden af dispensationen.</w:t>
      </w:r>
    </w:p>
    <w:p w:rsidR="00FE0ED6" w:rsidRDefault="00FE0ED6" w:rsidP="00FE0ED6">
      <w:pPr>
        <w:pStyle w:val="stk2"/>
        <w:spacing w:before="0" w:beforeAutospacing="0" w:after="0" w:afterAutospacing="0" w:line="480" w:lineRule="auto"/>
        <w:ind w:firstLine="240"/>
        <w:rPr>
          <w:rFonts w:ascii="Tahoma" w:hAnsi="Tahoma" w:cs="Tahoma"/>
          <w:color w:val="000000"/>
          <w:sz w:val="19"/>
          <w:szCs w:val="19"/>
        </w:rPr>
      </w:pPr>
      <w:r>
        <w:rPr>
          <w:rStyle w:val="stknr"/>
          <w:rFonts w:ascii="Tahoma" w:hAnsi="Tahoma" w:cs="Tahoma"/>
          <w:i/>
          <w:iCs/>
          <w:color w:val="000000"/>
          <w:sz w:val="19"/>
          <w:szCs w:val="19"/>
        </w:rPr>
        <w:t>Stk. 2.</w:t>
      </w:r>
      <w:r>
        <w:rPr>
          <w:rFonts w:ascii="Tahoma" w:hAnsi="Tahoma" w:cs="Tahoma"/>
          <w:color w:val="000000"/>
          <w:sz w:val="19"/>
          <w:szCs w:val="19"/>
        </w:rPr>
        <w:t> Kommunalbestyrelsen skal på passende vis informere de berørte forbrugere om dispensationen, betingelserne herfor og om nødvendigt vejlede forbrugerne om, i hvilket omfang dispensationen kan indebære en særlig risiko.</w:t>
      </w:r>
    </w:p>
    <w:p w:rsidR="00FE0ED6" w:rsidRDefault="00FE0ED6" w:rsidP="00FE0ED6">
      <w:pPr>
        <w:pStyle w:val="stk2"/>
        <w:spacing w:before="0" w:beforeAutospacing="0" w:after="0" w:afterAutospacing="0" w:line="480" w:lineRule="auto"/>
        <w:ind w:firstLine="240"/>
        <w:rPr>
          <w:rFonts w:ascii="Tahoma" w:hAnsi="Tahoma" w:cs="Tahoma"/>
          <w:color w:val="000000"/>
          <w:sz w:val="19"/>
          <w:szCs w:val="19"/>
        </w:rPr>
      </w:pPr>
      <w:r>
        <w:rPr>
          <w:rStyle w:val="stknr"/>
          <w:rFonts w:ascii="Tahoma" w:hAnsi="Tahoma" w:cs="Tahoma"/>
          <w:i/>
          <w:iCs/>
          <w:color w:val="000000"/>
          <w:sz w:val="19"/>
          <w:szCs w:val="19"/>
        </w:rPr>
        <w:t>Stk. 3.</w:t>
      </w:r>
      <w:r>
        <w:rPr>
          <w:rFonts w:ascii="Tahoma" w:hAnsi="Tahoma" w:cs="Tahoma"/>
          <w:color w:val="000000"/>
          <w:sz w:val="19"/>
          <w:szCs w:val="19"/>
        </w:rPr>
        <w:t> I dispensationsperioden skal tilsynsmyndigheden føre tilsyn med de udbedrende foranstaltninger for at fastslå, om der er gjort tilstrækkelige fremskridt.</w:t>
      </w:r>
    </w:p>
    <w:p w:rsidR="00FE0ED6" w:rsidRDefault="00FE0ED6" w:rsidP="00FE0ED6">
      <w:pPr>
        <w:pStyle w:val="paragraf"/>
        <w:spacing w:before="200" w:beforeAutospacing="0" w:after="0" w:afterAutospacing="0" w:line="480" w:lineRule="auto"/>
        <w:ind w:firstLine="240"/>
        <w:rPr>
          <w:rFonts w:ascii="Tahoma" w:hAnsi="Tahoma" w:cs="Tahoma"/>
          <w:color w:val="000000"/>
          <w:sz w:val="19"/>
          <w:szCs w:val="19"/>
        </w:rPr>
      </w:pPr>
      <w:r>
        <w:rPr>
          <w:rStyle w:val="paragrafnr"/>
          <w:rFonts w:ascii="Tahoma" w:hAnsi="Tahoma" w:cs="Tahoma"/>
          <w:b/>
          <w:bCs/>
          <w:color w:val="000000"/>
          <w:sz w:val="19"/>
          <w:szCs w:val="19"/>
        </w:rPr>
        <w:t>§ 18.</w:t>
      </w:r>
      <w:r>
        <w:rPr>
          <w:rFonts w:ascii="Tahoma" w:hAnsi="Tahoma" w:cs="Tahoma"/>
          <w:color w:val="000000"/>
          <w:sz w:val="19"/>
          <w:szCs w:val="19"/>
        </w:rPr>
        <w:t> Er en overskridelse af kvalitetskravene i vandet ikke afhjulpet inden for varigheden af dispensationen, kan vandforsyningen ansøge kommunalbestyrelsen om på ny at dispensere fra kvalitetskrav, som er fastsat i bilag 1 a-c, for et bestemt tidsrum, som skal fastsættes så kort som muligt, og som højst kan være 3 år. Dispensationen skal indeholde de oplysninger, som fremgår af § 17, stk. 1. Kommunalbestyrelsen må ikke meddele dispensation, hvis kommunalbestyrelsen vurderer, at der er umiddelbar mulighed for at fremskaffe anden vandforsyning. Kommunalbestyrelsen må kun dispensere efter indhentet udtalelse fra Styrelsen for Patientsikkerhed.</w:t>
      </w:r>
    </w:p>
    <w:p w:rsidR="00FE0ED6" w:rsidRDefault="00FE0ED6" w:rsidP="00FE0ED6">
      <w:pPr>
        <w:pStyle w:val="stk2"/>
        <w:spacing w:before="0" w:beforeAutospacing="0" w:after="0" w:afterAutospacing="0" w:line="480" w:lineRule="auto"/>
        <w:ind w:firstLine="240"/>
        <w:rPr>
          <w:rFonts w:ascii="Tahoma" w:hAnsi="Tahoma" w:cs="Tahoma"/>
          <w:color w:val="000000"/>
          <w:sz w:val="19"/>
          <w:szCs w:val="19"/>
        </w:rPr>
      </w:pPr>
      <w:r>
        <w:rPr>
          <w:rStyle w:val="stknr"/>
          <w:rFonts w:ascii="Tahoma" w:hAnsi="Tahoma" w:cs="Tahoma"/>
          <w:i/>
          <w:iCs/>
          <w:color w:val="000000"/>
          <w:sz w:val="19"/>
          <w:szCs w:val="19"/>
        </w:rPr>
        <w:lastRenderedPageBreak/>
        <w:t>Stk. 2.</w:t>
      </w:r>
      <w:r>
        <w:rPr>
          <w:rFonts w:ascii="Tahoma" w:hAnsi="Tahoma" w:cs="Tahoma"/>
          <w:color w:val="000000"/>
          <w:sz w:val="19"/>
          <w:szCs w:val="19"/>
        </w:rPr>
        <w:t> Kommunalbestyrelsen træffer afgørelse om dispensation, jf. stk. 1, og skal samtidig med meddelelsen heraf til en vandforsyning sende kopi af dispensationen til Miljøstyrelsen. Dispensationen kan gælde for hele vandforsyningsanlægget eller for nærmere afgrænsede områder.</w:t>
      </w:r>
    </w:p>
    <w:p w:rsidR="00FE0ED6" w:rsidRDefault="00FE0ED6" w:rsidP="00FE0ED6">
      <w:pPr>
        <w:pStyle w:val="stk2"/>
        <w:spacing w:before="0" w:beforeAutospacing="0" w:after="0" w:afterAutospacing="0" w:line="480" w:lineRule="auto"/>
        <w:ind w:firstLine="240"/>
        <w:rPr>
          <w:rFonts w:ascii="Tahoma" w:hAnsi="Tahoma" w:cs="Tahoma"/>
          <w:color w:val="000000"/>
          <w:sz w:val="19"/>
          <w:szCs w:val="19"/>
        </w:rPr>
      </w:pPr>
      <w:r>
        <w:rPr>
          <w:rStyle w:val="stknr"/>
          <w:rFonts w:ascii="Tahoma" w:hAnsi="Tahoma" w:cs="Tahoma"/>
          <w:i/>
          <w:iCs/>
          <w:color w:val="000000"/>
          <w:sz w:val="19"/>
          <w:szCs w:val="19"/>
        </w:rPr>
        <w:t>Stk. 3.</w:t>
      </w:r>
      <w:r>
        <w:rPr>
          <w:rFonts w:ascii="Tahoma" w:hAnsi="Tahoma" w:cs="Tahoma"/>
          <w:color w:val="000000"/>
          <w:sz w:val="19"/>
          <w:szCs w:val="19"/>
        </w:rPr>
        <w:t> I forbindelse med dispensation fra de i bilag 1 a-c fastsatte kvalitetskrav træffer kommunalbestyrelsen efter lovens § 62 beslutning om, hvilke foranstaltninger der skal træffes i den periode, hvor dispensationen er gældende.</w:t>
      </w:r>
    </w:p>
    <w:p w:rsidR="00FE0ED6" w:rsidRDefault="00FE0ED6" w:rsidP="00FE0ED6">
      <w:pPr>
        <w:pStyle w:val="stk2"/>
        <w:spacing w:before="0" w:beforeAutospacing="0" w:after="0" w:afterAutospacing="0" w:line="480" w:lineRule="auto"/>
        <w:ind w:firstLine="240"/>
        <w:rPr>
          <w:rFonts w:ascii="Tahoma" w:hAnsi="Tahoma" w:cs="Tahoma"/>
          <w:color w:val="000000"/>
          <w:sz w:val="19"/>
          <w:szCs w:val="19"/>
        </w:rPr>
      </w:pPr>
      <w:r>
        <w:rPr>
          <w:rStyle w:val="stknr"/>
          <w:rFonts w:ascii="Tahoma" w:hAnsi="Tahoma" w:cs="Tahoma"/>
          <w:i/>
          <w:iCs/>
          <w:color w:val="000000"/>
          <w:sz w:val="19"/>
          <w:szCs w:val="19"/>
        </w:rPr>
        <w:t>Stk. 4.</w:t>
      </w:r>
      <w:r>
        <w:rPr>
          <w:rFonts w:ascii="Tahoma" w:hAnsi="Tahoma" w:cs="Tahoma"/>
          <w:color w:val="000000"/>
          <w:sz w:val="19"/>
          <w:szCs w:val="19"/>
        </w:rPr>
        <w:t> Kommunalbestyrelsens dispensation skal indeholde de § 17, stk. 1, nævnte oplysninger.</w:t>
      </w:r>
    </w:p>
    <w:p w:rsidR="00FE0ED6" w:rsidRDefault="00FE0ED6" w:rsidP="00FE0ED6">
      <w:pPr>
        <w:pStyle w:val="stk2"/>
        <w:spacing w:before="0" w:beforeAutospacing="0" w:after="0" w:afterAutospacing="0" w:line="480" w:lineRule="auto"/>
        <w:ind w:firstLine="240"/>
        <w:rPr>
          <w:rFonts w:ascii="Tahoma" w:hAnsi="Tahoma" w:cs="Tahoma"/>
          <w:color w:val="000000"/>
          <w:sz w:val="19"/>
          <w:szCs w:val="19"/>
        </w:rPr>
      </w:pPr>
      <w:r>
        <w:rPr>
          <w:rStyle w:val="stknr"/>
          <w:rFonts w:ascii="Tahoma" w:hAnsi="Tahoma" w:cs="Tahoma"/>
          <w:i/>
          <w:iCs/>
          <w:color w:val="000000"/>
          <w:sz w:val="19"/>
          <w:szCs w:val="19"/>
        </w:rPr>
        <w:t>Stk. 5.</w:t>
      </w:r>
      <w:r>
        <w:rPr>
          <w:rFonts w:ascii="Tahoma" w:hAnsi="Tahoma" w:cs="Tahoma"/>
          <w:color w:val="000000"/>
          <w:sz w:val="19"/>
          <w:szCs w:val="19"/>
        </w:rPr>
        <w:t> I dispensationsperioden skal tilsynsmyndigheden føre tilsyn med de udbedrende foranstaltninger for at fastslå, om der er gjort tilstrækkelige fremskridt.</w:t>
      </w:r>
    </w:p>
    <w:p w:rsidR="00FE0ED6" w:rsidRDefault="00FE0ED6" w:rsidP="00FE0ED6">
      <w:pPr>
        <w:pStyle w:val="stk2"/>
        <w:spacing w:before="0" w:beforeAutospacing="0" w:after="0" w:afterAutospacing="0" w:line="480" w:lineRule="auto"/>
        <w:ind w:firstLine="240"/>
        <w:rPr>
          <w:rFonts w:ascii="Tahoma" w:hAnsi="Tahoma" w:cs="Tahoma"/>
          <w:color w:val="000000"/>
          <w:sz w:val="19"/>
          <w:szCs w:val="19"/>
        </w:rPr>
      </w:pPr>
      <w:r>
        <w:rPr>
          <w:rStyle w:val="stknr"/>
          <w:rFonts w:ascii="Tahoma" w:hAnsi="Tahoma" w:cs="Tahoma"/>
          <w:i/>
          <w:iCs/>
          <w:color w:val="000000"/>
          <w:sz w:val="19"/>
          <w:szCs w:val="19"/>
        </w:rPr>
        <w:t>Stk. 6.</w:t>
      </w:r>
      <w:r>
        <w:rPr>
          <w:rFonts w:ascii="Tahoma" w:hAnsi="Tahoma" w:cs="Tahoma"/>
          <w:color w:val="000000"/>
          <w:sz w:val="19"/>
          <w:szCs w:val="19"/>
        </w:rPr>
        <w:t> Kommunalbestyrelsen skal på passende vis informere forbrugere, der berøres af dispensationen, om dispensationen, om betingelserne herfor og om nødvendigt vejlede forbrugerne om, i hvilket omfang dispensationen kan indebære en særlig risiko.</w:t>
      </w:r>
    </w:p>
    <w:p w:rsidR="00FE0ED6" w:rsidRDefault="00FE0ED6" w:rsidP="00FE0ED6">
      <w:pPr>
        <w:pStyle w:val="stk2"/>
        <w:spacing w:before="0" w:beforeAutospacing="0" w:after="0" w:afterAutospacing="0" w:line="480" w:lineRule="auto"/>
        <w:ind w:firstLine="240"/>
        <w:rPr>
          <w:rFonts w:ascii="Tahoma" w:hAnsi="Tahoma" w:cs="Tahoma"/>
          <w:color w:val="000000"/>
          <w:sz w:val="19"/>
          <w:szCs w:val="19"/>
        </w:rPr>
      </w:pPr>
      <w:r>
        <w:rPr>
          <w:rStyle w:val="stknr"/>
          <w:rFonts w:ascii="Tahoma" w:hAnsi="Tahoma" w:cs="Tahoma"/>
          <w:i/>
          <w:iCs/>
          <w:color w:val="000000"/>
          <w:sz w:val="19"/>
          <w:szCs w:val="19"/>
        </w:rPr>
        <w:t>Stk. 7.</w:t>
      </w:r>
      <w:r>
        <w:rPr>
          <w:rFonts w:ascii="Tahoma" w:hAnsi="Tahoma" w:cs="Tahoma"/>
          <w:color w:val="000000"/>
          <w:sz w:val="19"/>
          <w:szCs w:val="19"/>
        </w:rPr>
        <w:t> Miljøstyrelsen skal inden 2 måneder give Europa-Kommissionen meddelelse om meddelte dispensationer for vandforsyninger, som har tilladelse til indvinding af mere end 1.000 m</w:t>
      </w:r>
      <w:r>
        <w:rPr>
          <w:rStyle w:val="superscript"/>
          <w:rFonts w:ascii="Tahoma" w:hAnsi="Tahoma" w:cs="Tahoma"/>
          <w:color w:val="000000"/>
          <w:sz w:val="14"/>
          <w:szCs w:val="14"/>
          <w:vertAlign w:val="superscript"/>
        </w:rPr>
        <w:t>3 </w:t>
      </w:r>
      <w:r>
        <w:rPr>
          <w:rFonts w:ascii="Tahoma" w:hAnsi="Tahoma" w:cs="Tahoma"/>
          <w:color w:val="000000"/>
          <w:sz w:val="19"/>
          <w:szCs w:val="19"/>
        </w:rPr>
        <w:t>vand pr. dag i gennemsnit.</w:t>
      </w:r>
    </w:p>
    <w:p w:rsidR="00FE0ED6" w:rsidRDefault="00FE0ED6" w:rsidP="00FE0ED6">
      <w:pPr>
        <w:pStyle w:val="paragraf"/>
        <w:spacing w:before="200" w:beforeAutospacing="0" w:after="0" w:afterAutospacing="0" w:line="480" w:lineRule="auto"/>
        <w:ind w:firstLine="240"/>
        <w:rPr>
          <w:rFonts w:ascii="Tahoma" w:hAnsi="Tahoma" w:cs="Tahoma"/>
          <w:color w:val="000000"/>
          <w:sz w:val="19"/>
          <w:szCs w:val="19"/>
        </w:rPr>
      </w:pPr>
      <w:r>
        <w:rPr>
          <w:rStyle w:val="paragrafnr"/>
          <w:rFonts w:ascii="Tahoma" w:hAnsi="Tahoma" w:cs="Tahoma"/>
          <w:b/>
          <w:bCs/>
          <w:color w:val="000000"/>
          <w:sz w:val="19"/>
          <w:szCs w:val="19"/>
        </w:rPr>
        <w:t>§ 19.</w:t>
      </w:r>
      <w:r>
        <w:rPr>
          <w:rFonts w:ascii="Tahoma" w:hAnsi="Tahoma" w:cs="Tahoma"/>
          <w:color w:val="000000"/>
          <w:sz w:val="19"/>
          <w:szCs w:val="19"/>
        </w:rPr>
        <w:t> I ganske særlige tilfælde kan kommunalbestyrelsen efter Miljøstyrelsens og Europa-Kommissionens godkendelse meddele en yderligere dispensation til en vandforsyning. Vandforsyningen skal sende ansøgning samt en indhentet udtalelse fra kommunalbestyrelsen herom til Miljøstyrelsen.</w:t>
      </w:r>
    </w:p>
    <w:p w:rsidR="00FE0ED6" w:rsidRDefault="00FE0ED6" w:rsidP="00FE0ED6">
      <w:pPr>
        <w:pStyle w:val="stk2"/>
        <w:spacing w:before="0" w:beforeAutospacing="0" w:after="0" w:afterAutospacing="0" w:line="480" w:lineRule="auto"/>
        <w:ind w:firstLine="240"/>
        <w:rPr>
          <w:rFonts w:ascii="Tahoma" w:hAnsi="Tahoma" w:cs="Tahoma"/>
          <w:color w:val="000000"/>
          <w:sz w:val="19"/>
          <w:szCs w:val="19"/>
        </w:rPr>
      </w:pPr>
      <w:r>
        <w:rPr>
          <w:rStyle w:val="stknr"/>
          <w:rFonts w:ascii="Tahoma" w:hAnsi="Tahoma" w:cs="Tahoma"/>
          <w:i/>
          <w:iCs/>
          <w:color w:val="000000"/>
          <w:sz w:val="19"/>
          <w:szCs w:val="19"/>
        </w:rPr>
        <w:t>Stk. 2.</w:t>
      </w:r>
      <w:r>
        <w:rPr>
          <w:rFonts w:ascii="Tahoma" w:hAnsi="Tahoma" w:cs="Tahoma"/>
          <w:color w:val="000000"/>
          <w:sz w:val="19"/>
          <w:szCs w:val="19"/>
        </w:rPr>
        <w:t> I forbindelse med ansøgning og meddelelse af dispensation finder § 18 tilsvarende anvendelse.</w:t>
      </w:r>
    </w:p>
    <w:p w:rsidR="00FE0ED6" w:rsidRDefault="00FE0ED6" w:rsidP="00FE0ED6">
      <w:pPr>
        <w:pStyle w:val="kapitel"/>
        <w:spacing w:before="400" w:beforeAutospacing="0" w:line="480" w:lineRule="auto"/>
        <w:jc w:val="center"/>
        <w:rPr>
          <w:rFonts w:ascii="Tahoma" w:hAnsi="Tahoma" w:cs="Tahoma"/>
          <w:color w:val="000000"/>
          <w:sz w:val="19"/>
          <w:szCs w:val="19"/>
        </w:rPr>
      </w:pPr>
      <w:r>
        <w:rPr>
          <w:rFonts w:ascii="Tahoma" w:hAnsi="Tahoma" w:cs="Tahoma"/>
          <w:color w:val="000000"/>
          <w:sz w:val="19"/>
          <w:szCs w:val="19"/>
        </w:rPr>
        <w:t>Kapitel 4</w:t>
      </w:r>
    </w:p>
    <w:p w:rsidR="00FE0ED6" w:rsidRDefault="00FE0ED6" w:rsidP="00FE0ED6">
      <w:pPr>
        <w:pStyle w:val="kapiteloverskrift2"/>
        <w:spacing w:before="0" w:beforeAutospacing="0" w:line="480" w:lineRule="auto"/>
        <w:jc w:val="center"/>
        <w:rPr>
          <w:rFonts w:ascii="Tahoma" w:hAnsi="Tahoma" w:cs="Tahoma"/>
          <w:i/>
          <w:iCs/>
          <w:color w:val="000000"/>
          <w:sz w:val="19"/>
          <w:szCs w:val="19"/>
        </w:rPr>
      </w:pPr>
      <w:r>
        <w:rPr>
          <w:rFonts w:ascii="Tahoma" w:hAnsi="Tahoma" w:cs="Tahoma"/>
          <w:i/>
          <w:iCs/>
          <w:color w:val="000000"/>
          <w:sz w:val="19"/>
          <w:szCs w:val="19"/>
        </w:rPr>
        <w:t>Kontrol med vandforbruget</w:t>
      </w:r>
    </w:p>
    <w:p w:rsidR="00FE0ED6" w:rsidRDefault="00FE0ED6" w:rsidP="00FE0ED6">
      <w:pPr>
        <w:pStyle w:val="paragraf"/>
        <w:spacing w:before="200" w:beforeAutospacing="0" w:after="0" w:afterAutospacing="0" w:line="480" w:lineRule="auto"/>
        <w:ind w:firstLine="240"/>
        <w:rPr>
          <w:rFonts w:ascii="Tahoma" w:hAnsi="Tahoma" w:cs="Tahoma"/>
          <w:color w:val="000000"/>
          <w:sz w:val="19"/>
          <w:szCs w:val="19"/>
        </w:rPr>
      </w:pPr>
      <w:r>
        <w:rPr>
          <w:rStyle w:val="paragrafnr"/>
          <w:rFonts w:ascii="Tahoma" w:hAnsi="Tahoma" w:cs="Tahoma"/>
          <w:b/>
          <w:bCs/>
          <w:color w:val="000000"/>
          <w:sz w:val="19"/>
          <w:szCs w:val="19"/>
        </w:rPr>
        <w:t>§ 20.</w:t>
      </w:r>
      <w:r>
        <w:rPr>
          <w:rFonts w:ascii="Tahoma" w:hAnsi="Tahoma" w:cs="Tahoma"/>
          <w:color w:val="000000"/>
          <w:sz w:val="19"/>
          <w:szCs w:val="19"/>
        </w:rPr>
        <w:t> Vandforsyninger skal, for så vidt angår vandforsyningsanlæg, som efter deres art ville kræve indvindingstilladelse efter lovens § 20, registrere de vandmængder, som indvindes fra anlægget, jf. dog stk. 2.</w:t>
      </w:r>
    </w:p>
    <w:p w:rsidR="00FE0ED6" w:rsidRDefault="00FE0ED6" w:rsidP="00FE0ED6">
      <w:pPr>
        <w:pStyle w:val="stk2"/>
        <w:spacing w:before="0" w:beforeAutospacing="0" w:after="0" w:afterAutospacing="0" w:line="480" w:lineRule="auto"/>
        <w:ind w:firstLine="240"/>
        <w:rPr>
          <w:rFonts w:ascii="Tahoma" w:hAnsi="Tahoma" w:cs="Tahoma"/>
          <w:color w:val="000000"/>
          <w:sz w:val="19"/>
          <w:szCs w:val="19"/>
        </w:rPr>
      </w:pPr>
      <w:r>
        <w:rPr>
          <w:rStyle w:val="stknr"/>
          <w:rFonts w:ascii="Tahoma" w:hAnsi="Tahoma" w:cs="Tahoma"/>
          <w:i/>
          <w:iCs/>
          <w:color w:val="000000"/>
          <w:sz w:val="19"/>
          <w:szCs w:val="19"/>
        </w:rPr>
        <w:t>Stk. 2.</w:t>
      </w:r>
      <w:r>
        <w:rPr>
          <w:rFonts w:ascii="Tahoma" w:hAnsi="Tahoma" w:cs="Tahoma"/>
          <w:color w:val="000000"/>
          <w:sz w:val="19"/>
          <w:szCs w:val="19"/>
        </w:rPr>
        <w:t> For ikke-almene anlæg, som efter deres art ville kræve tilladelse efter lovens § 20, stk. 1, nr. 1 og 2, træffer tilsynsmyndigheden afgørelse om, i hvilket omfang der skal føres kontrol med den indvundne vandmængde.</w:t>
      </w:r>
    </w:p>
    <w:p w:rsidR="00FE0ED6" w:rsidRDefault="00FE0ED6" w:rsidP="00FE0ED6">
      <w:pPr>
        <w:pStyle w:val="paragraf"/>
        <w:spacing w:before="200" w:beforeAutospacing="0" w:after="0" w:afterAutospacing="0" w:line="480" w:lineRule="auto"/>
        <w:ind w:firstLine="240"/>
        <w:rPr>
          <w:rFonts w:ascii="Tahoma" w:hAnsi="Tahoma" w:cs="Tahoma"/>
          <w:color w:val="000000"/>
          <w:sz w:val="19"/>
          <w:szCs w:val="19"/>
        </w:rPr>
      </w:pPr>
      <w:r>
        <w:rPr>
          <w:rStyle w:val="paragrafnr"/>
          <w:rFonts w:ascii="Tahoma" w:hAnsi="Tahoma" w:cs="Tahoma"/>
          <w:b/>
          <w:bCs/>
          <w:color w:val="000000"/>
          <w:sz w:val="19"/>
          <w:szCs w:val="19"/>
        </w:rPr>
        <w:lastRenderedPageBreak/>
        <w:t>§ 21.</w:t>
      </w:r>
      <w:r>
        <w:rPr>
          <w:rFonts w:ascii="Tahoma" w:hAnsi="Tahoma" w:cs="Tahoma"/>
          <w:color w:val="000000"/>
          <w:sz w:val="19"/>
          <w:szCs w:val="19"/>
        </w:rPr>
        <w:t> Måling af indvindingsmængden skal ske med en måleanordning, hvis karakter til enhver tid kan bestemmes af tilsynsmyndigheden.</w:t>
      </w:r>
    </w:p>
    <w:p w:rsidR="00FE0ED6" w:rsidRDefault="00FE0ED6" w:rsidP="00FE0ED6">
      <w:pPr>
        <w:pStyle w:val="paragraf"/>
        <w:spacing w:before="200" w:beforeAutospacing="0" w:after="0" w:afterAutospacing="0" w:line="480" w:lineRule="auto"/>
        <w:ind w:firstLine="240"/>
        <w:rPr>
          <w:rFonts w:ascii="Tahoma" w:hAnsi="Tahoma" w:cs="Tahoma"/>
          <w:color w:val="000000"/>
          <w:sz w:val="19"/>
          <w:szCs w:val="19"/>
        </w:rPr>
      </w:pPr>
      <w:r>
        <w:rPr>
          <w:rStyle w:val="paragrafnr"/>
          <w:rFonts w:ascii="Tahoma" w:hAnsi="Tahoma" w:cs="Tahoma"/>
          <w:b/>
          <w:bCs/>
          <w:color w:val="000000"/>
          <w:sz w:val="19"/>
          <w:szCs w:val="19"/>
        </w:rPr>
        <w:t>§ 22.</w:t>
      </w:r>
      <w:r>
        <w:rPr>
          <w:rFonts w:ascii="Tahoma" w:hAnsi="Tahoma" w:cs="Tahoma"/>
          <w:color w:val="000000"/>
          <w:sz w:val="19"/>
          <w:szCs w:val="19"/>
        </w:rPr>
        <w:t> Vandforsyningen skal registrere dato for hver opgørelse af indvindingen og den vandmængde, der er indvundet siden sidste registrering. Registreringen skal for anlæg med en årlig tilladt indvinding på under 100.000 m³ vand finde sted ved begyndelsen af hvert år, for anlæg med en årlig tilladt indvinding på 100.000-350.000 m³ vand ved begyndelsen af hvert kvartal og for anlæg med en årlig tilladt indvinding på over 350.000 m³ ved begyndelsen af hver måned.</w:t>
      </w:r>
    </w:p>
    <w:p w:rsidR="00FE0ED6" w:rsidRDefault="00FE0ED6" w:rsidP="00FE0ED6">
      <w:pPr>
        <w:pStyle w:val="stk2"/>
        <w:spacing w:before="0" w:beforeAutospacing="0" w:after="0" w:afterAutospacing="0" w:line="480" w:lineRule="auto"/>
        <w:ind w:firstLine="240"/>
        <w:rPr>
          <w:rFonts w:ascii="Tahoma" w:hAnsi="Tahoma" w:cs="Tahoma"/>
          <w:color w:val="000000"/>
          <w:sz w:val="19"/>
          <w:szCs w:val="19"/>
        </w:rPr>
      </w:pPr>
      <w:r>
        <w:rPr>
          <w:rStyle w:val="stknr"/>
          <w:rFonts w:ascii="Tahoma" w:hAnsi="Tahoma" w:cs="Tahoma"/>
          <w:i/>
          <w:iCs/>
          <w:color w:val="000000"/>
          <w:sz w:val="19"/>
          <w:szCs w:val="19"/>
        </w:rPr>
        <w:t>Stk. 2.</w:t>
      </w:r>
      <w:r>
        <w:rPr>
          <w:rFonts w:ascii="Tahoma" w:hAnsi="Tahoma" w:cs="Tahoma"/>
          <w:color w:val="000000"/>
          <w:sz w:val="19"/>
          <w:szCs w:val="19"/>
        </w:rPr>
        <w:t> Registreringen skal opbevares i mindst 10 år og på anmodning forevises myndighederne.</w:t>
      </w:r>
    </w:p>
    <w:p w:rsidR="00FE0ED6" w:rsidRDefault="00FE0ED6" w:rsidP="00FE0ED6">
      <w:pPr>
        <w:pStyle w:val="paragraf"/>
        <w:spacing w:before="200" w:beforeAutospacing="0" w:after="0" w:afterAutospacing="0" w:line="480" w:lineRule="auto"/>
        <w:ind w:firstLine="240"/>
        <w:rPr>
          <w:rFonts w:ascii="Tahoma" w:hAnsi="Tahoma" w:cs="Tahoma"/>
          <w:color w:val="000000"/>
          <w:sz w:val="19"/>
          <w:szCs w:val="19"/>
        </w:rPr>
      </w:pPr>
      <w:r>
        <w:rPr>
          <w:rStyle w:val="paragrafnr"/>
          <w:rFonts w:ascii="Tahoma" w:hAnsi="Tahoma" w:cs="Tahoma"/>
          <w:b/>
          <w:bCs/>
          <w:color w:val="000000"/>
          <w:sz w:val="19"/>
          <w:szCs w:val="19"/>
        </w:rPr>
        <w:t>§ 23.</w:t>
      </w:r>
      <w:r>
        <w:rPr>
          <w:rFonts w:ascii="Tahoma" w:hAnsi="Tahoma" w:cs="Tahoma"/>
          <w:color w:val="000000"/>
          <w:sz w:val="19"/>
          <w:szCs w:val="19"/>
        </w:rPr>
        <w:t> Vandforsyningen skal sende indberetning til tilsynsmyndigheden om anlæggets årsindvinding, opgjort for tiden 1. januar til 31. december. Indberetningen skal ske inden den 1. februar det følgende år. Er måleranordningen udskiftet i årets løb, skal dette fremgå af indberetningen.</w:t>
      </w:r>
    </w:p>
    <w:p w:rsidR="00FE0ED6" w:rsidRDefault="00FE0ED6" w:rsidP="00FE0ED6">
      <w:pPr>
        <w:pStyle w:val="stk2"/>
        <w:spacing w:before="0" w:beforeAutospacing="0" w:after="0" w:afterAutospacing="0" w:line="480" w:lineRule="auto"/>
        <w:ind w:firstLine="240"/>
        <w:rPr>
          <w:rFonts w:ascii="Tahoma" w:hAnsi="Tahoma" w:cs="Tahoma"/>
          <w:color w:val="000000"/>
          <w:sz w:val="19"/>
          <w:szCs w:val="19"/>
        </w:rPr>
      </w:pPr>
      <w:r>
        <w:rPr>
          <w:rStyle w:val="stknr"/>
          <w:rFonts w:ascii="Tahoma" w:hAnsi="Tahoma" w:cs="Tahoma"/>
          <w:i/>
          <w:iCs/>
          <w:color w:val="000000"/>
          <w:sz w:val="19"/>
          <w:szCs w:val="19"/>
        </w:rPr>
        <w:t>Stk. 2.</w:t>
      </w:r>
      <w:r>
        <w:rPr>
          <w:rFonts w:ascii="Tahoma" w:hAnsi="Tahoma" w:cs="Tahoma"/>
          <w:color w:val="000000"/>
          <w:sz w:val="19"/>
          <w:szCs w:val="19"/>
        </w:rPr>
        <w:t> Tilsynsmyndigheden vurderer de indberettede oplysninger, herunder størrelsen af de indvundne vandmængder. Tilsynsmyndigheden skal derefter inden den 1. april registrere indberetningerne i den fælles offentlige database for grund- og drikkevand samt boringer (Jupiter).</w:t>
      </w:r>
    </w:p>
    <w:p w:rsidR="00FE0ED6" w:rsidRDefault="00FE0ED6" w:rsidP="00FE0ED6">
      <w:pPr>
        <w:pStyle w:val="stk2"/>
        <w:spacing w:before="0" w:beforeAutospacing="0" w:after="0" w:afterAutospacing="0" w:line="480" w:lineRule="auto"/>
        <w:ind w:firstLine="240"/>
        <w:rPr>
          <w:rFonts w:ascii="Tahoma" w:hAnsi="Tahoma" w:cs="Tahoma"/>
          <w:color w:val="000000"/>
          <w:sz w:val="19"/>
          <w:szCs w:val="19"/>
        </w:rPr>
      </w:pPr>
      <w:r>
        <w:rPr>
          <w:rStyle w:val="stknr"/>
          <w:rFonts w:ascii="Tahoma" w:hAnsi="Tahoma" w:cs="Tahoma"/>
          <w:i/>
          <w:iCs/>
          <w:color w:val="000000"/>
          <w:sz w:val="19"/>
          <w:szCs w:val="19"/>
        </w:rPr>
        <w:t>Stk. 3.</w:t>
      </w:r>
      <w:r>
        <w:rPr>
          <w:rFonts w:ascii="Tahoma" w:hAnsi="Tahoma" w:cs="Tahoma"/>
          <w:color w:val="000000"/>
          <w:sz w:val="19"/>
          <w:szCs w:val="19"/>
        </w:rPr>
        <w:t> Almene vandforsyningsanlæg, som modtager vand fra andre anlæg, skal endvidere indberette størrelsen af den distribuerede vandmængde til tilsynsmyndigheden, opgjort for tiden 1. januar til 31. december. Almene anlæg, som leverer vand til andre vandforsyninger, skal oplyse om størrelsen af denne leverance.</w:t>
      </w:r>
    </w:p>
    <w:p w:rsidR="00FE0ED6" w:rsidRDefault="00FE0ED6" w:rsidP="00FE0ED6">
      <w:pPr>
        <w:pStyle w:val="paragrafgruppeoverskrift"/>
        <w:spacing w:before="300" w:beforeAutospacing="0" w:line="480" w:lineRule="auto"/>
        <w:jc w:val="center"/>
        <w:rPr>
          <w:rFonts w:ascii="Tahoma" w:hAnsi="Tahoma" w:cs="Tahoma"/>
          <w:i/>
          <w:iCs/>
          <w:color w:val="000000"/>
          <w:sz w:val="19"/>
          <w:szCs w:val="19"/>
        </w:rPr>
      </w:pPr>
      <w:r>
        <w:rPr>
          <w:rFonts w:ascii="Tahoma" w:hAnsi="Tahoma" w:cs="Tahoma"/>
          <w:i/>
          <w:iCs/>
          <w:color w:val="000000"/>
          <w:sz w:val="19"/>
          <w:szCs w:val="19"/>
        </w:rPr>
        <w:t>Pejlinger af vandstanden</w:t>
      </w:r>
    </w:p>
    <w:p w:rsidR="00FE0ED6" w:rsidRDefault="00FE0ED6" w:rsidP="00FE0ED6">
      <w:pPr>
        <w:pStyle w:val="paragraf"/>
        <w:spacing w:before="200" w:beforeAutospacing="0" w:after="0" w:afterAutospacing="0" w:line="480" w:lineRule="auto"/>
        <w:ind w:firstLine="240"/>
        <w:rPr>
          <w:rFonts w:ascii="Tahoma" w:hAnsi="Tahoma" w:cs="Tahoma"/>
          <w:color w:val="000000"/>
          <w:sz w:val="19"/>
          <w:szCs w:val="19"/>
        </w:rPr>
      </w:pPr>
      <w:r>
        <w:rPr>
          <w:rStyle w:val="paragrafnr"/>
          <w:rFonts w:ascii="Tahoma" w:hAnsi="Tahoma" w:cs="Tahoma"/>
          <w:b/>
          <w:bCs/>
          <w:color w:val="000000"/>
          <w:sz w:val="19"/>
          <w:szCs w:val="19"/>
        </w:rPr>
        <w:t>§ 24.</w:t>
      </w:r>
      <w:r>
        <w:rPr>
          <w:rFonts w:ascii="Tahoma" w:hAnsi="Tahoma" w:cs="Tahoma"/>
          <w:color w:val="000000"/>
          <w:sz w:val="19"/>
          <w:szCs w:val="19"/>
        </w:rPr>
        <w:t> Vandforsyningen skal måle og registrere grundvandsstanden i anlæggets indvindingsboringer og omkringliggende boringer og brønde i det omfang, det er bestemt i anlæggets indvindingstilladelse. Resultaterne skal opbevares i mindst 10 år. De skal på anmodning forevises myndighederne.</w:t>
      </w:r>
    </w:p>
    <w:p w:rsidR="00FE0ED6" w:rsidRDefault="00FE0ED6" w:rsidP="00FE0ED6">
      <w:pPr>
        <w:pStyle w:val="stk2"/>
        <w:spacing w:before="0" w:beforeAutospacing="0" w:after="0" w:afterAutospacing="0" w:line="480" w:lineRule="auto"/>
        <w:ind w:firstLine="240"/>
        <w:rPr>
          <w:rFonts w:ascii="Tahoma" w:hAnsi="Tahoma" w:cs="Tahoma"/>
          <w:color w:val="000000"/>
          <w:sz w:val="19"/>
          <w:szCs w:val="19"/>
        </w:rPr>
      </w:pPr>
      <w:r>
        <w:rPr>
          <w:rStyle w:val="stknr"/>
          <w:rFonts w:ascii="Tahoma" w:hAnsi="Tahoma" w:cs="Tahoma"/>
          <w:i/>
          <w:iCs/>
          <w:color w:val="000000"/>
          <w:sz w:val="19"/>
          <w:szCs w:val="19"/>
        </w:rPr>
        <w:t>Stk. 2.</w:t>
      </w:r>
      <w:r>
        <w:rPr>
          <w:rFonts w:ascii="Tahoma" w:hAnsi="Tahoma" w:cs="Tahoma"/>
          <w:color w:val="000000"/>
          <w:sz w:val="19"/>
          <w:szCs w:val="19"/>
        </w:rPr>
        <w:t> Resultater efter stk. 1, som efter anmodning sendes til De Nationale Geologiske Undersøgelser for Danmark og Grønland (GEUS), skal sendes via den fælles offentlige database for grund- og drikkevand samt boringer (Jupiter).</w:t>
      </w:r>
    </w:p>
    <w:p w:rsidR="00FE0ED6" w:rsidRDefault="00FE0ED6" w:rsidP="00FE0ED6">
      <w:pPr>
        <w:pStyle w:val="kapitel"/>
        <w:spacing w:before="400" w:beforeAutospacing="0" w:line="480" w:lineRule="auto"/>
        <w:jc w:val="center"/>
        <w:rPr>
          <w:rFonts w:ascii="Tahoma" w:hAnsi="Tahoma" w:cs="Tahoma"/>
          <w:color w:val="000000"/>
          <w:sz w:val="19"/>
          <w:szCs w:val="19"/>
        </w:rPr>
      </w:pPr>
      <w:r>
        <w:rPr>
          <w:rFonts w:ascii="Tahoma" w:hAnsi="Tahoma" w:cs="Tahoma"/>
          <w:color w:val="000000"/>
          <w:sz w:val="19"/>
          <w:szCs w:val="19"/>
        </w:rPr>
        <w:t>Kapitel 5</w:t>
      </w:r>
    </w:p>
    <w:p w:rsidR="00FE0ED6" w:rsidRDefault="00FE0ED6" w:rsidP="00FE0ED6">
      <w:pPr>
        <w:pStyle w:val="kapiteloverskrift2"/>
        <w:spacing w:before="0" w:beforeAutospacing="0" w:line="480" w:lineRule="auto"/>
        <w:jc w:val="center"/>
        <w:rPr>
          <w:rFonts w:ascii="Tahoma" w:hAnsi="Tahoma" w:cs="Tahoma"/>
          <w:i/>
          <w:iCs/>
          <w:color w:val="000000"/>
          <w:sz w:val="19"/>
          <w:szCs w:val="19"/>
        </w:rPr>
      </w:pPr>
      <w:r>
        <w:rPr>
          <w:rFonts w:ascii="Tahoma" w:hAnsi="Tahoma" w:cs="Tahoma"/>
          <w:i/>
          <w:iCs/>
          <w:color w:val="000000"/>
          <w:sz w:val="19"/>
          <w:szCs w:val="19"/>
        </w:rPr>
        <w:t>Tilsyn med det tekniske anlæg</w:t>
      </w:r>
    </w:p>
    <w:p w:rsidR="00FE0ED6" w:rsidRDefault="00FE0ED6" w:rsidP="00FE0ED6">
      <w:pPr>
        <w:pStyle w:val="paragraf"/>
        <w:spacing w:before="200" w:beforeAutospacing="0" w:after="0" w:afterAutospacing="0" w:line="480" w:lineRule="auto"/>
        <w:ind w:firstLine="240"/>
        <w:rPr>
          <w:rFonts w:ascii="Tahoma" w:hAnsi="Tahoma" w:cs="Tahoma"/>
          <w:color w:val="000000"/>
          <w:sz w:val="19"/>
          <w:szCs w:val="19"/>
        </w:rPr>
      </w:pPr>
      <w:r>
        <w:rPr>
          <w:rStyle w:val="paragrafnr"/>
          <w:rFonts w:ascii="Tahoma" w:hAnsi="Tahoma" w:cs="Tahoma"/>
          <w:b/>
          <w:bCs/>
          <w:color w:val="000000"/>
          <w:sz w:val="19"/>
          <w:szCs w:val="19"/>
        </w:rPr>
        <w:lastRenderedPageBreak/>
        <w:t>§ 25.</w:t>
      </w:r>
      <w:r>
        <w:rPr>
          <w:rFonts w:ascii="Tahoma" w:hAnsi="Tahoma" w:cs="Tahoma"/>
          <w:color w:val="000000"/>
          <w:sz w:val="19"/>
          <w:szCs w:val="19"/>
        </w:rPr>
        <w:t> Kommunalbestyrelsen fører tilsyn med det tekniske anlæg ved anlæg, som leverer vand omfattet af kvalitetskrav efter denne bekendtgørelse, jf. § 1, stk. 1, nr. 1.</w:t>
      </w:r>
    </w:p>
    <w:p w:rsidR="00FE0ED6" w:rsidRDefault="00FE0ED6" w:rsidP="00FE0ED6">
      <w:pPr>
        <w:pStyle w:val="stk2"/>
        <w:spacing w:before="0" w:beforeAutospacing="0" w:after="0" w:afterAutospacing="0" w:line="480" w:lineRule="auto"/>
        <w:ind w:firstLine="240"/>
        <w:rPr>
          <w:rFonts w:ascii="Tahoma" w:hAnsi="Tahoma" w:cs="Tahoma"/>
          <w:color w:val="000000"/>
          <w:sz w:val="19"/>
          <w:szCs w:val="19"/>
        </w:rPr>
      </w:pPr>
      <w:r>
        <w:rPr>
          <w:rStyle w:val="stknr"/>
          <w:rFonts w:ascii="Tahoma" w:hAnsi="Tahoma" w:cs="Tahoma"/>
          <w:i/>
          <w:iCs/>
          <w:color w:val="000000"/>
          <w:sz w:val="19"/>
          <w:szCs w:val="19"/>
        </w:rPr>
        <w:t>Stk. 2.</w:t>
      </w:r>
      <w:r>
        <w:rPr>
          <w:rFonts w:ascii="Tahoma" w:hAnsi="Tahoma" w:cs="Tahoma"/>
          <w:color w:val="000000"/>
          <w:sz w:val="19"/>
          <w:szCs w:val="19"/>
        </w:rPr>
        <w:t> Tilsynet skal bl.a. omfatte anlæggets indretning og funktion og dets vedligeholdelses- og renholdelsestilstand.</w:t>
      </w:r>
    </w:p>
    <w:p w:rsidR="00FE0ED6" w:rsidRDefault="00FE0ED6" w:rsidP="00FE0ED6">
      <w:pPr>
        <w:pStyle w:val="stk2"/>
        <w:spacing w:before="0" w:beforeAutospacing="0" w:after="0" w:afterAutospacing="0" w:line="480" w:lineRule="auto"/>
        <w:ind w:firstLine="240"/>
        <w:rPr>
          <w:rFonts w:ascii="Tahoma" w:hAnsi="Tahoma" w:cs="Tahoma"/>
          <w:color w:val="000000"/>
          <w:sz w:val="19"/>
          <w:szCs w:val="19"/>
        </w:rPr>
      </w:pPr>
      <w:r>
        <w:rPr>
          <w:rStyle w:val="stknr"/>
          <w:rFonts w:ascii="Tahoma" w:hAnsi="Tahoma" w:cs="Tahoma"/>
          <w:i/>
          <w:iCs/>
          <w:color w:val="000000"/>
          <w:sz w:val="19"/>
          <w:szCs w:val="19"/>
        </w:rPr>
        <w:t>Stk. 3.</w:t>
      </w:r>
      <w:r>
        <w:rPr>
          <w:rFonts w:ascii="Tahoma" w:hAnsi="Tahoma" w:cs="Tahoma"/>
          <w:color w:val="000000"/>
          <w:sz w:val="19"/>
          <w:szCs w:val="19"/>
        </w:rPr>
        <w:t> Tilsynsmyndigheden træffer beslutning om det tekniske tilsyns hyppighed.</w:t>
      </w:r>
    </w:p>
    <w:p w:rsidR="00FE0ED6" w:rsidRDefault="00FE0ED6" w:rsidP="00FE0ED6">
      <w:pPr>
        <w:pStyle w:val="stk2"/>
        <w:spacing w:before="0" w:beforeAutospacing="0" w:after="0" w:afterAutospacing="0" w:line="480" w:lineRule="auto"/>
        <w:ind w:firstLine="240"/>
        <w:rPr>
          <w:rFonts w:ascii="Tahoma" w:hAnsi="Tahoma" w:cs="Tahoma"/>
          <w:color w:val="000000"/>
          <w:sz w:val="19"/>
          <w:szCs w:val="19"/>
        </w:rPr>
      </w:pPr>
      <w:r>
        <w:rPr>
          <w:rStyle w:val="stknr"/>
          <w:rFonts w:ascii="Tahoma" w:hAnsi="Tahoma" w:cs="Tahoma"/>
          <w:i/>
          <w:iCs/>
          <w:color w:val="000000"/>
          <w:sz w:val="19"/>
          <w:szCs w:val="19"/>
        </w:rPr>
        <w:t>Stk. 4.</w:t>
      </w:r>
      <w:r>
        <w:rPr>
          <w:rFonts w:ascii="Tahoma" w:hAnsi="Tahoma" w:cs="Tahoma"/>
          <w:color w:val="000000"/>
          <w:sz w:val="19"/>
          <w:szCs w:val="19"/>
        </w:rPr>
        <w:t> For andre vandforsyningsanlæg kan tilsynsmyndigheden træffe beslutning om, hvorvidt der skal føres et sådant tilsyn.</w:t>
      </w:r>
    </w:p>
    <w:p w:rsidR="00FE0ED6" w:rsidRDefault="00FE0ED6" w:rsidP="00FE0ED6">
      <w:pPr>
        <w:pStyle w:val="stk2"/>
        <w:spacing w:before="0" w:beforeAutospacing="0" w:after="0" w:afterAutospacing="0" w:line="480" w:lineRule="auto"/>
        <w:ind w:firstLine="240"/>
        <w:rPr>
          <w:rFonts w:ascii="Tahoma" w:hAnsi="Tahoma" w:cs="Tahoma"/>
          <w:color w:val="000000"/>
          <w:sz w:val="19"/>
          <w:szCs w:val="19"/>
        </w:rPr>
      </w:pPr>
      <w:r>
        <w:rPr>
          <w:rStyle w:val="stknr"/>
          <w:rFonts w:ascii="Tahoma" w:hAnsi="Tahoma" w:cs="Tahoma"/>
          <w:i/>
          <w:iCs/>
          <w:color w:val="000000"/>
          <w:sz w:val="19"/>
          <w:szCs w:val="19"/>
        </w:rPr>
        <w:t>Stk. 5.</w:t>
      </w:r>
      <w:r>
        <w:rPr>
          <w:rFonts w:ascii="Tahoma" w:hAnsi="Tahoma" w:cs="Tahoma"/>
          <w:color w:val="000000"/>
          <w:sz w:val="19"/>
          <w:szCs w:val="19"/>
        </w:rPr>
        <w:t> Offentliggørelse om tilsynets indhold og resultater kan ske udelukkende på tilsynsmyndighedens hjemmeside.</w:t>
      </w:r>
    </w:p>
    <w:p w:rsidR="00FE0ED6" w:rsidRDefault="00FE0ED6" w:rsidP="00FE0ED6">
      <w:pPr>
        <w:pStyle w:val="kapitel"/>
        <w:spacing w:before="400" w:beforeAutospacing="0" w:line="480" w:lineRule="auto"/>
        <w:jc w:val="center"/>
        <w:rPr>
          <w:rFonts w:ascii="Tahoma" w:hAnsi="Tahoma" w:cs="Tahoma"/>
          <w:color w:val="000000"/>
          <w:sz w:val="19"/>
          <w:szCs w:val="19"/>
        </w:rPr>
      </w:pPr>
      <w:r>
        <w:rPr>
          <w:rFonts w:ascii="Tahoma" w:hAnsi="Tahoma" w:cs="Tahoma"/>
          <w:color w:val="000000"/>
          <w:sz w:val="19"/>
          <w:szCs w:val="19"/>
        </w:rPr>
        <w:t>Kapitel 6</w:t>
      </w:r>
    </w:p>
    <w:p w:rsidR="00FE0ED6" w:rsidRDefault="00FE0ED6" w:rsidP="00FE0ED6">
      <w:pPr>
        <w:pStyle w:val="kapiteloverskrift2"/>
        <w:spacing w:before="0" w:beforeAutospacing="0" w:line="480" w:lineRule="auto"/>
        <w:jc w:val="center"/>
        <w:rPr>
          <w:rFonts w:ascii="Tahoma" w:hAnsi="Tahoma" w:cs="Tahoma"/>
          <w:i/>
          <w:iCs/>
          <w:color w:val="000000"/>
          <w:sz w:val="19"/>
          <w:szCs w:val="19"/>
        </w:rPr>
      </w:pPr>
      <w:r>
        <w:rPr>
          <w:rFonts w:ascii="Tahoma" w:hAnsi="Tahoma" w:cs="Tahoma"/>
          <w:i/>
          <w:iCs/>
          <w:color w:val="000000"/>
          <w:sz w:val="19"/>
          <w:szCs w:val="19"/>
        </w:rPr>
        <w:t>Andre indberetningspligter</w:t>
      </w:r>
    </w:p>
    <w:p w:rsidR="00FE0ED6" w:rsidRDefault="00FE0ED6" w:rsidP="00FE0ED6">
      <w:pPr>
        <w:pStyle w:val="paragraf"/>
        <w:spacing w:before="200" w:beforeAutospacing="0" w:after="0" w:afterAutospacing="0" w:line="480" w:lineRule="auto"/>
        <w:ind w:firstLine="240"/>
        <w:rPr>
          <w:rFonts w:ascii="Tahoma" w:hAnsi="Tahoma" w:cs="Tahoma"/>
          <w:color w:val="000000"/>
          <w:sz w:val="19"/>
          <w:szCs w:val="19"/>
        </w:rPr>
      </w:pPr>
      <w:r>
        <w:rPr>
          <w:rStyle w:val="paragrafnr"/>
          <w:rFonts w:ascii="Tahoma" w:hAnsi="Tahoma" w:cs="Tahoma"/>
          <w:b/>
          <w:bCs/>
          <w:color w:val="000000"/>
          <w:sz w:val="19"/>
          <w:szCs w:val="19"/>
        </w:rPr>
        <w:t>§ 26.</w:t>
      </w:r>
      <w:r>
        <w:rPr>
          <w:rFonts w:ascii="Tahoma" w:hAnsi="Tahoma" w:cs="Tahoma"/>
          <w:color w:val="000000"/>
          <w:sz w:val="19"/>
          <w:szCs w:val="19"/>
        </w:rPr>
        <w:t> Vandforsyningen skal foranledige, at det undersøgende laboratorium senest 6 uger efter udtagelse af vandprøverne indberetter resultaterne af følgende kontrol:</w:t>
      </w:r>
    </w:p>
    <w:p w:rsidR="00FE0ED6" w:rsidRDefault="00FE0ED6" w:rsidP="00FE0ED6">
      <w:pPr>
        <w:pStyle w:val="liste1"/>
        <w:spacing w:before="0" w:beforeAutospacing="0" w:after="0" w:afterAutospacing="0" w:line="480" w:lineRule="auto"/>
        <w:ind w:left="280"/>
        <w:rPr>
          <w:rFonts w:ascii="Tahoma" w:hAnsi="Tahoma" w:cs="Tahoma"/>
          <w:color w:val="000000"/>
          <w:sz w:val="19"/>
          <w:szCs w:val="19"/>
        </w:rPr>
      </w:pPr>
      <w:r>
        <w:rPr>
          <w:rStyle w:val="liste1nr"/>
          <w:rFonts w:ascii="Tahoma" w:hAnsi="Tahoma" w:cs="Tahoma"/>
          <w:color w:val="000000"/>
          <w:sz w:val="19"/>
          <w:szCs w:val="19"/>
        </w:rPr>
        <w:t>1)</w:t>
      </w:r>
      <w:r>
        <w:rPr>
          <w:rFonts w:ascii="Tahoma" w:hAnsi="Tahoma" w:cs="Tahoma"/>
          <w:color w:val="000000"/>
          <w:sz w:val="19"/>
          <w:szCs w:val="19"/>
        </w:rPr>
        <w:t> Kontrol til opfyldelse af drikkevandskvalitet, jf. § 6 og § 7, stk. 1, jf. stk. 4, og § 7, stk. 10.</w:t>
      </w:r>
    </w:p>
    <w:p w:rsidR="00FE0ED6" w:rsidRDefault="00FE0ED6" w:rsidP="00FE0ED6">
      <w:pPr>
        <w:pStyle w:val="liste1"/>
        <w:spacing w:before="0" w:beforeAutospacing="0" w:after="0" w:afterAutospacing="0" w:line="480" w:lineRule="auto"/>
        <w:ind w:left="280"/>
        <w:rPr>
          <w:rFonts w:ascii="Tahoma" w:hAnsi="Tahoma" w:cs="Tahoma"/>
          <w:color w:val="000000"/>
          <w:sz w:val="19"/>
          <w:szCs w:val="19"/>
        </w:rPr>
      </w:pPr>
      <w:r>
        <w:rPr>
          <w:rStyle w:val="liste1nr"/>
          <w:rFonts w:ascii="Tahoma" w:hAnsi="Tahoma" w:cs="Tahoma"/>
          <w:color w:val="000000"/>
          <w:sz w:val="19"/>
          <w:szCs w:val="19"/>
        </w:rPr>
        <w:t>2)</w:t>
      </w:r>
      <w:r>
        <w:rPr>
          <w:rFonts w:ascii="Tahoma" w:hAnsi="Tahoma" w:cs="Tahoma"/>
          <w:color w:val="000000"/>
          <w:sz w:val="19"/>
          <w:szCs w:val="19"/>
        </w:rPr>
        <w:t> Boringskontrollen, jf. § 7, stk. 1, jf. stk. 5, og § 7, stk. 10.</w:t>
      </w:r>
    </w:p>
    <w:p w:rsidR="00FE0ED6" w:rsidRDefault="00FE0ED6" w:rsidP="00FE0ED6">
      <w:pPr>
        <w:pStyle w:val="liste1"/>
        <w:spacing w:before="0" w:beforeAutospacing="0" w:after="0" w:afterAutospacing="0" w:line="480" w:lineRule="auto"/>
        <w:ind w:left="280"/>
        <w:rPr>
          <w:rFonts w:ascii="Tahoma" w:hAnsi="Tahoma" w:cs="Tahoma"/>
          <w:color w:val="000000"/>
          <w:sz w:val="19"/>
          <w:szCs w:val="19"/>
        </w:rPr>
      </w:pPr>
      <w:r>
        <w:rPr>
          <w:rStyle w:val="liste1nr"/>
          <w:rFonts w:ascii="Tahoma" w:hAnsi="Tahoma" w:cs="Tahoma"/>
          <w:color w:val="000000"/>
          <w:sz w:val="19"/>
          <w:szCs w:val="19"/>
        </w:rPr>
        <w:t>3)</w:t>
      </w:r>
      <w:r>
        <w:rPr>
          <w:rFonts w:ascii="Tahoma" w:hAnsi="Tahoma" w:cs="Tahoma"/>
          <w:color w:val="000000"/>
          <w:sz w:val="19"/>
          <w:szCs w:val="19"/>
        </w:rPr>
        <w:t> Akkrediterede kontrolmålinger i forsyningsanlægget, jf. § 7, stk. 1, stk. 6.</w:t>
      </w:r>
    </w:p>
    <w:p w:rsidR="00FE0ED6" w:rsidRDefault="00FE0ED6" w:rsidP="00FE0ED6">
      <w:pPr>
        <w:pStyle w:val="liste1"/>
        <w:spacing w:before="0" w:beforeAutospacing="0" w:after="0" w:afterAutospacing="0" w:line="480" w:lineRule="auto"/>
        <w:ind w:left="280"/>
        <w:rPr>
          <w:rFonts w:ascii="Tahoma" w:hAnsi="Tahoma" w:cs="Tahoma"/>
          <w:color w:val="000000"/>
          <w:sz w:val="19"/>
          <w:szCs w:val="19"/>
        </w:rPr>
      </w:pPr>
      <w:r>
        <w:rPr>
          <w:rStyle w:val="liste1nr"/>
          <w:rFonts w:ascii="Tahoma" w:hAnsi="Tahoma" w:cs="Tahoma"/>
          <w:color w:val="000000"/>
          <w:sz w:val="19"/>
          <w:szCs w:val="19"/>
        </w:rPr>
        <w:t>4)</w:t>
      </w:r>
      <w:r>
        <w:rPr>
          <w:rFonts w:ascii="Tahoma" w:hAnsi="Tahoma" w:cs="Tahoma"/>
          <w:color w:val="000000"/>
          <w:sz w:val="19"/>
          <w:szCs w:val="19"/>
        </w:rPr>
        <w:t> Kontrol af stoffer og mikroorganismer, som kan udgøre en potentiel fare for sundheden, jf. § 9.</w:t>
      </w:r>
    </w:p>
    <w:p w:rsidR="00FE0ED6" w:rsidRDefault="00FE0ED6" w:rsidP="00FE0ED6">
      <w:pPr>
        <w:pStyle w:val="stk2"/>
        <w:spacing w:before="0" w:beforeAutospacing="0" w:after="0" w:afterAutospacing="0" w:line="480" w:lineRule="auto"/>
        <w:ind w:firstLine="240"/>
        <w:rPr>
          <w:rFonts w:ascii="Tahoma" w:hAnsi="Tahoma" w:cs="Tahoma"/>
          <w:color w:val="000000"/>
          <w:sz w:val="19"/>
          <w:szCs w:val="19"/>
        </w:rPr>
      </w:pPr>
      <w:r>
        <w:rPr>
          <w:rStyle w:val="stknr"/>
          <w:rFonts w:ascii="Tahoma" w:hAnsi="Tahoma" w:cs="Tahoma"/>
          <w:i/>
          <w:iCs/>
          <w:color w:val="000000"/>
          <w:sz w:val="19"/>
          <w:szCs w:val="19"/>
        </w:rPr>
        <w:t>Stk. 2.</w:t>
      </w:r>
      <w:r>
        <w:rPr>
          <w:rFonts w:ascii="Tahoma" w:hAnsi="Tahoma" w:cs="Tahoma"/>
          <w:color w:val="000000"/>
          <w:sz w:val="19"/>
          <w:szCs w:val="19"/>
        </w:rPr>
        <w:t> Resultaterne skal indberettes til tilsynsmyndigheden via den fælles offentlige database for grund- og drikkevand samt boringer (Jupiter) og sender resultaterne af kontrollen med vandkvaliteten efter denne bekendtgørelse til vandforsyningen.</w:t>
      </w:r>
    </w:p>
    <w:p w:rsidR="00FE0ED6" w:rsidRDefault="00FE0ED6" w:rsidP="00FE0ED6">
      <w:pPr>
        <w:pStyle w:val="stk2"/>
        <w:spacing w:before="0" w:beforeAutospacing="0" w:after="0" w:afterAutospacing="0" w:line="480" w:lineRule="auto"/>
        <w:ind w:firstLine="240"/>
        <w:rPr>
          <w:rFonts w:ascii="Tahoma" w:hAnsi="Tahoma" w:cs="Tahoma"/>
          <w:color w:val="000000"/>
          <w:sz w:val="19"/>
          <w:szCs w:val="19"/>
        </w:rPr>
      </w:pPr>
      <w:r>
        <w:rPr>
          <w:rStyle w:val="stknr"/>
          <w:rFonts w:ascii="Tahoma" w:hAnsi="Tahoma" w:cs="Tahoma"/>
          <w:i/>
          <w:iCs/>
          <w:color w:val="000000"/>
          <w:sz w:val="19"/>
          <w:szCs w:val="19"/>
        </w:rPr>
        <w:t>Stk. 3.</w:t>
      </w:r>
      <w:r>
        <w:rPr>
          <w:rFonts w:ascii="Tahoma" w:hAnsi="Tahoma" w:cs="Tahoma"/>
          <w:color w:val="000000"/>
          <w:sz w:val="19"/>
          <w:szCs w:val="19"/>
        </w:rPr>
        <w:t> Hvis der i forbindelse med tilvejebringelse af dokumentation efter § 14 udtages andre vandprøver, skal disse prøver også indberettes til tilsynsmyndigheden, jf. stk. 1 og 2.</w:t>
      </w:r>
    </w:p>
    <w:p w:rsidR="00FE0ED6" w:rsidRDefault="00FE0ED6" w:rsidP="00FE0ED6">
      <w:pPr>
        <w:pStyle w:val="stk2"/>
        <w:spacing w:before="0" w:beforeAutospacing="0" w:after="0" w:afterAutospacing="0" w:line="480" w:lineRule="auto"/>
        <w:ind w:firstLine="240"/>
        <w:rPr>
          <w:rFonts w:ascii="Tahoma" w:hAnsi="Tahoma" w:cs="Tahoma"/>
          <w:color w:val="000000"/>
          <w:sz w:val="19"/>
          <w:szCs w:val="19"/>
        </w:rPr>
      </w:pPr>
      <w:r>
        <w:rPr>
          <w:rStyle w:val="stknr"/>
          <w:rFonts w:ascii="Tahoma" w:hAnsi="Tahoma" w:cs="Tahoma"/>
          <w:i/>
          <w:iCs/>
          <w:color w:val="000000"/>
          <w:sz w:val="19"/>
          <w:szCs w:val="19"/>
        </w:rPr>
        <w:t>Stk. 4.</w:t>
      </w:r>
      <w:r>
        <w:rPr>
          <w:rFonts w:ascii="Tahoma" w:hAnsi="Tahoma" w:cs="Tahoma"/>
          <w:color w:val="000000"/>
          <w:sz w:val="19"/>
          <w:szCs w:val="19"/>
        </w:rPr>
        <w:t> En almen vandforsyning skal indberette status pr. 31. december for vandforsyningsanlæggets tilknyttede drikkevandsboringer. Indberetningen foretages hvert år inden den 1. februar til den fælles offentlige database for grund- og drikkevand samt boringer (Jupiter).</w:t>
      </w:r>
    </w:p>
    <w:p w:rsidR="00FE0ED6" w:rsidRDefault="00FE0ED6" w:rsidP="00FE0ED6">
      <w:pPr>
        <w:pStyle w:val="stk2"/>
        <w:spacing w:before="0" w:beforeAutospacing="0" w:after="0" w:afterAutospacing="0" w:line="480" w:lineRule="auto"/>
        <w:ind w:firstLine="240"/>
        <w:rPr>
          <w:rFonts w:ascii="Tahoma" w:hAnsi="Tahoma" w:cs="Tahoma"/>
          <w:color w:val="000000"/>
          <w:sz w:val="19"/>
          <w:szCs w:val="19"/>
        </w:rPr>
      </w:pPr>
      <w:r>
        <w:rPr>
          <w:rStyle w:val="stknr"/>
          <w:rFonts w:ascii="Tahoma" w:hAnsi="Tahoma" w:cs="Tahoma"/>
          <w:i/>
          <w:iCs/>
          <w:color w:val="000000"/>
          <w:sz w:val="19"/>
          <w:szCs w:val="19"/>
        </w:rPr>
        <w:t>Stk. 5.</w:t>
      </w:r>
      <w:r>
        <w:rPr>
          <w:rFonts w:ascii="Tahoma" w:hAnsi="Tahoma" w:cs="Tahoma"/>
          <w:color w:val="000000"/>
          <w:sz w:val="19"/>
          <w:szCs w:val="19"/>
        </w:rPr>
        <w:t> Tilsynsmyndigheden sender kopi af resultaterne af tilsynet med det tekniske anlæg, jf. § 25, til vandforsyningen.</w:t>
      </w:r>
    </w:p>
    <w:p w:rsidR="00FE0ED6" w:rsidRDefault="00FE0ED6" w:rsidP="00FE0ED6">
      <w:pPr>
        <w:pStyle w:val="paragraf"/>
        <w:spacing w:before="200" w:beforeAutospacing="0" w:after="0" w:afterAutospacing="0" w:line="480" w:lineRule="auto"/>
        <w:ind w:firstLine="240"/>
        <w:rPr>
          <w:rFonts w:ascii="Tahoma" w:hAnsi="Tahoma" w:cs="Tahoma"/>
          <w:color w:val="000000"/>
          <w:sz w:val="19"/>
          <w:szCs w:val="19"/>
        </w:rPr>
      </w:pPr>
      <w:r>
        <w:rPr>
          <w:rStyle w:val="paragrafnr"/>
          <w:rFonts w:ascii="Tahoma" w:hAnsi="Tahoma" w:cs="Tahoma"/>
          <w:b/>
          <w:bCs/>
          <w:color w:val="000000"/>
          <w:sz w:val="19"/>
          <w:szCs w:val="19"/>
        </w:rPr>
        <w:lastRenderedPageBreak/>
        <w:t>§ 27.</w:t>
      </w:r>
      <w:r>
        <w:rPr>
          <w:rFonts w:ascii="Tahoma" w:hAnsi="Tahoma" w:cs="Tahoma"/>
          <w:color w:val="000000"/>
          <w:sz w:val="19"/>
          <w:szCs w:val="19"/>
        </w:rPr>
        <w:t> Tilsynsmyndigheden skal indberette de oplysninger, som tilsynsmyndigheden modtager om indvindingsmængde fra vandforsyningsanlæg til De Nationale Geologiske Undersøgelser for Danmark og Grønland (GEUS) via den fælles offentlige database for grund- og drikkevand samt boringer (Jupiter).</w:t>
      </w:r>
    </w:p>
    <w:p w:rsidR="00FE0ED6" w:rsidRDefault="00FE0ED6" w:rsidP="00FE0ED6">
      <w:pPr>
        <w:pStyle w:val="stk2"/>
        <w:spacing w:before="0" w:beforeAutospacing="0" w:after="0" w:afterAutospacing="0" w:line="480" w:lineRule="auto"/>
        <w:ind w:firstLine="240"/>
        <w:rPr>
          <w:rFonts w:ascii="Tahoma" w:hAnsi="Tahoma" w:cs="Tahoma"/>
          <w:color w:val="000000"/>
          <w:sz w:val="19"/>
          <w:szCs w:val="19"/>
        </w:rPr>
      </w:pPr>
      <w:r>
        <w:rPr>
          <w:rStyle w:val="stknr"/>
          <w:rFonts w:ascii="Tahoma" w:hAnsi="Tahoma" w:cs="Tahoma"/>
          <w:i/>
          <w:iCs/>
          <w:color w:val="000000"/>
          <w:sz w:val="19"/>
          <w:szCs w:val="19"/>
        </w:rPr>
        <w:t>Stk. 2.</w:t>
      </w:r>
      <w:r>
        <w:rPr>
          <w:rFonts w:ascii="Tahoma" w:hAnsi="Tahoma" w:cs="Tahoma"/>
          <w:color w:val="000000"/>
          <w:sz w:val="19"/>
          <w:szCs w:val="19"/>
        </w:rPr>
        <w:t> Tilsynsmyndigheden, skal indberette oplysninger om ændrede kontrolhyppigheder for drikkevandskontrollen efter § 7, stk. 4, nr. 2, jf. bilag 5, og boringskontrollen efter § 7, stk. 5, jf. bilag 8, digitalt til den fælles offentlige database for grund- og drikkevand samt boringer (Jupiter) senest 4 uger efter, at afgørelse efter § 7, stk. 3, er truffet.</w:t>
      </w:r>
    </w:p>
    <w:p w:rsidR="00FE0ED6" w:rsidRDefault="00FE0ED6" w:rsidP="00FE0ED6">
      <w:pPr>
        <w:pStyle w:val="stk2"/>
        <w:spacing w:before="0" w:beforeAutospacing="0" w:after="0" w:afterAutospacing="0" w:line="480" w:lineRule="auto"/>
        <w:ind w:firstLine="240"/>
        <w:rPr>
          <w:rFonts w:ascii="Tahoma" w:hAnsi="Tahoma" w:cs="Tahoma"/>
          <w:color w:val="000000"/>
          <w:sz w:val="19"/>
          <w:szCs w:val="19"/>
        </w:rPr>
      </w:pPr>
      <w:r>
        <w:rPr>
          <w:rStyle w:val="stknr"/>
          <w:rFonts w:ascii="Tahoma" w:hAnsi="Tahoma" w:cs="Tahoma"/>
          <w:i/>
          <w:iCs/>
          <w:color w:val="000000"/>
          <w:sz w:val="19"/>
          <w:szCs w:val="19"/>
        </w:rPr>
        <w:t>Stk. 3.</w:t>
      </w:r>
      <w:r>
        <w:rPr>
          <w:rFonts w:ascii="Tahoma" w:hAnsi="Tahoma" w:cs="Tahoma"/>
          <w:color w:val="000000"/>
          <w:sz w:val="19"/>
          <w:szCs w:val="19"/>
        </w:rPr>
        <w:t> Tilsynsmyndigheden skal indberette de oplysninger, som tilsynsmyndigheden modtager fra laboratorier om kvaliteten af vand fra vandforsyningsanlæg til den fælles offentlige database for grund- og drikkevand samt boringer (Jupiter) senest 4 uger efter, at det undersøgende laboratorium har indberettet resultaterne til tilsynsmyndigheden.</w:t>
      </w:r>
    </w:p>
    <w:p w:rsidR="00FE0ED6" w:rsidRDefault="00FE0ED6" w:rsidP="00FE0ED6">
      <w:pPr>
        <w:pStyle w:val="stk2"/>
        <w:spacing w:before="0" w:beforeAutospacing="0" w:after="0" w:afterAutospacing="0" w:line="480" w:lineRule="auto"/>
        <w:ind w:firstLine="240"/>
        <w:rPr>
          <w:rFonts w:ascii="Tahoma" w:hAnsi="Tahoma" w:cs="Tahoma"/>
          <w:color w:val="000000"/>
          <w:sz w:val="19"/>
          <w:szCs w:val="19"/>
        </w:rPr>
      </w:pPr>
      <w:r>
        <w:rPr>
          <w:rStyle w:val="stknr"/>
          <w:rFonts w:ascii="Tahoma" w:hAnsi="Tahoma" w:cs="Tahoma"/>
          <w:i/>
          <w:iCs/>
          <w:color w:val="000000"/>
          <w:sz w:val="19"/>
          <w:szCs w:val="19"/>
        </w:rPr>
        <w:t>Stk. 4.</w:t>
      </w:r>
      <w:r>
        <w:rPr>
          <w:rFonts w:ascii="Tahoma" w:hAnsi="Tahoma" w:cs="Tahoma"/>
          <w:color w:val="000000"/>
          <w:sz w:val="19"/>
          <w:szCs w:val="19"/>
        </w:rPr>
        <w:t> De Nationale Geologiske Undersøgelser for Danmark og Grønland (GEUS) skal efter anmodning meddele de indberettede oplysninger til kommunalbestyrelser, Miljøstyrelsen, Styrelsen for Patientsikkerhed, Fødevarestyrelsen og andre myndigheder.</w:t>
      </w:r>
    </w:p>
    <w:p w:rsidR="00FE0ED6" w:rsidRDefault="00FE0ED6" w:rsidP="00FE0ED6">
      <w:pPr>
        <w:pStyle w:val="stk2"/>
        <w:spacing w:before="0" w:beforeAutospacing="0" w:after="0" w:afterAutospacing="0" w:line="480" w:lineRule="auto"/>
        <w:ind w:firstLine="240"/>
        <w:rPr>
          <w:rFonts w:ascii="Tahoma" w:hAnsi="Tahoma" w:cs="Tahoma"/>
          <w:color w:val="000000"/>
          <w:sz w:val="19"/>
          <w:szCs w:val="19"/>
        </w:rPr>
      </w:pPr>
      <w:r>
        <w:rPr>
          <w:rStyle w:val="stknr"/>
          <w:rFonts w:ascii="Tahoma" w:hAnsi="Tahoma" w:cs="Tahoma"/>
          <w:i/>
          <w:iCs/>
          <w:color w:val="000000"/>
          <w:sz w:val="19"/>
          <w:szCs w:val="19"/>
        </w:rPr>
        <w:t>Stk. 5.</w:t>
      </w:r>
      <w:r>
        <w:rPr>
          <w:rFonts w:ascii="Tahoma" w:hAnsi="Tahoma" w:cs="Tahoma"/>
          <w:color w:val="000000"/>
          <w:sz w:val="19"/>
          <w:szCs w:val="19"/>
        </w:rPr>
        <w:t> Tilsynsmyndigheden skal hvert år inden den 1. april frigive indberetningerne, jf. § 26, stk. 4, i den fælles offentlige database for grund- og drikkevand samt boringer (Jupiter), hvorefter de er offentligt tilgængelige.</w:t>
      </w:r>
    </w:p>
    <w:p w:rsidR="00FE0ED6" w:rsidRDefault="00FE0ED6" w:rsidP="00FE0ED6">
      <w:pPr>
        <w:pStyle w:val="stk2"/>
        <w:spacing w:before="0" w:beforeAutospacing="0" w:after="0" w:afterAutospacing="0" w:line="480" w:lineRule="auto"/>
        <w:ind w:firstLine="240"/>
        <w:rPr>
          <w:rFonts w:ascii="Tahoma" w:hAnsi="Tahoma" w:cs="Tahoma"/>
          <w:color w:val="000000"/>
          <w:sz w:val="19"/>
          <w:szCs w:val="19"/>
        </w:rPr>
      </w:pPr>
      <w:r>
        <w:rPr>
          <w:rStyle w:val="stknr"/>
          <w:rFonts w:ascii="Tahoma" w:hAnsi="Tahoma" w:cs="Tahoma"/>
          <w:i/>
          <w:iCs/>
          <w:color w:val="000000"/>
          <w:sz w:val="19"/>
          <w:szCs w:val="19"/>
        </w:rPr>
        <w:t>Stk. 6.</w:t>
      </w:r>
      <w:r>
        <w:rPr>
          <w:rFonts w:ascii="Tahoma" w:hAnsi="Tahoma" w:cs="Tahoma"/>
          <w:color w:val="000000"/>
          <w:sz w:val="19"/>
          <w:szCs w:val="19"/>
        </w:rPr>
        <w:t> Formatet for indberetningen til den fælles offentlige database for grund- og drikkevand samt boringer (Jupiter) fastlægges af Miljøstyrelsen efter forhandling med KL.</w:t>
      </w:r>
    </w:p>
    <w:p w:rsidR="00FE0ED6" w:rsidRDefault="00FE0ED6" w:rsidP="00FE0ED6">
      <w:pPr>
        <w:pStyle w:val="kapitel"/>
        <w:spacing w:before="400" w:beforeAutospacing="0" w:line="480" w:lineRule="auto"/>
        <w:jc w:val="center"/>
        <w:rPr>
          <w:rFonts w:ascii="Tahoma" w:hAnsi="Tahoma" w:cs="Tahoma"/>
          <w:color w:val="000000"/>
          <w:sz w:val="19"/>
          <w:szCs w:val="19"/>
        </w:rPr>
      </w:pPr>
      <w:r>
        <w:rPr>
          <w:rFonts w:ascii="Tahoma" w:hAnsi="Tahoma" w:cs="Tahoma"/>
          <w:color w:val="000000"/>
          <w:sz w:val="19"/>
          <w:szCs w:val="19"/>
        </w:rPr>
        <w:t>Kapitel 7</w:t>
      </w:r>
    </w:p>
    <w:p w:rsidR="00FE0ED6" w:rsidRDefault="00FE0ED6" w:rsidP="00FE0ED6">
      <w:pPr>
        <w:pStyle w:val="kapiteloverskrift2"/>
        <w:spacing w:before="0" w:beforeAutospacing="0" w:line="480" w:lineRule="auto"/>
        <w:jc w:val="center"/>
        <w:rPr>
          <w:rFonts w:ascii="Tahoma" w:hAnsi="Tahoma" w:cs="Tahoma"/>
          <w:i/>
          <w:iCs/>
          <w:color w:val="000000"/>
          <w:sz w:val="19"/>
          <w:szCs w:val="19"/>
        </w:rPr>
      </w:pPr>
      <w:r>
        <w:rPr>
          <w:rFonts w:ascii="Tahoma" w:hAnsi="Tahoma" w:cs="Tahoma"/>
          <w:i/>
          <w:iCs/>
          <w:color w:val="000000"/>
          <w:sz w:val="19"/>
          <w:szCs w:val="19"/>
        </w:rPr>
        <w:t>Kommunalbestyrelsens indberetninger af oplysninger om afgørelser af betydning for ejendomshandler med henblik på offentliggørelse og videregivelse af sådanne oplysninger</w:t>
      </w:r>
    </w:p>
    <w:p w:rsidR="00FE0ED6" w:rsidRDefault="00FE0ED6" w:rsidP="00FE0ED6">
      <w:pPr>
        <w:pStyle w:val="paragraf"/>
        <w:spacing w:before="200" w:beforeAutospacing="0" w:after="0" w:afterAutospacing="0" w:line="480" w:lineRule="auto"/>
        <w:ind w:firstLine="240"/>
        <w:rPr>
          <w:rFonts w:ascii="Tahoma" w:hAnsi="Tahoma" w:cs="Tahoma"/>
          <w:color w:val="000000"/>
          <w:sz w:val="19"/>
          <w:szCs w:val="19"/>
        </w:rPr>
      </w:pPr>
      <w:r>
        <w:rPr>
          <w:rStyle w:val="paragrafnr"/>
          <w:rFonts w:ascii="Tahoma" w:hAnsi="Tahoma" w:cs="Tahoma"/>
          <w:b/>
          <w:bCs/>
          <w:color w:val="000000"/>
          <w:sz w:val="19"/>
          <w:szCs w:val="19"/>
        </w:rPr>
        <w:t>§ 28.</w:t>
      </w:r>
      <w:r>
        <w:rPr>
          <w:rFonts w:ascii="Tahoma" w:hAnsi="Tahoma" w:cs="Tahoma"/>
          <w:color w:val="000000"/>
          <w:sz w:val="19"/>
          <w:szCs w:val="19"/>
        </w:rPr>
        <w:t> Kommunalbestyrelsen skal sikre, at oplysninger om følgende afgørelser indberettes digitalt til De Nationale Geologiske Undersøgelser for Danmark og Grønland (GEUS) via den fælles offentlige database for grund- og drikkevand samt boringer (Jupiter) med henblik på, at disse oplysninger videregives og offentliggøres i Danmarks Arealinformation:</w:t>
      </w:r>
    </w:p>
    <w:p w:rsidR="00FE0ED6" w:rsidRDefault="00FE0ED6" w:rsidP="00FE0ED6">
      <w:pPr>
        <w:pStyle w:val="liste1"/>
        <w:spacing w:before="0" w:beforeAutospacing="0" w:after="0" w:afterAutospacing="0" w:line="480" w:lineRule="auto"/>
        <w:ind w:left="280"/>
        <w:rPr>
          <w:rFonts w:ascii="Tahoma" w:hAnsi="Tahoma" w:cs="Tahoma"/>
          <w:color w:val="000000"/>
          <w:sz w:val="19"/>
          <w:szCs w:val="19"/>
        </w:rPr>
      </w:pPr>
      <w:r>
        <w:rPr>
          <w:rStyle w:val="liste1nr"/>
          <w:rFonts w:ascii="Tahoma" w:hAnsi="Tahoma" w:cs="Tahoma"/>
          <w:color w:val="000000"/>
          <w:sz w:val="19"/>
          <w:szCs w:val="19"/>
        </w:rPr>
        <w:lastRenderedPageBreak/>
        <w:t>1)</w:t>
      </w:r>
      <w:r>
        <w:rPr>
          <w:rFonts w:ascii="Tahoma" w:hAnsi="Tahoma" w:cs="Tahoma"/>
          <w:color w:val="000000"/>
          <w:sz w:val="19"/>
          <w:szCs w:val="19"/>
        </w:rPr>
        <w:t> Oplysning om, at kommunalbestyrelsen har meddelt påbud efter lovens § 62, stk. 1, til ejeren af et ikkealment vandforsyningsanlæg om, at anlægget skal ophøre midlertidigt eller for bestandigt eller om andre foranstaltninger, herunder at forbrugerne skal træffe sikkerhedsforanstaltninger.</w:t>
      </w:r>
    </w:p>
    <w:p w:rsidR="00FE0ED6" w:rsidRDefault="00FE0ED6" w:rsidP="00FE0ED6">
      <w:pPr>
        <w:pStyle w:val="liste1"/>
        <w:spacing w:before="0" w:beforeAutospacing="0" w:after="0" w:afterAutospacing="0" w:line="480" w:lineRule="auto"/>
        <w:ind w:left="280"/>
        <w:rPr>
          <w:rFonts w:ascii="Tahoma" w:hAnsi="Tahoma" w:cs="Tahoma"/>
          <w:color w:val="000000"/>
          <w:sz w:val="19"/>
          <w:szCs w:val="19"/>
        </w:rPr>
      </w:pPr>
      <w:r>
        <w:rPr>
          <w:rStyle w:val="liste1nr"/>
          <w:rFonts w:ascii="Tahoma" w:hAnsi="Tahoma" w:cs="Tahoma"/>
          <w:color w:val="000000"/>
          <w:sz w:val="19"/>
          <w:szCs w:val="19"/>
        </w:rPr>
        <w:t>2)</w:t>
      </w:r>
      <w:r>
        <w:rPr>
          <w:rFonts w:ascii="Tahoma" w:hAnsi="Tahoma" w:cs="Tahoma"/>
          <w:color w:val="000000"/>
          <w:sz w:val="19"/>
          <w:szCs w:val="19"/>
        </w:rPr>
        <w:t> Oplysning om, at Miljøstyrelsen for en bestemt periode har meddelt dispensation til ejeren af et ikkealment vandforsyningsanlæg efter § 16, stk. 1, 2. pkt., og § 18 eller § 19, til at fravige de i bilag 1 a-d fastsatte kvalitetskrav.</w:t>
      </w:r>
    </w:p>
    <w:p w:rsidR="00FE0ED6" w:rsidRDefault="00FE0ED6" w:rsidP="00FE0ED6">
      <w:pPr>
        <w:pStyle w:val="liste1"/>
        <w:spacing w:before="0" w:beforeAutospacing="0" w:after="0" w:afterAutospacing="0" w:line="480" w:lineRule="auto"/>
        <w:ind w:left="280"/>
        <w:rPr>
          <w:rFonts w:ascii="Tahoma" w:hAnsi="Tahoma" w:cs="Tahoma"/>
          <w:color w:val="000000"/>
          <w:sz w:val="19"/>
          <w:szCs w:val="19"/>
        </w:rPr>
      </w:pPr>
      <w:r>
        <w:rPr>
          <w:rStyle w:val="liste1nr"/>
          <w:rFonts w:ascii="Tahoma" w:hAnsi="Tahoma" w:cs="Tahoma"/>
          <w:color w:val="000000"/>
          <w:sz w:val="19"/>
          <w:szCs w:val="19"/>
        </w:rPr>
        <w:t>3)</w:t>
      </w:r>
      <w:r>
        <w:rPr>
          <w:rFonts w:ascii="Tahoma" w:hAnsi="Tahoma" w:cs="Tahoma"/>
          <w:color w:val="000000"/>
          <w:sz w:val="19"/>
          <w:szCs w:val="19"/>
        </w:rPr>
        <w:t> Oplysning om, at kommunalbestyrelsen har meddelt påbud til ejeren efter lovens § 36 om at sløjfe en vandforsyningsbrønd eller en ikkealmen vandforsyningsboring.</w:t>
      </w:r>
    </w:p>
    <w:p w:rsidR="00FE0ED6" w:rsidRDefault="00FE0ED6" w:rsidP="00FE0ED6">
      <w:pPr>
        <w:pStyle w:val="stk2"/>
        <w:spacing w:before="0" w:beforeAutospacing="0" w:after="0" w:afterAutospacing="0" w:line="480" w:lineRule="auto"/>
        <w:ind w:firstLine="240"/>
        <w:rPr>
          <w:rFonts w:ascii="Tahoma" w:hAnsi="Tahoma" w:cs="Tahoma"/>
          <w:color w:val="000000"/>
          <w:sz w:val="19"/>
          <w:szCs w:val="19"/>
        </w:rPr>
      </w:pPr>
      <w:r>
        <w:rPr>
          <w:rStyle w:val="stknr"/>
          <w:rFonts w:ascii="Tahoma" w:hAnsi="Tahoma" w:cs="Tahoma"/>
          <w:i/>
          <w:iCs/>
          <w:color w:val="000000"/>
          <w:sz w:val="19"/>
          <w:szCs w:val="19"/>
        </w:rPr>
        <w:t>Stk. 2.</w:t>
      </w:r>
      <w:r>
        <w:rPr>
          <w:rFonts w:ascii="Tahoma" w:hAnsi="Tahoma" w:cs="Tahoma"/>
          <w:color w:val="000000"/>
          <w:sz w:val="19"/>
          <w:szCs w:val="19"/>
        </w:rPr>
        <w:t> Kommunalbestyrelsen skal sikre, at indberetning af oplysninger til Jupiter, jf. stk. 1, sker samtidig med, at påbud eller dispensation meddeles til ejeren.</w:t>
      </w:r>
    </w:p>
    <w:p w:rsidR="00FE0ED6" w:rsidRDefault="00FE0ED6" w:rsidP="00FE0ED6">
      <w:pPr>
        <w:pStyle w:val="stk2"/>
        <w:spacing w:before="0" w:beforeAutospacing="0" w:after="0" w:afterAutospacing="0" w:line="480" w:lineRule="auto"/>
        <w:ind w:firstLine="240"/>
        <w:rPr>
          <w:rFonts w:ascii="Tahoma" w:hAnsi="Tahoma" w:cs="Tahoma"/>
          <w:color w:val="000000"/>
          <w:sz w:val="19"/>
          <w:szCs w:val="19"/>
        </w:rPr>
      </w:pPr>
      <w:r>
        <w:rPr>
          <w:rStyle w:val="stknr"/>
          <w:rFonts w:ascii="Tahoma" w:hAnsi="Tahoma" w:cs="Tahoma"/>
          <w:i/>
          <w:iCs/>
          <w:color w:val="000000"/>
          <w:sz w:val="19"/>
          <w:szCs w:val="19"/>
        </w:rPr>
        <w:t>Stk. 3.</w:t>
      </w:r>
      <w:r>
        <w:rPr>
          <w:rFonts w:ascii="Tahoma" w:hAnsi="Tahoma" w:cs="Tahoma"/>
          <w:color w:val="000000"/>
          <w:sz w:val="19"/>
          <w:szCs w:val="19"/>
        </w:rPr>
        <w:t> Kommunalbestyrelsen skal indberette til Jupiter, når dispensationer ikke længere er gældende, og påbud er opfyldt, jf. stk. 1, nr. 1-3, således at oplysningerne ikke længere offentliggøres i Danmarks Arealinformation.</w:t>
      </w:r>
    </w:p>
    <w:p w:rsidR="00FE0ED6" w:rsidRDefault="00FE0ED6" w:rsidP="00FE0ED6">
      <w:pPr>
        <w:pStyle w:val="kapitel"/>
        <w:spacing w:before="400" w:beforeAutospacing="0" w:line="480" w:lineRule="auto"/>
        <w:jc w:val="center"/>
        <w:rPr>
          <w:rFonts w:ascii="Tahoma" w:hAnsi="Tahoma" w:cs="Tahoma"/>
          <w:color w:val="000000"/>
          <w:sz w:val="19"/>
          <w:szCs w:val="19"/>
        </w:rPr>
      </w:pPr>
      <w:r>
        <w:rPr>
          <w:rFonts w:ascii="Tahoma" w:hAnsi="Tahoma" w:cs="Tahoma"/>
          <w:color w:val="000000"/>
          <w:sz w:val="19"/>
          <w:szCs w:val="19"/>
        </w:rPr>
        <w:t>Kapitel 8</w:t>
      </w:r>
    </w:p>
    <w:p w:rsidR="00FE0ED6" w:rsidRDefault="00FE0ED6" w:rsidP="00FE0ED6">
      <w:pPr>
        <w:pStyle w:val="kapiteloverskrift2"/>
        <w:spacing w:before="0" w:beforeAutospacing="0" w:line="480" w:lineRule="auto"/>
        <w:jc w:val="center"/>
        <w:rPr>
          <w:rFonts w:ascii="Tahoma" w:hAnsi="Tahoma" w:cs="Tahoma"/>
          <w:i/>
          <w:iCs/>
          <w:color w:val="000000"/>
          <w:sz w:val="19"/>
          <w:szCs w:val="19"/>
        </w:rPr>
      </w:pPr>
      <w:r>
        <w:rPr>
          <w:rFonts w:ascii="Tahoma" w:hAnsi="Tahoma" w:cs="Tahoma"/>
          <w:i/>
          <w:iCs/>
          <w:color w:val="000000"/>
          <w:sz w:val="19"/>
          <w:szCs w:val="19"/>
        </w:rPr>
        <w:t>Information til forbrugerne om vandforsyningen og om vandets kvalitet</w:t>
      </w:r>
    </w:p>
    <w:p w:rsidR="00FE0ED6" w:rsidRDefault="00FE0ED6" w:rsidP="00FE0ED6">
      <w:pPr>
        <w:pStyle w:val="paragraf"/>
        <w:spacing w:before="200" w:beforeAutospacing="0" w:after="0" w:afterAutospacing="0" w:line="480" w:lineRule="auto"/>
        <w:ind w:firstLine="240"/>
        <w:rPr>
          <w:rFonts w:ascii="Tahoma" w:hAnsi="Tahoma" w:cs="Tahoma"/>
          <w:color w:val="000000"/>
          <w:sz w:val="19"/>
          <w:szCs w:val="19"/>
        </w:rPr>
      </w:pPr>
      <w:r>
        <w:rPr>
          <w:rStyle w:val="paragrafnr"/>
          <w:rFonts w:ascii="Tahoma" w:hAnsi="Tahoma" w:cs="Tahoma"/>
          <w:b/>
          <w:bCs/>
          <w:color w:val="000000"/>
          <w:sz w:val="19"/>
          <w:szCs w:val="19"/>
        </w:rPr>
        <w:t>§ 29.</w:t>
      </w:r>
      <w:r>
        <w:rPr>
          <w:rFonts w:ascii="Tahoma" w:hAnsi="Tahoma" w:cs="Tahoma"/>
          <w:color w:val="000000"/>
          <w:sz w:val="19"/>
          <w:szCs w:val="19"/>
        </w:rPr>
        <w:t> En almen vandforsyning skal for hvert vandforsyningsanlæg stille den nødvendige information om vandforsyningen og drikkevandskvalitet til rådighed for forbrugerne. Informationen skal mindst indeholde:</w:t>
      </w:r>
    </w:p>
    <w:p w:rsidR="00FE0ED6" w:rsidRDefault="00FE0ED6" w:rsidP="00FE0ED6">
      <w:pPr>
        <w:pStyle w:val="liste1"/>
        <w:spacing w:before="0" w:beforeAutospacing="0" w:after="0" w:afterAutospacing="0" w:line="480" w:lineRule="auto"/>
        <w:ind w:left="280"/>
        <w:rPr>
          <w:rFonts w:ascii="Tahoma" w:hAnsi="Tahoma" w:cs="Tahoma"/>
          <w:color w:val="000000"/>
          <w:sz w:val="19"/>
          <w:szCs w:val="19"/>
        </w:rPr>
      </w:pPr>
      <w:r>
        <w:rPr>
          <w:rStyle w:val="liste1nr"/>
          <w:rFonts w:ascii="Tahoma" w:hAnsi="Tahoma" w:cs="Tahoma"/>
          <w:color w:val="000000"/>
          <w:sz w:val="19"/>
          <w:szCs w:val="19"/>
        </w:rPr>
        <w:t>1)</w:t>
      </w:r>
      <w:r>
        <w:rPr>
          <w:rFonts w:ascii="Tahoma" w:hAnsi="Tahoma" w:cs="Tahoma"/>
          <w:color w:val="000000"/>
          <w:sz w:val="19"/>
          <w:szCs w:val="19"/>
        </w:rPr>
        <w:t> vandforsyningens navn, adresse, telefonnummer, e-mailadresse, hjemmeside og eventuelle kontaktpersoner,</w:t>
      </w:r>
    </w:p>
    <w:p w:rsidR="00FE0ED6" w:rsidRDefault="00FE0ED6" w:rsidP="00FE0ED6">
      <w:pPr>
        <w:pStyle w:val="liste1"/>
        <w:spacing w:before="0" w:beforeAutospacing="0" w:after="0" w:afterAutospacing="0" w:line="480" w:lineRule="auto"/>
        <w:ind w:left="280"/>
        <w:rPr>
          <w:rFonts w:ascii="Tahoma" w:hAnsi="Tahoma" w:cs="Tahoma"/>
          <w:color w:val="000000"/>
          <w:sz w:val="19"/>
          <w:szCs w:val="19"/>
        </w:rPr>
      </w:pPr>
      <w:r>
        <w:rPr>
          <w:rStyle w:val="liste1nr"/>
          <w:rFonts w:ascii="Tahoma" w:hAnsi="Tahoma" w:cs="Tahoma"/>
          <w:color w:val="000000"/>
          <w:sz w:val="19"/>
          <w:szCs w:val="19"/>
        </w:rPr>
        <w:t>2)</w:t>
      </w:r>
      <w:r>
        <w:rPr>
          <w:rFonts w:ascii="Tahoma" w:hAnsi="Tahoma" w:cs="Tahoma"/>
          <w:color w:val="000000"/>
          <w:sz w:val="19"/>
          <w:szCs w:val="19"/>
        </w:rPr>
        <w:t> oplysning om forsyningsområder,</w:t>
      </w:r>
    </w:p>
    <w:p w:rsidR="00FE0ED6" w:rsidRDefault="00FE0ED6" w:rsidP="00FE0ED6">
      <w:pPr>
        <w:pStyle w:val="liste1"/>
        <w:spacing w:before="0" w:beforeAutospacing="0" w:after="0" w:afterAutospacing="0" w:line="480" w:lineRule="auto"/>
        <w:ind w:left="280"/>
        <w:rPr>
          <w:rFonts w:ascii="Tahoma" w:hAnsi="Tahoma" w:cs="Tahoma"/>
          <w:color w:val="000000"/>
          <w:sz w:val="19"/>
          <w:szCs w:val="19"/>
        </w:rPr>
      </w:pPr>
      <w:r>
        <w:rPr>
          <w:rStyle w:val="liste1nr"/>
          <w:rFonts w:ascii="Tahoma" w:hAnsi="Tahoma" w:cs="Tahoma"/>
          <w:color w:val="000000"/>
          <w:sz w:val="19"/>
          <w:szCs w:val="19"/>
        </w:rPr>
        <w:t>3)</w:t>
      </w:r>
      <w:r>
        <w:rPr>
          <w:rFonts w:ascii="Tahoma" w:hAnsi="Tahoma" w:cs="Tahoma"/>
          <w:color w:val="000000"/>
          <w:sz w:val="19"/>
          <w:szCs w:val="19"/>
        </w:rPr>
        <w:t> oplysning om indvindingsmængder og områder, hvor vandet indvindes fra,</w:t>
      </w:r>
    </w:p>
    <w:p w:rsidR="00FE0ED6" w:rsidRDefault="00FE0ED6" w:rsidP="00FE0ED6">
      <w:pPr>
        <w:pStyle w:val="liste1"/>
        <w:spacing w:before="0" w:beforeAutospacing="0" w:after="0" w:afterAutospacing="0" w:line="480" w:lineRule="auto"/>
        <w:ind w:left="280"/>
        <w:rPr>
          <w:rFonts w:ascii="Tahoma" w:hAnsi="Tahoma" w:cs="Tahoma"/>
          <w:color w:val="000000"/>
          <w:sz w:val="19"/>
          <w:szCs w:val="19"/>
        </w:rPr>
      </w:pPr>
      <w:r>
        <w:rPr>
          <w:rStyle w:val="liste1nr"/>
          <w:rFonts w:ascii="Tahoma" w:hAnsi="Tahoma" w:cs="Tahoma"/>
          <w:color w:val="000000"/>
          <w:sz w:val="19"/>
          <w:szCs w:val="19"/>
        </w:rPr>
        <w:t>4)</w:t>
      </w:r>
      <w:r>
        <w:rPr>
          <w:rFonts w:ascii="Tahoma" w:hAnsi="Tahoma" w:cs="Tahoma"/>
          <w:color w:val="000000"/>
          <w:sz w:val="19"/>
          <w:szCs w:val="19"/>
        </w:rPr>
        <w:t> oplysning om vandbehandling på vandforsyningsanlægget,</w:t>
      </w:r>
    </w:p>
    <w:p w:rsidR="00FE0ED6" w:rsidRDefault="00FE0ED6" w:rsidP="00FE0ED6">
      <w:pPr>
        <w:pStyle w:val="liste1"/>
        <w:spacing w:before="0" w:beforeAutospacing="0" w:after="0" w:afterAutospacing="0" w:line="480" w:lineRule="auto"/>
        <w:ind w:left="280"/>
        <w:rPr>
          <w:rFonts w:ascii="Tahoma" w:hAnsi="Tahoma" w:cs="Tahoma"/>
          <w:color w:val="000000"/>
          <w:sz w:val="19"/>
          <w:szCs w:val="19"/>
        </w:rPr>
      </w:pPr>
      <w:r>
        <w:rPr>
          <w:rStyle w:val="liste1nr"/>
          <w:rFonts w:ascii="Tahoma" w:hAnsi="Tahoma" w:cs="Tahoma"/>
          <w:color w:val="000000"/>
          <w:sz w:val="19"/>
          <w:szCs w:val="19"/>
        </w:rPr>
        <w:t>5)</w:t>
      </w:r>
      <w:r>
        <w:rPr>
          <w:rFonts w:ascii="Tahoma" w:hAnsi="Tahoma" w:cs="Tahoma"/>
          <w:color w:val="000000"/>
          <w:sz w:val="19"/>
          <w:szCs w:val="19"/>
        </w:rPr>
        <w:t> oplysning om antal og resultater af samtlige kontrolmålinger, som er foretaget i henhold til vilkår i indvindingstilladelsen, og samtlige kontrolmålinger, som er foretaget i henhold til denne bekendtgørelse, bortset fra kontrolmålinger foretaget efter § 7, stk. 6,</w:t>
      </w:r>
    </w:p>
    <w:p w:rsidR="00FE0ED6" w:rsidRDefault="00FE0ED6" w:rsidP="00FE0ED6">
      <w:pPr>
        <w:pStyle w:val="liste1"/>
        <w:spacing w:before="0" w:beforeAutospacing="0" w:after="0" w:afterAutospacing="0" w:line="480" w:lineRule="auto"/>
        <w:ind w:left="280"/>
        <w:rPr>
          <w:rFonts w:ascii="Tahoma" w:hAnsi="Tahoma" w:cs="Tahoma"/>
          <w:color w:val="000000"/>
          <w:sz w:val="19"/>
          <w:szCs w:val="19"/>
        </w:rPr>
      </w:pPr>
      <w:r>
        <w:rPr>
          <w:rStyle w:val="liste1nr"/>
          <w:rFonts w:ascii="Tahoma" w:hAnsi="Tahoma" w:cs="Tahoma"/>
          <w:color w:val="000000"/>
          <w:sz w:val="19"/>
          <w:szCs w:val="19"/>
        </w:rPr>
        <w:lastRenderedPageBreak/>
        <w:t>6)</w:t>
      </w:r>
      <w:r>
        <w:rPr>
          <w:rFonts w:ascii="Tahoma" w:hAnsi="Tahoma" w:cs="Tahoma"/>
          <w:color w:val="000000"/>
          <w:sz w:val="19"/>
          <w:szCs w:val="19"/>
        </w:rPr>
        <w:t> en generel beskrivelse af drikkevandskvalitet, herunder værdier for almindelige parametre såsom hårdhed, jern, mangan og mikrobiologisk kvalitet og værdier for parametre af særlig lokal betydning, såsom nitrat, nikkel og fluorid, og</w:t>
      </w:r>
    </w:p>
    <w:p w:rsidR="00FE0ED6" w:rsidRDefault="00FE0ED6" w:rsidP="00FE0ED6">
      <w:pPr>
        <w:pStyle w:val="liste1"/>
        <w:spacing w:before="0" w:beforeAutospacing="0" w:after="0" w:afterAutospacing="0" w:line="480" w:lineRule="auto"/>
        <w:ind w:left="280"/>
        <w:rPr>
          <w:rFonts w:ascii="Tahoma" w:hAnsi="Tahoma" w:cs="Tahoma"/>
          <w:color w:val="000000"/>
          <w:sz w:val="19"/>
          <w:szCs w:val="19"/>
        </w:rPr>
      </w:pPr>
      <w:r>
        <w:rPr>
          <w:rStyle w:val="liste1nr"/>
          <w:rFonts w:ascii="Tahoma" w:hAnsi="Tahoma" w:cs="Tahoma"/>
          <w:color w:val="000000"/>
          <w:sz w:val="19"/>
          <w:szCs w:val="19"/>
        </w:rPr>
        <w:t>7)</w:t>
      </w:r>
      <w:r>
        <w:rPr>
          <w:rFonts w:ascii="Tahoma" w:hAnsi="Tahoma" w:cs="Tahoma"/>
          <w:color w:val="000000"/>
          <w:sz w:val="19"/>
          <w:szCs w:val="19"/>
        </w:rPr>
        <w:t> oplysning om overskridelser af kvalitetskrav fastsat i henhold til bilag 1 a-d og af Miljøstyrelsens vejledende kvalitetskrav i vejledning om vandkvalitet og tilsyn med vandforsyningsanlæg og oplysninger om overskridelser af kvalitetskrav fastsat ved vilkår i indvindingstilladelsen.</w:t>
      </w:r>
    </w:p>
    <w:p w:rsidR="00FE0ED6" w:rsidRDefault="00FE0ED6" w:rsidP="00FE0ED6">
      <w:pPr>
        <w:pStyle w:val="stk2"/>
        <w:spacing w:before="0" w:beforeAutospacing="0" w:after="0" w:afterAutospacing="0" w:line="480" w:lineRule="auto"/>
        <w:ind w:firstLine="240"/>
        <w:rPr>
          <w:rFonts w:ascii="Tahoma" w:hAnsi="Tahoma" w:cs="Tahoma"/>
          <w:color w:val="000000"/>
          <w:sz w:val="19"/>
          <w:szCs w:val="19"/>
        </w:rPr>
      </w:pPr>
      <w:r>
        <w:rPr>
          <w:rStyle w:val="stknr"/>
          <w:rFonts w:ascii="Tahoma" w:hAnsi="Tahoma" w:cs="Tahoma"/>
          <w:i/>
          <w:iCs/>
          <w:color w:val="000000"/>
          <w:sz w:val="19"/>
          <w:szCs w:val="19"/>
        </w:rPr>
        <w:t>Stk. 2.</w:t>
      </w:r>
      <w:r>
        <w:rPr>
          <w:rFonts w:ascii="Tahoma" w:hAnsi="Tahoma" w:cs="Tahoma"/>
          <w:color w:val="000000"/>
          <w:sz w:val="19"/>
          <w:szCs w:val="19"/>
        </w:rPr>
        <w:t> Den almene vandforsyning skal mindst én gang om året opdatere oplysninger efter stk. 1.</w:t>
      </w:r>
    </w:p>
    <w:p w:rsidR="00FE0ED6" w:rsidRDefault="00FE0ED6" w:rsidP="00FE0ED6">
      <w:pPr>
        <w:pStyle w:val="stk2"/>
        <w:spacing w:before="0" w:beforeAutospacing="0" w:after="0" w:afterAutospacing="0" w:line="480" w:lineRule="auto"/>
        <w:ind w:firstLine="240"/>
        <w:rPr>
          <w:rFonts w:ascii="Tahoma" w:hAnsi="Tahoma" w:cs="Tahoma"/>
          <w:color w:val="000000"/>
          <w:sz w:val="19"/>
          <w:szCs w:val="19"/>
        </w:rPr>
      </w:pPr>
      <w:r>
        <w:rPr>
          <w:rStyle w:val="stknr"/>
          <w:rFonts w:ascii="Tahoma" w:hAnsi="Tahoma" w:cs="Tahoma"/>
          <w:i/>
          <w:iCs/>
          <w:color w:val="000000"/>
          <w:sz w:val="19"/>
          <w:szCs w:val="19"/>
        </w:rPr>
        <w:t>Stk. 3.</w:t>
      </w:r>
      <w:r>
        <w:rPr>
          <w:rFonts w:ascii="Tahoma" w:hAnsi="Tahoma" w:cs="Tahoma"/>
          <w:color w:val="000000"/>
          <w:sz w:val="19"/>
          <w:szCs w:val="19"/>
        </w:rPr>
        <w:t> Informationen, jf. stk. 1, nr. 1, 6 og 7, skal være tilgængelig på vandforsyningens hjemmeside. Det skal fremgå af det offentliggjorte, hvor og hvordan forbrugeren kan indhente yderligere oplysninger om forhold under stk. 1, nr. 2-5.</w:t>
      </w:r>
    </w:p>
    <w:p w:rsidR="00FE0ED6" w:rsidRDefault="00FE0ED6" w:rsidP="00FE0ED6">
      <w:pPr>
        <w:pStyle w:val="kapitel"/>
        <w:spacing w:before="400" w:beforeAutospacing="0" w:line="480" w:lineRule="auto"/>
        <w:jc w:val="center"/>
        <w:rPr>
          <w:rFonts w:ascii="Tahoma" w:hAnsi="Tahoma" w:cs="Tahoma"/>
          <w:color w:val="000000"/>
          <w:sz w:val="19"/>
          <w:szCs w:val="19"/>
        </w:rPr>
      </w:pPr>
      <w:r>
        <w:rPr>
          <w:rFonts w:ascii="Tahoma" w:hAnsi="Tahoma" w:cs="Tahoma"/>
          <w:color w:val="000000"/>
          <w:sz w:val="19"/>
          <w:szCs w:val="19"/>
        </w:rPr>
        <w:t>Kapitel 9</w:t>
      </w:r>
    </w:p>
    <w:p w:rsidR="00FE0ED6" w:rsidRDefault="00FE0ED6" w:rsidP="00FE0ED6">
      <w:pPr>
        <w:pStyle w:val="kapiteloverskrift2"/>
        <w:spacing w:before="0" w:beforeAutospacing="0" w:line="480" w:lineRule="auto"/>
        <w:jc w:val="center"/>
        <w:rPr>
          <w:rFonts w:ascii="Tahoma" w:hAnsi="Tahoma" w:cs="Tahoma"/>
          <w:i/>
          <w:iCs/>
          <w:color w:val="000000"/>
          <w:sz w:val="19"/>
          <w:szCs w:val="19"/>
        </w:rPr>
      </w:pPr>
      <w:r>
        <w:rPr>
          <w:rFonts w:ascii="Tahoma" w:hAnsi="Tahoma" w:cs="Tahoma"/>
          <w:i/>
          <w:iCs/>
          <w:color w:val="000000"/>
          <w:sz w:val="19"/>
          <w:szCs w:val="19"/>
        </w:rPr>
        <w:t>Klage</w:t>
      </w:r>
    </w:p>
    <w:p w:rsidR="00FE0ED6" w:rsidRDefault="00FE0ED6" w:rsidP="00FE0ED6">
      <w:pPr>
        <w:pStyle w:val="paragraf"/>
        <w:spacing w:before="200" w:beforeAutospacing="0" w:after="0" w:afterAutospacing="0" w:line="480" w:lineRule="auto"/>
        <w:ind w:firstLine="240"/>
        <w:rPr>
          <w:rFonts w:ascii="Tahoma" w:hAnsi="Tahoma" w:cs="Tahoma"/>
          <w:color w:val="000000"/>
          <w:sz w:val="19"/>
          <w:szCs w:val="19"/>
        </w:rPr>
      </w:pPr>
      <w:r>
        <w:rPr>
          <w:rStyle w:val="paragrafnr"/>
          <w:rFonts w:ascii="Tahoma" w:hAnsi="Tahoma" w:cs="Tahoma"/>
          <w:b/>
          <w:bCs/>
          <w:color w:val="000000"/>
          <w:sz w:val="19"/>
          <w:szCs w:val="19"/>
        </w:rPr>
        <w:t>§ 30.</w:t>
      </w:r>
      <w:r>
        <w:rPr>
          <w:rFonts w:ascii="Tahoma" w:hAnsi="Tahoma" w:cs="Tahoma"/>
          <w:color w:val="000000"/>
          <w:sz w:val="19"/>
          <w:szCs w:val="19"/>
        </w:rPr>
        <w:t> Kommunalbestyrelsens afgørelser kan påklages til Miljø- og Fødevareklagenævnet efter reglerne i lovens kapitel 13.</w:t>
      </w:r>
    </w:p>
    <w:p w:rsidR="00FE0ED6" w:rsidRDefault="00FE0ED6" w:rsidP="00FE0ED6">
      <w:pPr>
        <w:pStyle w:val="stk2"/>
        <w:spacing w:before="0" w:beforeAutospacing="0" w:after="0" w:afterAutospacing="0" w:line="480" w:lineRule="auto"/>
        <w:ind w:firstLine="240"/>
        <w:rPr>
          <w:rFonts w:ascii="Tahoma" w:hAnsi="Tahoma" w:cs="Tahoma"/>
          <w:color w:val="000000"/>
          <w:sz w:val="19"/>
          <w:szCs w:val="19"/>
        </w:rPr>
      </w:pPr>
      <w:r>
        <w:rPr>
          <w:rStyle w:val="stknr"/>
          <w:rFonts w:ascii="Tahoma" w:hAnsi="Tahoma" w:cs="Tahoma"/>
          <w:i/>
          <w:iCs/>
          <w:color w:val="000000"/>
          <w:sz w:val="19"/>
          <w:szCs w:val="19"/>
        </w:rPr>
        <w:t>Stk. 2.</w:t>
      </w:r>
      <w:r>
        <w:rPr>
          <w:rFonts w:ascii="Tahoma" w:hAnsi="Tahoma" w:cs="Tahoma"/>
          <w:color w:val="000000"/>
          <w:sz w:val="19"/>
          <w:szCs w:val="19"/>
        </w:rPr>
        <w:t> Miljøstyrelsens afgørelser efter denne bekendtgørelse kan ikke påklages til anden administrativ myndighed.</w:t>
      </w:r>
    </w:p>
    <w:p w:rsidR="00FE0ED6" w:rsidRDefault="00FE0ED6" w:rsidP="00FE0ED6">
      <w:pPr>
        <w:pStyle w:val="kapitel"/>
        <w:spacing w:before="400" w:beforeAutospacing="0" w:line="480" w:lineRule="auto"/>
        <w:jc w:val="center"/>
        <w:rPr>
          <w:rFonts w:ascii="Tahoma" w:hAnsi="Tahoma" w:cs="Tahoma"/>
          <w:color w:val="000000"/>
          <w:sz w:val="19"/>
          <w:szCs w:val="19"/>
        </w:rPr>
      </w:pPr>
      <w:r>
        <w:rPr>
          <w:rFonts w:ascii="Tahoma" w:hAnsi="Tahoma" w:cs="Tahoma"/>
          <w:color w:val="000000"/>
          <w:sz w:val="19"/>
          <w:szCs w:val="19"/>
        </w:rPr>
        <w:t>Kapitel 10</w:t>
      </w:r>
    </w:p>
    <w:p w:rsidR="00FE0ED6" w:rsidRDefault="00FE0ED6" w:rsidP="00FE0ED6">
      <w:pPr>
        <w:pStyle w:val="kapiteloverskrift2"/>
        <w:spacing w:before="0" w:beforeAutospacing="0" w:line="480" w:lineRule="auto"/>
        <w:jc w:val="center"/>
        <w:rPr>
          <w:rFonts w:ascii="Tahoma" w:hAnsi="Tahoma" w:cs="Tahoma"/>
          <w:i/>
          <w:iCs/>
          <w:color w:val="000000"/>
          <w:sz w:val="19"/>
          <w:szCs w:val="19"/>
        </w:rPr>
      </w:pPr>
      <w:r>
        <w:rPr>
          <w:rFonts w:ascii="Tahoma" w:hAnsi="Tahoma" w:cs="Tahoma"/>
          <w:i/>
          <w:iCs/>
          <w:color w:val="000000"/>
          <w:sz w:val="19"/>
          <w:szCs w:val="19"/>
        </w:rPr>
        <w:t>Straf</w:t>
      </w:r>
    </w:p>
    <w:p w:rsidR="00FE0ED6" w:rsidRDefault="00FE0ED6" w:rsidP="00FE0ED6">
      <w:pPr>
        <w:pStyle w:val="paragraf"/>
        <w:spacing w:before="200" w:beforeAutospacing="0" w:after="0" w:afterAutospacing="0" w:line="480" w:lineRule="auto"/>
        <w:ind w:firstLine="240"/>
        <w:rPr>
          <w:rFonts w:ascii="Tahoma" w:hAnsi="Tahoma" w:cs="Tahoma"/>
          <w:color w:val="000000"/>
          <w:sz w:val="19"/>
          <w:szCs w:val="19"/>
        </w:rPr>
      </w:pPr>
      <w:r>
        <w:rPr>
          <w:rStyle w:val="paragrafnr"/>
          <w:rFonts w:ascii="Tahoma" w:hAnsi="Tahoma" w:cs="Tahoma"/>
          <w:b/>
          <w:bCs/>
          <w:color w:val="000000"/>
          <w:sz w:val="19"/>
          <w:szCs w:val="19"/>
        </w:rPr>
        <w:t>§ 31.</w:t>
      </w:r>
      <w:r>
        <w:rPr>
          <w:rFonts w:ascii="Tahoma" w:hAnsi="Tahoma" w:cs="Tahoma"/>
          <w:color w:val="000000"/>
          <w:sz w:val="19"/>
          <w:szCs w:val="19"/>
        </w:rPr>
        <w:t> Med bøde straffes den, der:</w:t>
      </w:r>
    </w:p>
    <w:p w:rsidR="00FE0ED6" w:rsidRDefault="00FE0ED6" w:rsidP="00FE0ED6">
      <w:pPr>
        <w:pStyle w:val="liste1"/>
        <w:spacing w:before="0" w:beforeAutospacing="0" w:after="0" w:afterAutospacing="0" w:line="480" w:lineRule="auto"/>
        <w:ind w:left="280"/>
        <w:rPr>
          <w:rFonts w:ascii="Tahoma" w:hAnsi="Tahoma" w:cs="Tahoma"/>
          <w:color w:val="000000"/>
          <w:sz w:val="19"/>
          <w:szCs w:val="19"/>
        </w:rPr>
      </w:pPr>
      <w:r>
        <w:rPr>
          <w:rStyle w:val="liste1nr"/>
          <w:rFonts w:ascii="Tahoma" w:hAnsi="Tahoma" w:cs="Tahoma"/>
          <w:color w:val="000000"/>
          <w:sz w:val="19"/>
          <w:szCs w:val="19"/>
        </w:rPr>
        <w:t>1)</w:t>
      </w:r>
      <w:r>
        <w:rPr>
          <w:rFonts w:ascii="Tahoma" w:hAnsi="Tahoma" w:cs="Tahoma"/>
          <w:color w:val="000000"/>
          <w:sz w:val="19"/>
          <w:szCs w:val="19"/>
        </w:rPr>
        <w:t> anvender vand, som ikke er enten grundvand eller overfladevand, dog ikke vand i drænledninger, til husholdningsbrug eller til de virksomheder eller aktiviteter, som er nævnt i § 1, stk. 1, nr. 1, jf. § 1, stk. 3,</w:t>
      </w:r>
    </w:p>
    <w:p w:rsidR="00FE0ED6" w:rsidRDefault="00FE0ED6" w:rsidP="00FE0ED6">
      <w:pPr>
        <w:pStyle w:val="liste1"/>
        <w:spacing w:before="0" w:beforeAutospacing="0" w:after="0" w:afterAutospacing="0" w:line="480" w:lineRule="auto"/>
        <w:ind w:left="280"/>
        <w:rPr>
          <w:rFonts w:ascii="Tahoma" w:hAnsi="Tahoma" w:cs="Tahoma"/>
          <w:color w:val="000000"/>
          <w:sz w:val="19"/>
          <w:szCs w:val="19"/>
        </w:rPr>
      </w:pPr>
      <w:r>
        <w:rPr>
          <w:rStyle w:val="liste1nr"/>
          <w:rFonts w:ascii="Tahoma" w:hAnsi="Tahoma" w:cs="Tahoma"/>
          <w:color w:val="000000"/>
          <w:sz w:val="19"/>
          <w:szCs w:val="19"/>
        </w:rPr>
        <w:t>2)</w:t>
      </w:r>
      <w:r>
        <w:rPr>
          <w:rFonts w:ascii="Tahoma" w:hAnsi="Tahoma" w:cs="Tahoma"/>
          <w:color w:val="000000"/>
          <w:sz w:val="19"/>
          <w:szCs w:val="19"/>
        </w:rPr>
        <w:t> undlader helt eller delvist at gennemføre kontrol af vand i medfør af § 6 og § 7, stk. 1,</w:t>
      </w:r>
    </w:p>
    <w:p w:rsidR="00FE0ED6" w:rsidRDefault="00FE0ED6" w:rsidP="00FE0ED6">
      <w:pPr>
        <w:pStyle w:val="liste1"/>
        <w:spacing w:before="0" w:beforeAutospacing="0" w:after="0" w:afterAutospacing="0" w:line="480" w:lineRule="auto"/>
        <w:ind w:left="280"/>
        <w:rPr>
          <w:rFonts w:ascii="Tahoma" w:hAnsi="Tahoma" w:cs="Tahoma"/>
          <w:color w:val="000000"/>
          <w:sz w:val="19"/>
          <w:szCs w:val="19"/>
        </w:rPr>
      </w:pPr>
      <w:r>
        <w:rPr>
          <w:rStyle w:val="liste1nr"/>
          <w:rFonts w:ascii="Tahoma" w:hAnsi="Tahoma" w:cs="Tahoma"/>
          <w:color w:val="000000"/>
          <w:sz w:val="19"/>
          <w:szCs w:val="19"/>
        </w:rPr>
        <w:t>3)</w:t>
      </w:r>
      <w:r>
        <w:rPr>
          <w:rFonts w:ascii="Tahoma" w:hAnsi="Tahoma" w:cs="Tahoma"/>
          <w:color w:val="000000"/>
          <w:sz w:val="19"/>
          <w:szCs w:val="19"/>
        </w:rPr>
        <w:t> undlader at foranledige, at kontrolprøverne omfattet af §§ 6-9 udtages af og analyseres på et laboratorium, der er akkrediteret hertil, jf. § 11, stk. 1,</w:t>
      </w:r>
    </w:p>
    <w:p w:rsidR="00FE0ED6" w:rsidRDefault="00FE0ED6" w:rsidP="00FE0ED6">
      <w:pPr>
        <w:pStyle w:val="liste1"/>
        <w:spacing w:before="0" w:beforeAutospacing="0" w:after="0" w:afterAutospacing="0" w:line="480" w:lineRule="auto"/>
        <w:ind w:left="280"/>
        <w:rPr>
          <w:rFonts w:ascii="Tahoma" w:hAnsi="Tahoma" w:cs="Tahoma"/>
          <w:color w:val="000000"/>
          <w:sz w:val="19"/>
          <w:szCs w:val="19"/>
        </w:rPr>
      </w:pPr>
      <w:r>
        <w:rPr>
          <w:rStyle w:val="liste1nr"/>
          <w:rFonts w:ascii="Tahoma" w:hAnsi="Tahoma" w:cs="Tahoma"/>
          <w:color w:val="000000"/>
          <w:sz w:val="19"/>
          <w:szCs w:val="19"/>
        </w:rPr>
        <w:t>4)</w:t>
      </w:r>
      <w:r>
        <w:rPr>
          <w:rFonts w:ascii="Tahoma" w:hAnsi="Tahoma" w:cs="Tahoma"/>
          <w:color w:val="000000"/>
          <w:sz w:val="19"/>
          <w:szCs w:val="19"/>
        </w:rPr>
        <w:t> undlader at underrette tilsynsmyndigheden efter § 13,</w:t>
      </w:r>
    </w:p>
    <w:p w:rsidR="00FE0ED6" w:rsidRDefault="00FE0ED6" w:rsidP="00FE0ED6">
      <w:pPr>
        <w:pStyle w:val="liste1"/>
        <w:spacing w:before="0" w:beforeAutospacing="0" w:after="0" w:afterAutospacing="0" w:line="480" w:lineRule="auto"/>
        <w:ind w:left="280"/>
        <w:rPr>
          <w:rFonts w:ascii="Tahoma" w:hAnsi="Tahoma" w:cs="Tahoma"/>
          <w:color w:val="000000"/>
          <w:sz w:val="19"/>
          <w:szCs w:val="19"/>
        </w:rPr>
      </w:pPr>
      <w:r>
        <w:rPr>
          <w:rStyle w:val="liste1nr"/>
          <w:rFonts w:ascii="Tahoma" w:hAnsi="Tahoma" w:cs="Tahoma"/>
          <w:color w:val="000000"/>
          <w:sz w:val="19"/>
          <w:szCs w:val="19"/>
        </w:rPr>
        <w:lastRenderedPageBreak/>
        <w:t>5)</w:t>
      </w:r>
      <w:r>
        <w:rPr>
          <w:rFonts w:ascii="Tahoma" w:hAnsi="Tahoma" w:cs="Tahoma"/>
          <w:color w:val="000000"/>
          <w:sz w:val="19"/>
          <w:szCs w:val="19"/>
        </w:rPr>
        <w:t> undlader at følge afgørelser efter § 12, stk. 2, § 16, stk. 2, § 18, stk. 2, § 19, stk. 2, § 20, stk. 2, og § 21,</w:t>
      </w:r>
    </w:p>
    <w:p w:rsidR="00FE0ED6" w:rsidRDefault="00FE0ED6" w:rsidP="00FE0ED6">
      <w:pPr>
        <w:pStyle w:val="liste1"/>
        <w:spacing w:before="0" w:beforeAutospacing="0" w:after="0" w:afterAutospacing="0" w:line="480" w:lineRule="auto"/>
        <w:ind w:left="280"/>
        <w:rPr>
          <w:rFonts w:ascii="Tahoma" w:hAnsi="Tahoma" w:cs="Tahoma"/>
          <w:color w:val="000000"/>
          <w:sz w:val="19"/>
          <w:szCs w:val="19"/>
        </w:rPr>
      </w:pPr>
      <w:r>
        <w:rPr>
          <w:rStyle w:val="liste1nr"/>
          <w:rFonts w:ascii="Tahoma" w:hAnsi="Tahoma" w:cs="Tahoma"/>
          <w:color w:val="000000"/>
          <w:sz w:val="19"/>
          <w:szCs w:val="19"/>
        </w:rPr>
        <w:t>6)</w:t>
      </w:r>
      <w:r>
        <w:rPr>
          <w:rFonts w:ascii="Tahoma" w:hAnsi="Tahoma" w:cs="Tahoma"/>
          <w:color w:val="000000"/>
          <w:sz w:val="19"/>
          <w:szCs w:val="19"/>
        </w:rPr>
        <w:t> undlader at kontrollere, måle, registrere eller indberette årsindvindinger, vandmængder eller grundvandsstand efter § 20, stk. 1, § 22, stk. 1, § 23, stk. 1 og 3, og § 24,</w:t>
      </w:r>
    </w:p>
    <w:p w:rsidR="00FE0ED6" w:rsidRDefault="00FE0ED6" w:rsidP="00FE0ED6">
      <w:pPr>
        <w:pStyle w:val="liste1"/>
        <w:spacing w:before="0" w:beforeAutospacing="0" w:after="0" w:afterAutospacing="0" w:line="480" w:lineRule="auto"/>
        <w:ind w:left="280"/>
        <w:rPr>
          <w:rFonts w:ascii="Tahoma" w:hAnsi="Tahoma" w:cs="Tahoma"/>
          <w:color w:val="000000"/>
          <w:sz w:val="19"/>
          <w:szCs w:val="19"/>
        </w:rPr>
      </w:pPr>
      <w:r>
        <w:rPr>
          <w:rStyle w:val="liste1nr"/>
          <w:rFonts w:ascii="Tahoma" w:hAnsi="Tahoma" w:cs="Tahoma"/>
          <w:color w:val="000000"/>
          <w:sz w:val="19"/>
          <w:szCs w:val="19"/>
        </w:rPr>
        <w:t>7)</w:t>
      </w:r>
      <w:r>
        <w:rPr>
          <w:rFonts w:ascii="Tahoma" w:hAnsi="Tahoma" w:cs="Tahoma"/>
          <w:color w:val="000000"/>
          <w:sz w:val="19"/>
          <w:szCs w:val="19"/>
        </w:rPr>
        <w:t> undlader at opbevare registrering eller resultater eller nægter at forevise disse efter anmodning, jf. § 22, stk. 2, og § 24, stk. 1, eller</w:t>
      </w:r>
    </w:p>
    <w:p w:rsidR="00FE0ED6" w:rsidRDefault="00FE0ED6" w:rsidP="00FE0ED6">
      <w:pPr>
        <w:pStyle w:val="liste1"/>
        <w:spacing w:before="0" w:beforeAutospacing="0" w:after="0" w:afterAutospacing="0" w:line="480" w:lineRule="auto"/>
        <w:ind w:left="280"/>
        <w:rPr>
          <w:rFonts w:ascii="Tahoma" w:hAnsi="Tahoma" w:cs="Tahoma"/>
          <w:color w:val="000000"/>
          <w:sz w:val="19"/>
          <w:szCs w:val="19"/>
        </w:rPr>
      </w:pPr>
      <w:r>
        <w:rPr>
          <w:rStyle w:val="liste1nr"/>
          <w:rFonts w:ascii="Tahoma" w:hAnsi="Tahoma" w:cs="Tahoma"/>
          <w:color w:val="000000"/>
          <w:sz w:val="19"/>
          <w:szCs w:val="19"/>
        </w:rPr>
        <w:t>8)</w:t>
      </w:r>
      <w:r>
        <w:rPr>
          <w:rFonts w:ascii="Tahoma" w:hAnsi="Tahoma" w:cs="Tahoma"/>
          <w:color w:val="000000"/>
          <w:sz w:val="19"/>
          <w:szCs w:val="19"/>
        </w:rPr>
        <w:t> undlader at indberette resultater i overensstemmelse med § 26, stk. 1-4.</w:t>
      </w:r>
    </w:p>
    <w:p w:rsidR="00FE0ED6" w:rsidRDefault="00FE0ED6" w:rsidP="00FE0ED6">
      <w:pPr>
        <w:pStyle w:val="stk2"/>
        <w:spacing w:before="0" w:beforeAutospacing="0" w:after="0" w:afterAutospacing="0" w:line="480" w:lineRule="auto"/>
        <w:ind w:firstLine="240"/>
        <w:rPr>
          <w:rFonts w:ascii="Tahoma" w:hAnsi="Tahoma" w:cs="Tahoma"/>
          <w:color w:val="000000"/>
          <w:sz w:val="19"/>
          <w:szCs w:val="19"/>
        </w:rPr>
      </w:pPr>
      <w:r>
        <w:rPr>
          <w:rStyle w:val="stknr"/>
          <w:rFonts w:ascii="Tahoma" w:hAnsi="Tahoma" w:cs="Tahoma"/>
          <w:i/>
          <w:iCs/>
          <w:color w:val="000000"/>
          <w:sz w:val="19"/>
          <w:szCs w:val="19"/>
        </w:rPr>
        <w:t>Stk. 2.</w:t>
      </w:r>
      <w:r>
        <w:rPr>
          <w:rFonts w:ascii="Tahoma" w:hAnsi="Tahoma" w:cs="Tahoma"/>
          <w:color w:val="000000"/>
          <w:sz w:val="19"/>
          <w:szCs w:val="19"/>
        </w:rPr>
        <w:t> Der kan pålægges selskaber m.v. (juridiske personer) strafansvar efter reglerne i straffelovens 5. kapitel.</w:t>
      </w:r>
    </w:p>
    <w:p w:rsidR="00FE0ED6" w:rsidRDefault="00FE0ED6" w:rsidP="00FE0ED6">
      <w:pPr>
        <w:pStyle w:val="kapitel"/>
        <w:spacing w:before="400" w:beforeAutospacing="0" w:line="480" w:lineRule="auto"/>
        <w:jc w:val="center"/>
        <w:rPr>
          <w:rFonts w:ascii="Tahoma" w:hAnsi="Tahoma" w:cs="Tahoma"/>
          <w:color w:val="000000"/>
          <w:sz w:val="19"/>
          <w:szCs w:val="19"/>
        </w:rPr>
      </w:pPr>
      <w:r>
        <w:rPr>
          <w:rFonts w:ascii="Tahoma" w:hAnsi="Tahoma" w:cs="Tahoma"/>
          <w:color w:val="000000"/>
          <w:sz w:val="19"/>
          <w:szCs w:val="19"/>
        </w:rPr>
        <w:t>Kapitel 11</w:t>
      </w:r>
    </w:p>
    <w:p w:rsidR="00FE0ED6" w:rsidRDefault="00FE0ED6" w:rsidP="00FE0ED6">
      <w:pPr>
        <w:pStyle w:val="kapiteloverskrift2"/>
        <w:spacing w:before="0" w:beforeAutospacing="0" w:line="480" w:lineRule="auto"/>
        <w:jc w:val="center"/>
        <w:rPr>
          <w:rFonts w:ascii="Tahoma" w:hAnsi="Tahoma" w:cs="Tahoma"/>
          <w:i/>
          <w:iCs/>
          <w:color w:val="000000"/>
          <w:sz w:val="19"/>
          <w:szCs w:val="19"/>
        </w:rPr>
      </w:pPr>
      <w:r>
        <w:rPr>
          <w:rFonts w:ascii="Tahoma" w:hAnsi="Tahoma" w:cs="Tahoma"/>
          <w:i/>
          <w:iCs/>
          <w:color w:val="000000"/>
          <w:sz w:val="19"/>
          <w:szCs w:val="19"/>
        </w:rPr>
        <w:t>Ikrafttrædelses- og overgangsbestemmelser</w:t>
      </w:r>
    </w:p>
    <w:p w:rsidR="00FE0ED6" w:rsidRDefault="00FE0ED6" w:rsidP="00FE0ED6">
      <w:pPr>
        <w:pStyle w:val="paragraf"/>
        <w:spacing w:before="200" w:beforeAutospacing="0" w:after="0" w:afterAutospacing="0" w:line="480" w:lineRule="auto"/>
        <w:ind w:firstLine="240"/>
        <w:rPr>
          <w:rFonts w:ascii="Tahoma" w:hAnsi="Tahoma" w:cs="Tahoma"/>
          <w:color w:val="000000"/>
          <w:sz w:val="19"/>
          <w:szCs w:val="19"/>
        </w:rPr>
      </w:pPr>
      <w:r>
        <w:rPr>
          <w:rStyle w:val="paragrafnr"/>
          <w:rFonts w:ascii="Tahoma" w:hAnsi="Tahoma" w:cs="Tahoma"/>
          <w:b/>
          <w:bCs/>
          <w:color w:val="000000"/>
          <w:sz w:val="19"/>
          <w:szCs w:val="19"/>
        </w:rPr>
        <w:t>§ 32.</w:t>
      </w:r>
      <w:r>
        <w:rPr>
          <w:rFonts w:ascii="Tahoma" w:hAnsi="Tahoma" w:cs="Tahoma"/>
          <w:color w:val="000000"/>
          <w:sz w:val="19"/>
          <w:szCs w:val="19"/>
        </w:rPr>
        <w:t xml:space="preserve"> Bekendtgørelsen træder i kraft den </w:t>
      </w:r>
      <w:ins w:id="2" w:author="Malene Maxe Petersen" w:date="2019-09-24T09:20:00Z">
        <w:r w:rsidR="006F466E">
          <w:rPr>
            <w:rFonts w:ascii="Tahoma" w:hAnsi="Tahoma" w:cs="Tahoma"/>
            <w:color w:val="000000"/>
            <w:sz w:val="19"/>
            <w:szCs w:val="19"/>
          </w:rPr>
          <w:t>1. november</w:t>
        </w:r>
      </w:ins>
      <w:del w:id="3" w:author="Malene Maxe Petersen" w:date="2019-09-24T09:20:00Z">
        <w:r w:rsidDel="006F466E">
          <w:rPr>
            <w:rFonts w:ascii="Tahoma" w:hAnsi="Tahoma" w:cs="Tahoma"/>
            <w:color w:val="000000"/>
            <w:sz w:val="19"/>
            <w:szCs w:val="19"/>
          </w:rPr>
          <w:delText xml:space="preserve">10. maj </w:delText>
        </w:r>
      </w:del>
      <w:r>
        <w:rPr>
          <w:rFonts w:ascii="Tahoma" w:hAnsi="Tahoma" w:cs="Tahoma"/>
          <w:color w:val="000000"/>
          <w:sz w:val="19"/>
          <w:szCs w:val="19"/>
        </w:rPr>
        <w:t>2019.</w:t>
      </w:r>
    </w:p>
    <w:p w:rsidR="00FE0ED6" w:rsidRDefault="00FE0ED6" w:rsidP="00FE0ED6">
      <w:pPr>
        <w:pStyle w:val="stk2"/>
        <w:spacing w:before="0" w:beforeAutospacing="0" w:after="0" w:afterAutospacing="0" w:line="480" w:lineRule="auto"/>
        <w:ind w:firstLine="240"/>
        <w:rPr>
          <w:rFonts w:ascii="Tahoma" w:hAnsi="Tahoma" w:cs="Tahoma"/>
          <w:color w:val="000000"/>
          <w:sz w:val="19"/>
          <w:szCs w:val="19"/>
        </w:rPr>
      </w:pPr>
      <w:r>
        <w:rPr>
          <w:rStyle w:val="stknr"/>
          <w:rFonts w:ascii="Tahoma" w:hAnsi="Tahoma" w:cs="Tahoma"/>
          <w:i/>
          <w:iCs/>
          <w:color w:val="000000"/>
          <w:sz w:val="19"/>
          <w:szCs w:val="19"/>
        </w:rPr>
        <w:t>Stk. 2.</w:t>
      </w:r>
      <w:r>
        <w:rPr>
          <w:rFonts w:ascii="Tahoma" w:hAnsi="Tahoma" w:cs="Tahoma"/>
          <w:color w:val="000000"/>
          <w:sz w:val="19"/>
          <w:szCs w:val="19"/>
        </w:rPr>
        <w:t> Bekendtgørelse nr. 1068 af 23. august 2018 om vandkvalitet og tilsyn med vandforsyningsanlæg ophæves.</w:t>
      </w:r>
    </w:p>
    <w:p w:rsidR="00FE0ED6" w:rsidRDefault="00FE0ED6" w:rsidP="00FE0ED6">
      <w:pPr>
        <w:pStyle w:val="stk2"/>
        <w:spacing w:before="0" w:beforeAutospacing="0" w:after="0" w:afterAutospacing="0" w:line="480" w:lineRule="auto"/>
        <w:ind w:firstLine="240"/>
        <w:rPr>
          <w:rFonts w:ascii="Tahoma" w:hAnsi="Tahoma" w:cs="Tahoma"/>
          <w:color w:val="000000"/>
          <w:sz w:val="19"/>
          <w:szCs w:val="19"/>
        </w:rPr>
      </w:pPr>
      <w:r>
        <w:rPr>
          <w:rStyle w:val="stknr"/>
          <w:rFonts w:ascii="Tahoma" w:hAnsi="Tahoma" w:cs="Tahoma"/>
          <w:i/>
          <w:iCs/>
          <w:color w:val="000000"/>
          <w:sz w:val="19"/>
          <w:szCs w:val="19"/>
        </w:rPr>
        <w:t>Stk. 3.</w:t>
      </w:r>
      <w:r>
        <w:rPr>
          <w:rFonts w:ascii="Tahoma" w:hAnsi="Tahoma" w:cs="Tahoma"/>
          <w:color w:val="000000"/>
          <w:sz w:val="19"/>
          <w:szCs w:val="19"/>
        </w:rPr>
        <w:t> Vandforsyningens kontrol efter § 7, stk. 10, skal foretages i sammenhæng med vandforsyningens førstkommende regelmæssige kontrol af drikkevandets kvalitet og indvindingsboringer efter denne bekendtgørelses ikrafttræden, jf. dog stk. 4. Herefter og indtil kommunalbestyrelsen har sikret, at vandforsyningens kontrolprogram ved en opdatering er bragt i overensstemmelse med det eller de ændrede bilag, skal stoffet indgå i den regelmæssige kontrol af drikkevandet som et gruppe B-parameter, jf. bilag 5, medmindre andet fremgår af bilag 5, punkt 2, eller kommunalbestyrelsen har truffet afgørelse om anden hyppighed på baggrund af en risikovurdering, jf. § 7, stk. 7.</w:t>
      </w:r>
    </w:p>
    <w:p w:rsidR="00FE0ED6" w:rsidDel="006F466E" w:rsidRDefault="00FE0ED6" w:rsidP="00FE0ED6">
      <w:pPr>
        <w:pStyle w:val="stk2"/>
        <w:spacing w:before="0" w:beforeAutospacing="0" w:after="0" w:afterAutospacing="0" w:line="480" w:lineRule="auto"/>
        <w:ind w:firstLine="240"/>
        <w:rPr>
          <w:del w:id="4" w:author="Malene Maxe Petersen" w:date="2019-09-24T09:20:00Z"/>
          <w:rFonts w:ascii="Tahoma" w:hAnsi="Tahoma" w:cs="Tahoma"/>
          <w:color w:val="000000"/>
          <w:sz w:val="19"/>
          <w:szCs w:val="19"/>
        </w:rPr>
      </w:pPr>
      <w:del w:id="5" w:author="Malene Maxe Petersen" w:date="2019-09-24T09:20:00Z">
        <w:r w:rsidDel="006F466E">
          <w:rPr>
            <w:rStyle w:val="stknr"/>
            <w:rFonts w:ascii="Tahoma" w:hAnsi="Tahoma" w:cs="Tahoma"/>
            <w:i/>
            <w:iCs/>
            <w:color w:val="000000"/>
            <w:sz w:val="19"/>
            <w:szCs w:val="19"/>
          </w:rPr>
          <w:delText>Stk. 4.</w:delText>
        </w:r>
        <w:r w:rsidDel="006F466E">
          <w:rPr>
            <w:rFonts w:ascii="Tahoma" w:hAnsi="Tahoma" w:cs="Tahoma"/>
            <w:color w:val="000000"/>
            <w:sz w:val="19"/>
            <w:szCs w:val="19"/>
          </w:rPr>
          <w:delText> Uanset stk. 3 skal første kontrol for chlorothalonil-amidsulfonsyre, jf. bilag 1 c, foretages senest 1. november 2019.</w:delText>
        </w:r>
      </w:del>
    </w:p>
    <w:p w:rsidR="00FE0ED6" w:rsidRDefault="00FE0ED6" w:rsidP="00FE0ED6">
      <w:pPr>
        <w:pStyle w:val="stk2"/>
        <w:spacing w:before="0" w:beforeAutospacing="0" w:after="0" w:afterAutospacing="0" w:line="480" w:lineRule="auto"/>
        <w:ind w:firstLine="240"/>
        <w:rPr>
          <w:rFonts w:ascii="Tahoma" w:hAnsi="Tahoma" w:cs="Tahoma"/>
          <w:color w:val="000000"/>
          <w:sz w:val="19"/>
          <w:szCs w:val="19"/>
        </w:rPr>
      </w:pPr>
      <w:r>
        <w:rPr>
          <w:rStyle w:val="stknr"/>
          <w:rFonts w:ascii="Tahoma" w:hAnsi="Tahoma" w:cs="Tahoma"/>
          <w:i/>
          <w:iCs/>
          <w:color w:val="000000"/>
          <w:sz w:val="19"/>
          <w:szCs w:val="19"/>
        </w:rPr>
        <w:t xml:space="preserve">Stk. </w:t>
      </w:r>
      <w:ins w:id="6" w:author="Malene Maxe Petersen" w:date="2019-09-24T09:20:00Z">
        <w:r w:rsidR="006F466E">
          <w:rPr>
            <w:rStyle w:val="stknr"/>
            <w:rFonts w:ascii="Tahoma" w:hAnsi="Tahoma" w:cs="Tahoma"/>
            <w:i/>
            <w:iCs/>
            <w:color w:val="000000"/>
            <w:sz w:val="19"/>
            <w:szCs w:val="19"/>
          </w:rPr>
          <w:t>4</w:t>
        </w:r>
      </w:ins>
      <w:del w:id="7" w:author="Malene Maxe Petersen" w:date="2019-09-24T09:20:00Z">
        <w:r w:rsidDel="006F466E">
          <w:rPr>
            <w:rStyle w:val="stknr"/>
            <w:rFonts w:ascii="Tahoma" w:hAnsi="Tahoma" w:cs="Tahoma"/>
            <w:i/>
            <w:iCs/>
            <w:color w:val="000000"/>
            <w:sz w:val="19"/>
            <w:szCs w:val="19"/>
          </w:rPr>
          <w:delText>5</w:delText>
        </w:r>
      </w:del>
      <w:r>
        <w:rPr>
          <w:rStyle w:val="stknr"/>
          <w:rFonts w:ascii="Tahoma" w:hAnsi="Tahoma" w:cs="Tahoma"/>
          <w:i/>
          <w:iCs/>
          <w:color w:val="000000"/>
          <w:sz w:val="19"/>
          <w:szCs w:val="19"/>
        </w:rPr>
        <w:t>.</w:t>
      </w:r>
      <w:r>
        <w:rPr>
          <w:rFonts w:ascii="Tahoma" w:hAnsi="Tahoma" w:cs="Tahoma"/>
          <w:color w:val="000000"/>
          <w:sz w:val="19"/>
          <w:szCs w:val="19"/>
        </w:rPr>
        <w:t> Verserende sager, som ikke er færdigbehandlet i første instans ved denne bekendtgørelses ikrafttræden, og verserende klagesager om afgørelser, som er truffet før denne bekendtgørelses ikrafttræden, vedrørende vandforsyningsanlæg, som leverer vand, som er omfattet af kvalitetskrav efter denne bekendtgørelse, jf. § 1, stk. 1, nr. 1, færdigbehandles efter reglerne i denne bekendtgørelse.</w:t>
      </w:r>
    </w:p>
    <w:p w:rsidR="00FE0ED6" w:rsidRDefault="00FE0ED6" w:rsidP="00FE0ED6">
      <w:pPr>
        <w:pStyle w:val="givet"/>
        <w:spacing w:before="120" w:beforeAutospacing="0" w:after="0" w:afterAutospacing="0" w:line="480" w:lineRule="auto"/>
        <w:jc w:val="center"/>
        <w:rPr>
          <w:rFonts w:ascii="Tahoma" w:hAnsi="Tahoma" w:cs="Tahoma"/>
          <w:i/>
          <w:iCs/>
          <w:color w:val="000000"/>
          <w:sz w:val="19"/>
          <w:szCs w:val="19"/>
        </w:rPr>
      </w:pPr>
      <w:r>
        <w:rPr>
          <w:rFonts w:ascii="Tahoma" w:hAnsi="Tahoma" w:cs="Tahoma"/>
          <w:i/>
          <w:iCs/>
          <w:color w:val="000000"/>
          <w:sz w:val="19"/>
          <w:szCs w:val="19"/>
        </w:rPr>
        <w:t xml:space="preserve">Miljø- og Fødevareministeriet, </w:t>
      </w:r>
      <w:del w:id="8" w:author="Malene Maxe Petersen" w:date="2019-09-24T09:20:00Z">
        <w:r w:rsidDel="006F466E">
          <w:rPr>
            <w:rFonts w:ascii="Tahoma" w:hAnsi="Tahoma" w:cs="Tahoma"/>
            <w:i/>
            <w:iCs/>
            <w:color w:val="000000"/>
            <w:sz w:val="19"/>
            <w:szCs w:val="19"/>
          </w:rPr>
          <w:delText>den 1. maj 2019</w:delText>
        </w:r>
      </w:del>
    </w:p>
    <w:p w:rsidR="00FE0ED6" w:rsidRDefault="006F466E" w:rsidP="00FE0ED6">
      <w:pPr>
        <w:pStyle w:val="sign1"/>
        <w:spacing w:before="120" w:beforeAutospacing="0" w:after="0" w:afterAutospacing="0" w:line="480" w:lineRule="auto"/>
        <w:jc w:val="center"/>
        <w:rPr>
          <w:rFonts w:ascii="Tahoma" w:hAnsi="Tahoma" w:cs="Tahoma"/>
          <w:color w:val="000000"/>
          <w:sz w:val="19"/>
          <w:szCs w:val="19"/>
        </w:rPr>
      </w:pPr>
      <w:ins w:id="9" w:author="Malene Maxe Petersen" w:date="2019-09-24T09:20:00Z">
        <w:r>
          <w:rPr>
            <w:rFonts w:ascii="Tahoma" w:hAnsi="Tahoma" w:cs="Tahoma"/>
            <w:color w:val="000000"/>
            <w:sz w:val="19"/>
            <w:szCs w:val="19"/>
          </w:rPr>
          <w:lastRenderedPageBreak/>
          <w:t>Lea Wermelin</w:t>
        </w:r>
      </w:ins>
      <w:del w:id="10" w:author="Malene Maxe Petersen" w:date="2019-09-24T09:20:00Z">
        <w:r w:rsidR="00FE0ED6" w:rsidDel="006F466E">
          <w:rPr>
            <w:rFonts w:ascii="Tahoma" w:hAnsi="Tahoma" w:cs="Tahoma"/>
            <w:color w:val="000000"/>
            <w:sz w:val="19"/>
            <w:szCs w:val="19"/>
          </w:rPr>
          <w:delText>Jakob Ellemann-Jensen</w:delText>
        </w:r>
      </w:del>
    </w:p>
    <w:p w:rsidR="00FE0ED6" w:rsidRDefault="00FE0ED6" w:rsidP="00FE0ED6">
      <w:pPr>
        <w:pStyle w:val="sign2"/>
        <w:spacing w:after="0" w:afterAutospacing="0" w:line="480" w:lineRule="auto"/>
        <w:jc w:val="right"/>
        <w:rPr>
          <w:rFonts w:ascii="Tahoma" w:hAnsi="Tahoma" w:cs="Tahoma"/>
          <w:color w:val="000000"/>
          <w:sz w:val="19"/>
          <w:szCs w:val="19"/>
        </w:rPr>
      </w:pPr>
      <w:r>
        <w:rPr>
          <w:rFonts w:ascii="Tahoma" w:hAnsi="Tahoma" w:cs="Tahoma"/>
          <w:color w:val="000000"/>
          <w:sz w:val="19"/>
          <w:szCs w:val="19"/>
        </w:rPr>
        <w:t>/ Kristian Hovgaard Juul-Larsen</w:t>
      </w:r>
    </w:p>
    <w:p w:rsidR="00FE0ED6" w:rsidRDefault="00D45BB4" w:rsidP="00FE0ED6">
      <w:pPr>
        <w:spacing w:line="480" w:lineRule="auto"/>
        <w:jc w:val="center"/>
        <w:rPr>
          <w:rFonts w:ascii="Tahoma" w:eastAsia="Times New Roman" w:hAnsi="Tahoma" w:cs="Tahoma"/>
          <w:color w:val="000000"/>
          <w:sz w:val="19"/>
          <w:szCs w:val="19"/>
        </w:rPr>
      </w:pPr>
      <w:r>
        <w:rPr>
          <w:rFonts w:ascii="Tahoma" w:eastAsia="Times New Roman" w:hAnsi="Tahoma" w:cs="Tahoma"/>
          <w:color w:val="000000"/>
          <w:sz w:val="19"/>
          <w:szCs w:val="19"/>
        </w:rPr>
        <w:pict>
          <v:rect id="_x0000_i1025" style="width:375pt;height:.6pt" o:hrpct="0" o:hralign="center" o:hrstd="t" o:hrnoshade="t" o:hr="t" fillcolor="#dedede" stroked="f"/>
        </w:pict>
      </w:r>
    </w:p>
    <w:p w:rsidR="00FE0ED6" w:rsidRDefault="00FE0ED6" w:rsidP="00FE0ED6">
      <w:pPr>
        <w:pStyle w:val="bilag"/>
        <w:spacing w:before="400" w:beforeAutospacing="0" w:after="120" w:afterAutospacing="0" w:line="480" w:lineRule="auto"/>
        <w:jc w:val="right"/>
        <w:rPr>
          <w:rFonts w:ascii="Tahoma" w:hAnsi="Tahoma" w:cs="Tahoma"/>
          <w:b/>
          <w:bCs/>
          <w:color w:val="000000"/>
          <w:sz w:val="28"/>
          <w:szCs w:val="28"/>
        </w:rPr>
      </w:pPr>
      <w:r>
        <w:rPr>
          <w:rFonts w:ascii="Tahoma" w:hAnsi="Tahoma" w:cs="Tahoma"/>
          <w:b/>
          <w:bCs/>
          <w:color w:val="000000"/>
          <w:sz w:val="28"/>
          <w:szCs w:val="28"/>
        </w:rPr>
        <w:t>Bilag 1 a</w:t>
      </w:r>
    </w:p>
    <w:p w:rsidR="00FE0ED6" w:rsidRDefault="00FE0ED6" w:rsidP="00FE0ED6">
      <w:pPr>
        <w:pStyle w:val="bilagtekst"/>
        <w:spacing w:before="0" w:beforeAutospacing="0" w:after="120" w:afterAutospacing="0" w:line="480" w:lineRule="auto"/>
        <w:jc w:val="center"/>
        <w:rPr>
          <w:rFonts w:ascii="Tahoma" w:hAnsi="Tahoma" w:cs="Tahoma"/>
          <w:b/>
          <w:bCs/>
          <w:color w:val="000000"/>
        </w:rPr>
      </w:pPr>
      <w:r>
        <w:rPr>
          <w:rFonts w:ascii="Tahoma" w:hAnsi="Tahoma" w:cs="Tahoma"/>
          <w:b/>
          <w:bCs/>
          <w:color w:val="000000"/>
        </w:rPr>
        <w:t>Kvalitetskrav til drikkevandets hovedbestanddel</w:t>
      </w:r>
    </w:p>
    <w:p w:rsidR="00FE0ED6" w:rsidRDefault="00FE0ED6" w:rsidP="00FE0ED6">
      <w:pPr>
        <w:pStyle w:val="NormalWeb"/>
        <w:spacing w:line="480" w:lineRule="auto"/>
        <w:rPr>
          <w:rFonts w:ascii="Tahoma" w:hAnsi="Tahoma" w:cs="Tahoma"/>
          <w:color w:val="000000"/>
          <w:sz w:val="19"/>
          <w:szCs w:val="19"/>
        </w:rPr>
      </w:pPr>
      <w:r>
        <w:rPr>
          <w:rFonts w:ascii="Tahoma" w:hAnsi="Tahoma" w:cs="Tahoma"/>
          <w:color w:val="000000"/>
          <w:sz w:val="19"/>
          <w:szCs w:val="19"/>
        </w:rPr>
        <w:t>Hvor intet andet er anført, er der i tabellen tale om højst tilladelige værdier. Ved vurdering af om kvalitetskrav er opfyldt, må måleusikkerheden ikke anvendes som ekstra tolerance.</w:t>
      </w:r>
    </w:p>
    <w:tbl>
      <w:tblPr>
        <w:tblW w:w="0" w:type="auto"/>
        <w:tblCellMar>
          <w:left w:w="0" w:type="dxa"/>
          <w:right w:w="0" w:type="dxa"/>
        </w:tblCellMar>
        <w:tblLook w:val="04A0" w:firstRow="1" w:lastRow="0" w:firstColumn="1" w:lastColumn="0" w:noHBand="0" w:noVBand="1"/>
      </w:tblPr>
      <w:tblGrid>
        <w:gridCol w:w="9041"/>
      </w:tblGrid>
      <w:tr w:rsidR="00FE0ED6" w:rsidTr="00FE0ED6">
        <w:tc>
          <w:tcPr>
            <w:tcW w:w="0" w:type="auto"/>
            <w:hideMark/>
          </w:tcPr>
          <w:tbl>
            <w:tblPr>
              <w:tblW w:w="7380" w:type="dxa"/>
              <w:tblCellMar>
                <w:left w:w="0" w:type="dxa"/>
                <w:right w:w="0" w:type="dxa"/>
              </w:tblCellMar>
              <w:tblLook w:val="04A0" w:firstRow="1" w:lastRow="0" w:firstColumn="1" w:lastColumn="0" w:noHBand="0" w:noVBand="1"/>
            </w:tblPr>
            <w:tblGrid>
              <w:gridCol w:w="1372"/>
              <w:gridCol w:w="1287"/>
              <w:gridCol w:w="1486"/>
              <w:gridCol w:w="4876"/>
            </w:tblGrid>
            <w:tr w:rsidR="00FE0ED6">
              <w:tc>
                <w:tcPr>
                  <w:tcW w:w="0" w:type="auto"/>
                  <w:tcBorders>
                    <w:top w:val="single" w:sz="8" w:space="0" w:color="000000"/>
                    <w:left w:val="single" w:sz="8" w:space="0" w:color="000000"/>
                    <w:bottom w:val="single" w:sz="8" w:space="0" w:color="000000"/>
                    <w:right w:val="single" w:sz="8" w:space="0" w:color="000000"/>
                  </w:tcBorders>
                  <w:tcMar>
                    <w:top w:w="113" w:type="dxa"/>
                    <w:left w:w="113" w:type="dxa"/>
                    <w:bottom w:w="113" w:type="dxa"/>
                    <w:right w:w="113" w:type="dxa"/>
                  </w:tcMar>
                  <w:hideMark/>
                </w:tcPr>
                <w:p w:rsidR="00FE0ED6" w:rsidRDefault="00FE0ED6">
                  <w:pPr>
                    <w:rPr>
                      <w:rFonts w:ascii="Tahoma" w:hAnsi="Tahoma" w:cs="Tahoma"/>
                      <w:color w:val="000000"/>
                      <w:sz w:val="19"/>
                      <w:szCs w:val="19"/>
                    </w:rPr>
                  </w:pPr>
                  <w:r>
                    <w:rPr>
                      <w:rStyle w:val="bold"/>
                      <w:rFonts w:ascii="Tahoma" w:hAnsi="Tahoma" w:cs="Tahoma"/>
                      <w:b/>
                      <w:bCs/>
                      <w:color w:val="000000"/>
                      <w:sz w:val="19"/>
                      <w:szCs w:val="19"/>
                    </w:rPr>
                    <w:t>Parameter</w:t>
                  </w:r>
                </w:p>
              </w:tc>
              <w:tc>
                <w:tcPr>
                  <w:tcW w:w="0" w:type="auto"/>
                  <w:tcBorders>
                    <w:top w:val="single" w:sz="8" w:space="0" w:color="000000"/>
                    <w:left w:val="nil"/>
                    <w:bottom w:val="single" w:sz="8" w:space="0" w:color="000000"/>
                    <w:right w:val="single" w:sz="8" w:space="0" w:color="000000"/>
                  </w:tcBorders>
                  <w:tcMar>
                    <w:top w:w="113" w:type="dxa"/>
                    <w:left w:w="113" w:type="dxa"/>
                    <w:bottom w:w="113" w:type="dxa"/>
                    <w:right w:w="113" w:type="dxa"/>
                  </w:tcMar>
                  <w:hideMark/>
                </w:tcPr>
                <w:p w:rsidR="00FE0ED6" w:rsidRDefault="00FE0ED6">
                  <w:pPr>
                    <w:rPr>
                      <w:rFonts w:ascii="Tahoma" w:hAnsi="Tahoma" w:cs="Tahoma"/>
                      <w:color w:val="000000"/>
                      <w:sz w:val="19"/>
                      <w:szCs w:val="19"/>
                    </w:rPr>
                  </w:pPr>
                  <w:r>
                    <w:rPr>
                      <w:rStyle w:val="bold"/>
                      <w:rFonts w:ascii="Tahoma" w:hAnsi="Tahoma" w:cs="Tahoma"/>
                      <w:b/>
                      <w:bCs/>
                      <w:color w:val="000000"/>
                      <w:sz w:val="19"/>
                      <w:szCs w:val="19"/>
                    </w:rPr>
                    <w:t>Enhed</w:t>
                  </w:r>
                </w:p>
              </w:tc>
              <w:tc>
                <w:tcPr>
                  <w:tcW w:w="0" w:type="auto"/>
                  <w:tcBorders>
                    <w:top w:val="single" w:sz="8" w:space="0" w:color="000000"/>
                    <w:left w:val="nil"/>
                    <w:bottom w:val="single" w:sz="8" w:space="0" w:color="000000"/>
                    <w:right w:val="single" w:sz="8" w:space="0" w:color="000000"/>
                  </w:tcBorders>
                  <w:tcMar>
                    <w:top w:w="113" w:type="dxa"/>
                    <w:left w:w="113" w:type="dxa"/>
                    <w:bottom w:w="113" w:type="dxa"/>
                    <w:right w:w="113" w:type="dxa"/>
                  </w:tcMar>
                  <w:hideMark/>
                </w:tcPr>
                <w:p w:rsidR="00FE0ED6" w:rsidRDefault="00FE0ED6">
                  <w:pPr>
                    <w:rPr>
                      <w:rFonts w:ascii="Tahoma" w:hAnsi="Tahoma" w:cs="Tahoma"/>
                      <w:color w:val="000000"/>
                      <w:sz w:val="19"/>
                      <w:szCs w:val="19"/>
                    </w:rPr>
                  </w:pPr>
                  <w:r>
                    <w:rPr>
                      <w:rStyle w:val="bold"/>
                      <w:rFonts w:ascii="Tahoma" w:hAnsi="Tahoma" w:cs="Tahoma"/>
                      <w:b/>
                      <w:bCs/>
                      <w:color w:val="000000"/>
                      <w:sz w:val="19"/>
                      <w:szCs w:val="19"/>
                    </w:rPr>
                    <w:t>Kvalitetskrav</w:t>
                  </w:r>
                </w:p>
                <w:p w:rsidR="00FE0ED6" w:rsidRDefault="00FE0ED6">
                  <w:pPr>
                    <w:rPr>
                      <w:rFonts w:ascii="Tahoma" w:hAnsi="Tahoma" w:cs="Tahoma"/>
                      <w:color w:val="000000"/>
                      <w:sz w:val="19"/>
                      <w:szCs w:val="19"/>
                    </w:rPr>
                  </w:pPr>
                  <w:r>
                    <w:rPr>
                      <w:rStyle w:val="bold"/>
                      <w:rFonts w:ascii="Tahoma" w:hAnsi="Tahoma" w:cs="Tahoma"/>
                      <w:b/>
                      <w:bCs/>
                      <w:color w:val="000000"/>
                      <w:sz w:val="19"/>
                      <w:szCs w:val="19"/>
                    </w:rPr>
                    <w:t>ved forbrugers taphane</w:t>
                  </w:r>
                </w:p>
              </w:tc>
              <w:tc>
                <w:tcPr>
                  <w:tcW w:w="0" w:type="auto"/>
                  <w:tcBorders>
                    <w:top w:val="single" w:sz="8" w:space="0" w:color="000000"/>
                    <w:left w:val="nil"/>
                    <w:bottom w:val="single" w:sz="8" w:space="0" w:color="000000"/>
                    <w:right w:val="single" w:sz="8" w:space="0" w:color="000000"/>
                  </w:tcBorders>
                  <w:tcMar>
                    <w:top w:w="113" w:type="dxa"/>
                    <w:left w:w="113" w:type="dxa"/>
                    <w:bottom w:w="113" w:type="dxa"/>
                    <w:right w:w="113" w:type="dxa"/>
                  </w:tcMar>
                  <w:hideMark/>
                </w:tcPr>
                <w:p w:rsidR="00FE0ED6" w:rsidRDefault="00FE0ED6">
                  <w:pPr>
                    <w:rPr>
                      <w:rFonts w:ascii="Tahoma" w:hAnsi="Tahoma" w:cs="Tahoma"/>
                      <w:color w:val="000000"/>
                      <w:sz w:val="19"/>
                      <w:szCs w:val="19"/>
                    </w:rPr>
                  </w:pPr>
                  <w:r>
                    <w:rPr>
                      <w:rStyle w:val="bold"/>
                      <w:rFonts w:ascii="Tahoma" w:hAnsi="Tahoma" w:cs="Tahoma"/>
                      <w:b/>
                      <w:bCs/>
                      <w:color w:val="000000"/>
                      <w:sz w:val="19"/>
                      <w:szCs w:val="19"/>
                    </w:rPr>
                    <w:t>Bemærkninger</w:t>
                  </w:r>
                </w:p>
              </w:tc>
            </w:tr>
            <w:tr w:rsidR="00FE0ED6">
              <w:tc>
                <w:tcPr>
                  <w:tcW w:w="0" w:type="auto"/>
                  <w:tcBorders>
                    <w:top w:val="nil"/>
                    <w:left w:val="single" w:sz="8" w:space="0" w:color="000000"/>
                    <w:bottom w:val="single" w:sz="8" w:space="0" w:color="000000"/>
                    <w:right w:val="single" w:sz="8" w:space="0" w:color="000000"/>
                  </w:tcBorders>
                  <w:tcMar>
                    <w:top w:w="113" w:type="dxa"/>
                    <w:left w:w="113" w:type="dxa"/>
                    <w:bottom w:w="113" w:type="dxa"/>
                    <w:right w:w="113" w:type="dxa"/>
                  </w:tcMar>
                  <w:hideMark/>
                </w:tcPr>
                <w:p w:rsidR="00FE0ED6" w:rsidRDefault="00FE0ED6">
                  <w:pPr>
                    <w:rPr>
                      <w:rFonts w:ascii="Tahoma" w:hAnsi="Tahoma" w:cs="Tahoma"/>
                      <w:color w:val="000000"/>
                      <w:sz w:val="19"/>
                      <w:szCs w:val="19"/>
                    </w:rPr>
                  </w:pPr>
                  <w:r>
                    <w:rPr>
                      <w:rFonts w:ascii="Tahoma" w:hAnsi="Tahoma" w:cs="Tahoma"/>
                      <w:color w:val="000000"/>
                      <w:sz w:val="19"/>
                      <w:szCs w:val="19"/>
                    </w:rPr>
                    <w:t>Farve</w:t>
                  </w:r>
                </w:p>
              </w:tc>
              <w:tc>
                <w:tcPr>
                  <w:tcW w:w="0" w:type="auto"/>
                  <w:tcBorders>
                    <w:top w:val="nil"/>
                    <w:left w:val="nil"/>
                    <w:bottom w:val="single" w:sz="8" w:space="0" w:color="000000"/>
                    <w:right w:val="single" w:sz="8" w:space="0" w:color="000000"/>
                  </w:tcBorders>
                  <w:tcMar>
                    <w:top w:w="113" w:type="dxa"/>
                    <w:left w:w="113" w:type="dxa"/>
                    <w:bottom w:w="113" w:type="dxa"/>
                    <w:right w:w="113" w:type="dxa"/>
                  </w:tcMar>
                  <w:hideMark/>
                </w:tcPr>
                <w:p w:rsidR="00FE0ED6" w:rsidRDefault="00FE0ED6">
                  <w:pPr>
                    <w:rPr>
                      <w:rFonts w:ascii="Tahoma" w:hAnsi="Tahoma" w:cs="Tahoma"/>
                      <w:color w:val="000000"/>
                      <w:sz w:val="19"/>
                      <w:szCs w:val="19"/>
                    </w:rPr>
                  </w:pPr>
                  <w:r>
                    <w:rPr>
                      <w:rFonts w:ascii="Tahoma" w:hAnsi="Tahoma" w:cs="Tahoma"/>
                      <w:color w:val="000000"/>
                      <w:sz w:val="19"/>
                      <w:szCs w:val="19"/>
                    </w:rPr>
                    <w:t>mg Pt/L</w:t>
                  </w:r>
                </w:p>
              </w:tc>
              <w:tc>
                <w:tcPr>
                  <w:tcW w:w="0" w:type="auto"/>
                  <w:tcBorders>
                    <w:top w:val="nil"/>
                    <w:left w:val="nil"/>
                    <w:bottom w:val="single" w:sz="8" w:space="0" w:color="000000"/>
                    <w:right w:val="single" w:sz="8" w:space="0" w:color="000000"/>
                  </w:tcBorders>
                  <w:tcMar>
                    <w:top w:w="113" w:type="dxa"/>
                    <w:left w:w="113" w:type="dxa"/>
                    <w:bottom w:w="113" w:type="dxa"/>
                    <w:right w:w="113" w:type="dxa"/>
                  </w:tcMar>
                  <w:hideMark/>
                </w:tcPr>
                <w:p w:rsidR="00FE0ED6" w:rsidRDefault="00FE0ED6">
                  <w:pPr>
                    <w:rPr>
                      <w:rFonts w:ascii="Tahoma" w:hAnsi="Tahoma" w:cs="Tahoma"/>
                      <w:color w:val="000000"/>
                      <w:sz w:val="19"/>
                      <w:szCs w:val="19"/>
                    </w:rPr>
                  </w:pPr>
                  <w:r>
                    <w:rPr>
                      <w:rFonts w:ascii="Tahoma" w:hAnsi="Tahoma" w:cs="Tahoma"/>
                      <w:color w:val="000000"/>
                      <w:sz w:val="19"/>
                      <w:szCs w:val="19"/>
                    </w:rPr>
                    <w:t>15</w:t>
                  </w:r>
                </w:p>
              </w:tc>
              <w:tc>
                <w:tcPr>
                  <w:tcW w:w="0" w:type="auto"/>
                  <w:tcBorders>
                    <w:top w:val="nil"/>
                    <w:left w:val="nil"/>
                    <w:bottom w:val="single" w:sz="8" w:space="0" w:color="000000"/>
                    <w:right w:val="single" w:sz="8" w:space="0" w:color="000000"/>
                  </w:tcBorders>
                  <w:tcMar>
                    <w:top w:w="113" w:type="dxa"/>
                    <w:left w:w="113" w:type="dxa"/>
                    <w:bottom w:w="113" w:type="dxa"/>
                    <w:right w:w="113" w:type="dxa"/>
                  </w:tcMar>
                  <w:hideMark/>
                </w:tcPr>
                <w:p w:rsidR="00FE0ED6" w:rsidRDefault="00FE0ED6">
                  <w:pPr>
                    <w:rPr>
                      <w:sz w:val="24"/>
                      <w:szCs w:val="24"/>
                    </w:rPr>
                  </w:pPr>
                  <w:r>
                    <w:t> </w:t>
                  </w:r>
                </w:p>
              </w:tc>
            </w:tr>
            <w:tr w:rsidR="00FE0ED6">
              <w:tc>
                <w:tcPr>
                  <w:tcW w:w="0" w:type="auto"/>
                  <w:tcBorders>
                    <w:top w:val="nil"/>
                    <w:left w:val="single" w:sz="8" w:space="0" w:color="000000"/>
                    <w:bottom w:val="single" w:sz="8" w:space="0" w:color="000000"/>
                    <w:right w:val="single" w:sz="8" w:space="0" w:color="000000"/>
                  </w:tcBorders>
                  <w:tcMar>
                    <w:top w:w="113" w:type="dxa"/>
                    <w:left w:w="113" w:type="dxa"/>
                    <w:bottom w:w="113" w:type="dxa"/>
                    <w:right w:w="113" w:type="dxa"/>
                  </w:tcMar>
                  <w:hideMark/>
                </w:tcPr>
                <w:p w:rsidR="00FE0ED6" w:rsidRDefault="00FE0ED6">
                  <w:pPr>
                    <w:rPr>
                      <w:rFonts w:ascii="Tahoma" w:hAnsi="Tahoma" w:cs="Tahoma"/>
                      <w:color w:val="000000"/>
                      <w:sz w:val="19"/>
                      <w:szCs w:val="19"/>
                    </w:rPr>
                  </w:pPr>
                  <w:r>
                    <w:rPr>
                      <w:rFonts w:ascii="Tahoma" w:hAnsi="Tahoma" w:cs="Tahoma"/>
                      <w:color w:val="000000"/>
                      <w:sz w:val="19"/>
                      <w:szCs w:val="19"/>
                    </w:rPr>
                    <w:t>Turbiditet</w:t>
                  </w:r>
                </w:p>
              </w:tc>
              <w:tc>
                <w:tcPr>
                  <w:tcW w:w="0" w:type="auto"/>
                  <w:tcBorders>
                    <w:top w:val="nil"/>
                    <w:left w:val="nil"/>
                    <w:bottom w:val="single" w:sz="8" w:space="0" w:color="000000"/>
                    <w:right w:val="single" w:sz="8" w:space="0" w:color="000000"/>
                  </w:tcBorders>
                  <w:tcMar>
                    <w:top w:w="113" w:type="dxa"/>
                    <w:left w:w="113" w:type="dxa"/>
                    <w:bottom w:w="113" w:type="dxa"/>
                    <w:right w:w="113" w:type="dxa"/>
                  </w:tcMar>
                  <w:hideMark/>
                </w:tcPr>
                <w:p w:rsidR="00FE0ED6" w:rsidRDefault="00FE0ED6">
                  <w:pPr>
                    <w:rPr>
                      <w:rFonts w:ascii="Tahoma" w:hAnsi="Tahoma" w:cs="Tahoma"/>
                      <w:color w:val="000000"/>
                      <w:sz w:val="19"/>
                      <w:szCs w:val="19"/>
                    </w:rPr>
                  </w:pPr>
                  <w:r>
                    <w:rPr>
                      <w:rFonts w:ascii="Tahoma" w:hAnsi="Tahoma" w:cs="Tahoma"/>
                      <w:color w:val="000000"/>
                      <w:sz w:val="19"/>
                      <w:szCs w:val="19"/>
                    </w:rPr>
                    <w:t>FNU</w:t>
                  </w:r>
                </w:p>
              </w:tc>
              <w:tc>
                <w:tcPr>
                  <w:tcW w:w="0" w:type="auto"/>
                  <w:tcBorders>
                    <w:top w:val="nil"/>
                    <w:left w:val="nil"/>
                    <w:bottom w:val="single" w:sz="8" w:space="0" w:color="000000"/>
                    <w:right w:val="single" w:sz="8" w:space="0" w:color="000000"/>
                  </w:tcBorders>
                  <w:tcMar>
                    <w:top w:w="113" w:type="dxa"/>
                    <w:left w:w="113" w:type="dxa"/>
                    <w:bottom w:w="113" w:type="dxa"/>
                    <w:right w:w="113" w:type="dxa"/>
                  </w:tcMar>
                  <w:hideMark/>
                </w:tcPr>
                <w:p w:rsidR="00FE0ED6" w:rsidRDefault="00FE0ED6">
                  <w:pPr>
                    <w:rPr>
                      <w:rFonts w:ascii="Tahoma" w:hAnsi="Tahoma" w:cs="Tahoma"/>
                      <w:color w:val="000000"/>
                      <w:sz w:val="19"/>
                      <w:szCs w:val="19"/>
                    </w:rPr>
                  </w:pPr>
                  <w:r>
                    <w:rPr>
                      <w:rFonts w:ascii="Tahoma" w:hAnsi="Tahoma" w:cs="Tahoma"/>
                      <w:color w:val="000000"/>
                      <w:sz w:val="19"/>
                      <w:szCs w:val="19"/>
                    </w:rPr>
                    <w:t>1</w:t>
                  </w:r>
                </w:p>
              </w:tc>
              <w:tc>
                <w:tcPr>
                  <w:tcW w:w="0" w:type="auto"/>
                  <w:tcBorders>
                    <w:top w:val="nil"/>
                    <w:left w:val="nil"/>
                    <w:bottom w:val="single" w:sz="8" w:space="0" w:color="000000"/>
                    <w:right w:val="single" w:sz="8" w:space="0" w:color="000000"/>
                  </w:tcBorders>
                  <w:tcMar>
                    <w:top w:w="113" w:type="dxa"/>
                    <w:left w:w="113" w:type="dxa"/>
                    <w:bottom w:w="113" w:type="dxa"/>
                    <w:right w:w="113" w:type="dxa"/>
                  </w:tcMar>
                  <w:hideMark/>
                </w:tcPr>
                <w:p w:rsidR="00FE0ED6" w:rsidRDefault="00FE0ED6">
                  <w:pPr>
                    <w:rPr>
                      <w:sz w:val="24"/>
                      <w:szCs w:val="24"/>
                    </w:rPr>
                  </w:pPr>
                  <w:r>
                    <w:t> </w:t>
                  </w:r>
                </w:p>
              </w:tc>
            </w:tr>
            <w:tr w:rsidR="00FE0ED6">
              <w:tc>
                <w:tcPr>
                  <w:tcW w:w="0" w:type="auto"/>
                  <w:tcBorders>
                    <w:top w:val="nil"/>
                    <w:left w:val="single" w:sz="8" w:space="0" w:color="000000"/>
                    <w:bottom w:val="single" w:sz="8" w:space="0" w:color="000000"/>
                    <w:right w:val="single" w:sz="8" w:space="0" w:color="000000"/>
                  </w:tcBorders>
                  <w:tcMar>
                    <w:top w:w="113" w:type="dxa"/>
                    <w:left w:w="113" w:type="dxa"/>
                    <w:bottom w:w="113" w:type="dxa"/>
                    <w:right w:w="113" w:type="dxa"/>
                  </w:tcMar>
                  <w:hideMark/>
                </w:tcPr>
                <w:p w:rsidR="00FE0ED6" w:rsidRDefault="00FE0ED6">
                  <w:pPr>
                    <w:rPr>
                      <w:rFonts w:ascii="Tahoma" w:hAnsi="Tahoma" w:cs="Tahoma"/>
                      <w:color w:val="000000"/>
                      <w:sz w:val="19"/>
                      <w:szCs w:val="19"/>
                    </w:rPr>
                  </w:pPr>
                  <w:r>
                    <w:rPr>
                      <w:rFonts w:ascii="Tahoma" w:hAnsi="Tahoma" w:cs="Tahoma"/>
                      <w:color w:val="000000"/>
                      <w:sz w:val="19"/>
                      <w:szCs w:val="19"/>
                    </w:rPr>
                    <w:t>Lugt</w:t>
                  </w:r>
                </w:p>
                <w:p w:rsidR="00FE0ED6" w:rsidRDefault="00FE0ED6">
                  <w:pPr>
                    <w:rPr>
                      <w:rFonts w:ascii="Tahoma" w:hAnsi="Tahoma" w:cs="Tahoma"/>
                      <w:color w:val="000000"/>
                      <w:sz w:val="19"/>
                      <w:szCs w:val="19"/>
                    </w:rPr>
                  </w:pPr>
                  <w:r>
                    <w:rPr>
                      <w:rFonts w:ascii="Tahoma" w:hAnsi="Tahoma" w:cs="Tahoma"/>
                      <w:color w:val="000000"/>
                      <w:sz w:val="19"/>
                      <w:szCs w:val="19"/>
                    </w:rPr>
                    <w:t>Smag</w:t>
                  </w:r>
                </w:p>
              </w:tc>
              <w:tc>
                <w:tcPr>
                  <w:tcW w:w="0" w:type="auto"/>
                  <w:tcBorders>
                    <w:top w:val="nil"/>
                    <w:left w:val="nil"/>
                    <w:bottom w:val="single" w:sz="8" w:space="0" w:color="000000"/>
                    <w:right w:val="single" w:sz="8" w:space="0" w:color="000000"/>
                  </w:tcBorders>
                  <w:tcMar>
                    <w:top w:w="113" w:type="dxa"/>
                    <w:left w:w="113" w:type="dxa"/>
                    <w:bottom w:w="113" w:type="dxa"/>
                    <w:right w:w="113" w:type="dxa"/>
                  </w:tcMar>
                  <w:hideMark/>
                </w:tcPr>
                <w:p w:rsidR="00FE0ED6" w:rsidRDefault="00FE0ED6">
                  <w:pPr>
                    <w:rPr>
                      <w:rFonts w:ascii="Tahoma" w:hAnsi="Tahoma" w:cs="Tahoma"/>
                      <w:color w:val="000000"/>
                      <w:sz w:val="19"/>
                      <w:szCs w:val="19"/>
                    </w:rPr>
                  </w:pPr>
                  <w:r>
                    <w:rPr>
                      <w:rFonts w:ascii="Tahoma" w:hAnsi="Tahoma" w:cs="Tahoma"/>
                      <w:color w:val="000000"/>
                      <w:sz w:val="19"/>
                      <w:szCs w:val="19"/>
                    </w:rPr>
                    <w:t>Subjektiv bedømmelse</w:t>
                  </w:r>
                </w:p>
              </w:tc>
              <w:tc>
                <w:tcPr>
                  <w:tcW w:w="0" w:type="auto"/>
                  <w:tcBorders>
                    <w:top w:val="nil"/>
                    <w:left w:val="nil"/>
                    <w:bottom w:val="single" w:sz="8" w:space="0" w:color="000000"/>
                    <w:right w:val="single" w:sz="8" w:space="0" w:color="000000"/>
                  </w:tcBorders>
                  <w:tcMar>
                    <w:top w:w="113" w:type="dxa"/>
                    <w:left w:w="113" w:type="dxa"/>
                    <w:bottom w:w="113" w:type="dxa"/>
                    <w:right w:w="113" w:type="dxa"/>
                  </w:tcMar>
                  <w:hideMark/>
                </w:tcPr>
                <w:p w:rsidR="00FE0ED6" w:rsidRDefault="00FE0ED6">
                  <w:pPr>
                    <w:rPr>
                      <w:sz w:val="24"/>
                      <w:szCs w:val="24"/>
                    </w:rPr>
                  </w:pPr>
                  <w:r>
                    <w:t> </w:t>
                  </w:r>
                </w:p>
              </w:tc>
              <w:tc>
                <w:tcPr>
                  <w:tcW w:w="0" w:type="auto"/>
                  <w:tcBorders>
                    <w:top w:val="nil"/>
                    <w:left w:val="nil"/>
                    <w:bottom w:val="single" w:sz="8" w:space="0" w:color="000000"/>
                    <w:right w:val="single" w:sz="8" w:space="0" w:color="000000"/>
                  </w:tcBorders>
                  <w:tcMar>
                    <w:top w:w="113" w:type="dxa"/>
                    <w:left w:w="113" w:type="dxa"/>
                    <w:bottom w:w="113" w:type="dxa"/>
                    <w:right w:w="113" w:type="dxa"/>
                  </w:tcMar>
                  <w:hideMark/>
                </w:tcPr>
                <w:p w:rsidR="00FE0ED6" w:rsidRDefault="00FE0ED6">
                  <w:pPr>
                    <w:rPr>
                      <w:rFonts w:ascii="Tahoma" w:hAnsi="Tahoma" w:cs="Tahoma"/>
                      <w:color w:val="000000"/>
                      <w:sz w:val="19"/>
                      <w:szCs w:val="19"/>
                    </w:rPr>
                  </w:pPr>
                  <w:r>
                    <w:rPr>
                      <w:rFonts w:ascii="Tahoma" w:hAnsi="Tahoma" w:cs="Tahoma"/>
                      <w:color w:val="000000"/>
                      <w:sz w:val="19"/>
                      <w:szCs w:val="19"/>
                    </w:rPr>
                    <w:t>Vandet må ikke have en afvigende smag og lugt, desinfektionsmidler undtaget.</w:t>
                  </w:r>
                </w:p>
              </w:tc>
            </w:tr>
            <w:tr w:rsidR="00FE0ED6">
              <w:trPr>
                <w:trHeight w:val="510"/>
              </w:trPr>
              <w:tc>
                <w:tcPr>
                  <w:tcW w:w="0" w:type="auto"/>
                  <w:tcBorders>
                    <w:top w:val="nil"/>
                    <w:left w:val="single" w:sz="8" w:space="0" w:color="000000"/>
                    <w:bottom w:val="single" w:sz="8" w:space="0" w:color="000000"/>
                    <w:right w:val="single" w:sz="8" w:space="0" w:color="000000"/>
                  </w:tcBorders>
                  <w:tcMar>
                    <w:top w:w="113" w:type="dxa"/>
                    <w:left w:w="113" w:type="dxa"/>
                    <w:bottom w:w="113" w:type="dxa"/>
                    <w:right w:w="113" w:type="dxa"/>
                  </w:tcMar>
                  <w:hideMark/>
                </w:tcPr>
                <w:p w:rsidR="00FE0ED6" w:rsidRDefault="00FE0ED6">
                  <w:pPr>
                    <w:rPr>
                      <w:rFonts w:ascii="Tahoma" w:hAnsi="Tahoma" w:cs="Tahoma"/>
                      <w:color w:val="000000"/>
                      <w:sz w:val="19"/>
                      <w:szCs w:val="19"/>
                    </w:rPr>
                  </w:pPr>
                  <w:r>
                    <w:rPr>
                      <w:rFonts w:ascii="Tahoma" w:hAnsi="Tahoma" w:cs="Tahoma"/>
                      <w:color w:val="000000"/>
                      <w:sz w:val="19"/>
                      <w:szCs w:val="19"/>
                    </w:rPr>
                    <w:t>Temperatur</w:t>
                  </w:r>
                </w:p>
              </w:tc>
              <w:tc>
                <w:tcPr>
                  <w:tcW w:w="0" w:type="auto"/>
                  <w:tcBorders>
                    <w:top w:val="nil"/>
                    <w:left w:val="nil"/>
                    <w:bottom w:val="single" w:sz="8" w:space="0" w:color="000000"/>
                    <w:right w:val="single" w:sz="8" w:space="0" w:color="000000"/>
                  </w:tcBorders>
                  <w:tcMar>
                    <w:top w:w="113" w:type="dxa"/>
                    <w:left w:w="113" w:type="dxa"/>
                    <w:bottom w:w="113" w:type="dxa"/>
                    <w:right w:w="113" w:type="dxa"/>
                  </w:tcMar>
                  <w:hideMark/>
                </w:tcPr>
                <w:p w:rsidR="00FE0ED6" w:rsidRDefault="00FE0ED6">
                  <w:pPr>
                    <w:rPr>
                      <w:rFonts w:ascii="Tahoma" w:hAnsi="Tahoma" w:cs="Tahoma"/>
                      <w:color w:val="000000"/>
                      <w:sz w:val="19"/>
                      <w:szCs w:val="19"/>
                    </w:rPr>
                  </w:pPr>
                  <w:r>
                    <w:rPr>
                      <w:rFonts w:ascii="Tahoma" w:hAnsi="Tahoma" w:cs="Tahoma"/>
                      <w:color w:val="000000"/>
                      <w:sz w:val="19"/>
                      <w:szCs w:val="19"/>
                    </w:rPr>
                    <w:t>ºC</w:t>
                  </w:r>
                </w:p>
              </w:tc>
              <w:tc>
                <w:tcPr>
                  <w:tcW w:w="0" w:type="auto"/>
                  <w:tcBorders>
                    <w:top w:val="nil"/>
                    <w:left w:val="nil"/>
                    <w:bottom w:val="single" w:sz="8" w:space="0" w:color="000000"/>
                    <w:right w:val="single" w:sz="8" w:space="0" w:color="000000"/>
                  </w:tcBorders>
                  <w:tcMar>
                    <w:top w:w="113" w:type="dxa"/>
                    <w:left w:w="113" w:type="dxa"/>
                    <w:bottom w:w="113" w:type="dxa"/>
                    <w:right w:w="113" w:type="dxa"/>
                  </w:tcMar>
                  <w:hideMark/>
                </w:tcPr>
                <w:p w:rsidR="00FE0ED6" w:rsidRDefault="00FE0ED6">
                  <w:pPr>
                    <w:rPr>
                      <w:sz w:val="24"/>
                      <w:szCs w:val="24"/>
                    </w:rPr>
                  </w:pPr>
                  <w:r>
                    <w:t> </w:t>
                  </w:r>
                </w:p>
              </w:tc>
              <w:tc>
                <w:tcPr>
                  <w:tcW w:w="0" w:type="auto"/>
                  <w:tcBorders>
                    <w:top w:val="nil"/>
                    <w:left w:val="nil"/>
                    <w:bottom w:val="single" w:sz="8" w:space="0" w:color="000000"/>
                    <w:right w:val="single" w:sz="8" w:space="0" w:color="000000"/>
                  </w:tcBorders>
                  <w:tcMar>
                    <w:top w:w="113" w:type="dxa"/>
                    <w:left w:w="113" w:type="dxa"/>
                    <w:bottom w:w="113" w:type="dxa"/>
                    <w:right w:w="113" w:type="dxa"/>
                  </w:tcMar>
                  <w:hideMark/>
                </w:tcPr>
                <w:p w:rsidR="00FE0ED6" w:rsidRDefault="00FE0ED6">
                  <w:pPr>
                    <w:rPr>
                      <w:rFonts w:ascii="Tahoma" w:hAnsi="Tahoma" w:cs="Tahoma"/>
                      <w:color w:val="000000"/>
                      <w:sz w:val="19"/>
                      <w:szCs w:val="19"/>
                    </w:rPr>
                  </w:pPr>
                  <w:r>
                    <w:rPr>
                      <w:rFonts w:ascii="Tahoma" w:hAnsi="Tahoma" w:cs="Tahoma"/>
                      <w:color w:val="000000"/>
                      <w:sz w:val="19"/>
                      <w:szCs w:val="19"/>
                    </w:rPr>
                    <w:t>Det bør tilstræbes, at vandet er højst 12 ºC ved taphanen.</w:t>
                  </w:r>
                </w:p>
              </w:tc>
            </w:tr>
            <w:tr w:rsidR="00FE0ED6">
              <w:tc>
                <w:tcPr>
                  <w:tcW w:w="0" w:type="auto"/>
                  <w:tcBorders>
                    <w:top w:val="nil"/>
                    <w:left w:val="single" w:sz="8" w:space="0" w:color="000000"/>
                    <w:bottom w:val="single" w:sz="8" w:space="0" w:color="000000"/>
                    <w:right w:val="single" w:sz="8" w:space="0" w:color="000000"/>
                  </w:tcBorders>
                  <w:tcMar>
                    <w:top w:w="113" w:type="dxa"/>
                    <w:left w:w="113" w:type="dxa"/>
                    <w:bottom w:w="113" w:type="dxa"/>
                    <w:right w:w="113" w:type="dxa"/>
                  </w:tcMar>
                  <w:hideMark/>
                </w:tcPr>
                <w:p w:rsidR="00FE0ED6" w:rsidRDefault="00FE0ED6">
                  <w:pPr>
                    <w:rPr>
                      <w:rFonts w:ascii="Tahoma" w:hAnsi="Tahoma" w:cs="Tahoma"/>
                      <w:color w:val="000000"/>
                      <w:sz w:val="19"/>
                      <w:szCs w:val="19"/>
                    </w:rPr>
                  </w:pPr>
                  <w:r>
                    <w:rPr>
                      <w:rFonts w:ascii="Tahoma" w:hAnsi="Tahoma" w:cs="Tahoma"/>
                      <w:color w:val="000000"/>
                      <w:sz w:val="19"/>
                      <w:szCs w:val="19"/>
                    </w:rPr>
                    <w:t>pH</w:t>
                  </w:r>
                </w:p>
              </w:tc>
              <w:tc>
                <w:tcPr>
                  <w:tcW w:w="0" w:type="auto"/>
                  <w:tcBorders>
                    <w:top w:val="nil"/>
                    <w:left w:val="nil"/>
                    <w:bottom w:val="single" w:sz="8" w:space="0" w:color="000000"/>
                    <w:right w:val="single" w:sz="8" w:space="0" w:color="000000"/>
                  </w:tcBorders>
                  <w:tcMar>
                    <w:top w:w="113" w:type="dxa"/>
                    <w:left w:w="113" w:type="dxa"/>
                    <w:bottom w:w="113" w:type="dxa"/>
                    <w:right w:w="113" w:type="dxa"/>
                  </w:tcMar>
                  <w:hideMark/>
                </w:tcPr>
                <w:p w:rsidR="00FE0ED6" w:rsidRDefault="00FE0ED6">
                  <w:pPr>
                    <w:rPr>
                      <w:rFonts w:ascii="Tahoma" w:hAnsi="Tahoma" w:cs="Tahoma"/>
                      <w:color w:val="000000"/>
                      <w:sz w:val="19"/>
                      <w:szCs w:val="19"/>
                    </w:rPr>
                  </w:pPr>
                  <w:r>
                    <w:rPr>
                      <w:rFonts w:ascii="Tahoma" w:hAnsi="Tahoma" w:cs="Tahoma"/>
                      <w:color w:val="000000"/>
                      <w:sz w:val="19"/>
                      <w:szCs w:val="19"/>
                    </w:rPr>
                    <w:t>pH-enhed</w:t>
                  </w:r>
                </w:p>
              </w:tc>
              <w:tc>
                <w:tcPr>
                  <w:tcW w:w="0" w:type="auto"/>
                  <w:tcBorders>
                    <w:top w:val="nil"/>
                    <w:left w:val="nil"/>
                    <w:bottom w:val="single" w:sz="8" w:space="0" w:color="000000"/>
                    <w:right w:val="single" w:sz="8" w:space="0" w:color="000000"/>
                  </w:tcBorders>
                  <w:tcMar>
                    <w:top w:w="113" w:type="dxa"/>
                    <w:left w:w="113" w:type="dxa"/>
                    <w:bottom w:w="113" w:type="dxa"/>
                    <w:right w:w="113" w:type="dxa"/>
                  </w:tcMar>
                  <w:hideMark/>
                </w:tcPr>
                <w:p w:rsidR="00FE0ED6" w:rsidRDefault="00FE0ED6">
                  <w:pPr>
                    <w:rPr>
                      <w:rFonts w:ascii="Tahoma" w:hAnsi="Tahoma" w:cs="Tahoma"/>
                      <w:color w:val="000000"/>
                      <w:sz w:val="19"/>
                      <w:szCs w:val="19"/>
                    </w:rPr>
                  </w:pPr>
                  <w:r>
                    <w:rPr>
                      <w:rFonts w:ascii="Tahoma" w:hAnsi="Tahoma" w:cs="Tahoma"/>
                      <w:color w:val="000000"/>
                      <w:sz w:val="19"/>
                      <w:szCs w:val="19"/>
                    </w:rPr>
                    <w:t>7,0 – 8,5</w:t>
                  </w:r>
                </w:p>
              </w:tc>
              <w:tc>
                <w:tcPr>
                  <w:tcW w:w="0" w:type="auto"/>
                  <w:tcBorders>
                    <w:top w:val="nil"/>
                    <w:left w:val="nil"/>
                    <w:bottom w:val="single" w:sz="8" w:space="0" w:color="000000"/>
                    <w:right w:val="single" w:sz="8" w:space="0" w:color="000000"/>
                  </w:tcBorders>
                  <w:tcMar>
                    <w:top w:w="113" w:type="dxa"/>
                    <w:left w:w="113" w:type="dxa"/>
                    <w:bottom w:w="113" w:type="dxa"/>
                    <w:right w:w="113" w:type="dxa"/>
                  </w:tcMar>
                  <w:hideMark/>
                </w:tcPr>
                <w:p w:rsidR="00FE0ED6" w:rsidRDefault="00FE0ED6">
                  <w:pPr>
                    <w:rPr>
                      <w:rFonts w:ascii="Tahoma" w:hAnsi="Tahoma" w:cs="Tahoma"/>
                      <w:color w:val="000000"/>
                      <w:sz w:val="19"/>
                      <w:szCs w:val="19"/>
                    </w:rPr>
                  </w:pPr>
                  <w:r>
                    <w:rPr>
                      <w:rFonts w:ascii="Tahoma" w:hAnsi="Tahoma" w:cs="Tahoma"/>
                      <w:color w:val="000000"/>
                      <w:sz w:val="19"/>
                      <w:szCs w:val="19"/>
                    </w:rPr>
                    <w:t>Vandet må ikke være kalkaggressivt.</w:t>
                  </w:r>
                </w:p>
              </w:tc>
            </w:tr>
            <w:tr w:rsidR="00FE0ED6">
              <w:tc>
                <w:tcPr>
                  <w:tcW w:w="0" w:type="auto"/>
                  <w:tcBorders>
                    <w:top w:val="nil"/>
                    <w:left w:val="single" w:sz="8" w:space="0" w:color="000000"/>
                    <w:bottom w:val="single" w:sz="8" w:space="0" w:color="000000"/>
                    <w:right w:val="single" w:sz="8" w:space="0" w:color="000000"/>
                  </w:tcBorders>
                  <w:tcMar>
                    <w:top w:w="113" w:type="dxa"/>
                    <w:left w:w="113" w:type="dxa"/>
                    <w:bottom w:w="113" w:type="dxa"/>
                    <w:right w:w="113" w:type="dxa"/>
                  </w:tcMar>
                  <w:hideMark/>
                </w:tcPr>
                <w:p w:rsidR="00FE0ED6" w:rsidRDefault="00FE0ED6">
                  <w:pPr>
                    <w:rPr>
                      <w:rFonts w:ascii="Tahoma" w:hAnsi="Tahoma" w:cs="Tahoma"/>
                      <w:color w:val="000000"/>
                      <w:sz w:val="19"/>
                      <w:szCs w:val="19"/>
                    </w:rPr>
                  </w:pPr>
                  <w:r>
                    <w:rPr>
                      <w:rFonts w:ascii="Tahoma" w:hAnsi="Tahoma" w:cs="Tahoma"/>
                      <w:color w:val="000000"/>
                      <w:sz w:val="19"/>
                      <w:szCs w:val="19"/>
                    </w:rPr>
                    <w:t>Ledningsevne</w:t>
                  </w:r>
                </w:p>
              </w:tc>
              <w:tc>
                <w:tcPr>
                  <w:tcW w:w="0" w:type="auto"/>
                  <w:tcBorders>
                    <w:top w:val="nil"/>
                    <w:left w:val="nil"/>
                    <w:bottom w:val="single" w:sz="8" w:space="0" w:color="000000"/>
                    <w:right w:val="single" w:sz="8" w:space="0" w:color="000000"/>
                  </w:tcBorders>
                  <w:tcMar>
                    <w:top w:w="113" w:type="dxa"/>
                    <w:left w:w="113" w:type="dxa"/>
                    <w:bottom w:w="113" w:type="dxa"/>
                    <w:right w:w="113" w:type="dxa"/>
                  </w:tcMar>
                  <w:hideMark/>
                </w:tcPr>
                <w:p w:rsidR="00FE0ED6" w:rsidRDefault="00FE0ED6">
                  <w:pPr>
                    <w:rPr>
                      <w:rFonts w:ascii="Tahoma" w:hAnsi="Tahoma" w:cs="Tahoma"/>
                      <w:color w:val="000000"/>
                      <w:sz w:val="19"/>
                      <w:szCs w:val="19"/>
                    </w:rPr>
                  </w:pPr>
                  <w:r>
                    <w:rPr>
                      <w:rFonts w:ascii="Tahoma" w:hAnsi="Tahoma" w:cs="Tahoma"/>
                      <w:color w:val="000000"/>
                      <w:sz w:val="19"/>
                      <w:szCs w:val="19"/>
                    </w:rPr>
                    <w:t>µS/cm</w:t>
                  </w:r>
                </w:p>
              </w:tc>
              <w:tc>
                <w:tcPr>
                  <w:tcW w:w="0" w:type="auto"/>
                  <w:tcBorders>
                    <w:top w:val="nil"/>
                    <w:left w:val="nil"/>
                    <w:bottom w:val="single" w:sz="8" w:space="0" w:color="000000"/>
                    <w:right w:val="single" w:sz="8" w:space="0" w:color="000000"/>
                  </w:tcBorders>
                  <w:tcMar>
                    <w:top w:w="113" w:type="dxa"/>
                    <w:left w:w="113" w:type="dxa"/>
                    <w:bottom w:w="113" w:type="dxa"/>
                    <w:right w:w="113" w:type="dxa"/>
                  </w:tcMar>
                  <w:hideMark/>
                </w:tcPr>
                <w:p w:rsidR="00FE0ED6" w:rsidRDefault="00FE0ED6">
                  <w:pPr>
                    <w:rPr>
                      <w:rFonts w:ascii="Tahoma" w:hAnsi="Tahoma" w:cs="Tahoma"/>
                      <w:color w:val="000000"/>
                      <w:sz w:val="19"/>
                      <w:szCs w:val="19"/>
                    </w:rPr>
                  </w:pPr>
                  <w:r>
                    <w:rPr>
                      <w:rFonts w:ascii="Tahoma" w:hAnsi="Tahoma" w:cs="Tahoma"/>
                      <w:color w:val="000000"/>
                      <w:sz w:val="19"/>
                      <w:szCs w:val="19"/>
                    </w:rPr>
                    <w:t>2.500</w:t>
                  </w:r>
                </w:p>
                <w:p w:rsidR="00FE0ED6" w:rsidRDefault="00FE0ED6">
                  <w:pPr>
                    <w:rPr>
                      <w:rFonts w:ascii="Tahoma" w:hAnsi="Tahoma" w:cs="Tahoma"/>
                      <w:color w:val="000000"/>
                      <w:sz w:val="19"/>
                      <w:szCs w:val="19"/>
                    </w:rPr>
                  </w:pPr>
                  <w:r>
                    <w:rPr>
                      <w:rFonts w:ascii="Tahoma" w:hAnsi="Tahoma" w:cs="Tahoma"/>
                      <w:color w:val="000000"/>
                      <w:sz w:val="19"/>
                      <w:szCs w:val="19"/>
                    </w:rPr>
                    <w:t>ved 20˚C</w:t>
                  </w:r>
                </w:p>
              </w:tc>
              <w:tc>
                <w:tcPr>
                  <w:tcW w:w="0" w:type="auto"/>
                  <w:tcBorders>
                    <w:top w:val="nil"/>
                    <w:left w:val="nil"/>
                    <w:bottom w:val="single" w:sz="8" w:space="0" w:color="000000"/>
                    <w:right w:val="single" w:sz="8" w:space="0" w:color="000000"/>
                  </w:tcBorders>
                  <w:tcMar>
                    <w:top w:w="113" w:type="dxa"/>
                    <w:left w:w="113" w:type="dxa"/>
                    <w:bottom w:w="113" w:type="dxa"/>
                    <w:right w:w="113" w:type="dxa"/>
                  </w:tcMar>
                  <w:hideMark/>
                </w:tcPr>
                <w:p w:rsidR="00FE0ED6" w:rsidRDefault="00FE0ED6">
                  <w:pPr>
                    <w:rPr>
                      <w:rFonts w:ascii="Tahoma" w:hAnsi="Tahoma" w:cs="Tahoma"/>
                      <w:color w:val="000000"/>
                      <w:sz w:val="19"/>
                      <w:szCs w:val="19"/>
                    </w:rPr>
                  </w:pPr>
                  <w:r>
                    <w:rPr>
                      <w:rFonts w:ascii="Tahoma" w:hAnsi="Tahoma" w:cs="Tahoma"/>
                      <w:color w:val="000000"/>
                      <w:sz w:val="19"/>
                      <w:szCs w:val="19"/>
                    </w:rPr>
                    <w:t>Vandet må ikke være aggressivt.</w:t>
                  </w:r>
                </w:p>
                <w:p w:rsidR="00FE0ED6" w:rsidRDefault="00FE0ED6">
                  <w:pPr>
                    <w:rPr>
                      <w:rFonts w:ascii="Tahoma" w:hAnsi="Tahoma" w:cs="Tahoma"/>
                      <w:color w:val="000000"/>
                      <w:sz w:val="19"/>
                      <w:szCs w:val="19"/>
                    </w:rPr>
                  </w:pPr>
                  <w:r>
                    <w:rPr>
                      <w:rFonts w:ascii="Tahoma" w:hAnsi="Tahoma" w:cs="Tahoma"/>
                      <w:color w:val="000000"/>
                      <w:sz w:val="19"/>
                      <w:szCs w:val="19"/>
                    </w:rPr>
                    <w:t>Vandets ledningsevne bør som minimum være 300 µS/cm ved 25 °C.</w:t>
                  </w:r>
                </w:p>
              </w:tc>
            </w:tr>
            <w:tr w:rsidR="00FE0ED6">
              <w:tc>
                <w:tcPr>
                  <w:tcW w:w="0" w:type="auto"/>
                  <w:tcBorders>
                    <w:top w:val="nil"/>
                    <w:left w:val="single" w:sz="8" w:space="0" w:color="000000"/>
                    <w:bottom w:val="single" w:sz="8" w:space="0" w:color="000000"/>
                    <w:right w:val="single" w:sz="8" w:space="0" w:color="000000"/>
                  </w:tcBorders>
                  <w:tcMar>
                    <w:top w:w="113" w:type="dxa"/>
                    <w:left w:w="113" w:type="dxa"/>
                    <w:bottom w:w="113" w:type="dxa"/>
                    <w:right w:w="113" w:type="dxa"/>
                  </w:tcMar>
                  <w:hideMark/>
                </w:tcPr>
                <w:p w:rsidR="00FE0ED6" w:rsidRDefault="00FE0ED6">
                  <w:pPr>
                    <w:rPr>
                      <w:rFonts w:ascii="Tahoma" w:hAnsi="Tahoma" w:cs="Tahoma"/>
                      <w:color w:val="000000"/>
                      <w:sz w:val="19"/>
                      <w:szCs w:val="19"/>
                    </w:rPr>
                  </w:pPr>
                  <w:r>
                    <w:rPr>
                      <w:rFonts w:ascii="Tahoma" w:hAnsi="Tahoma" w:cs="Tahoma"/>
                      <w:color w:val="000000"/>
                      <w:sz w:val="19"/>
                      <w:szCs w:val="19"/>
                    </w:rPr>
                    <w:t>NVOC (C)</w:t>
                  </w:r>
                </w:p>
              </w:tc>
              <w:tc>
                <w:tcPr>
                  <w:tcW w:w="0" w:type="auto"/>
                  <w:tcBorders>
                    <w:top w:val="nil"/>
                    <w:left w:val="nil"/>
                    <w:bottom w:val="single" w:sz="8" w:space="0" w:color="000000"/>
                    <w:right w:val="single" w:sz="8" w:space="0" w:color="000000"/>
                  </w:tcBorders>
                  <w:tcMar>
                    <w:top w:w="113" w:type="dxa"/>
                    <w:left w:w="113" w:type="dxa"/>
                    <w:bottom w:w="113" w:type="dxa"/>
                    <w:right w:w="113" w:type="dxa"/>
                  </w:tcMar>
                  <w:hideMark/>
                </w:tcPr>
                <w:p w:rsidR="00FE0ED6" w:rsidRDefault="00FE0ED6">
                  <w:pPr>
                    <w:rPr>
                      <w:rFonts w:ascii="Tahoma" w:hAnsi="Tahoma" w:cs="Tahoma"/>
                      <w:color w:val="000000"/>
                      <w:sz w:val="19"/>
                      <w:szCs w:val="19"/>
                    </w:rPr>
                  </w:pPr>
                  <w:r>
                    <w:rPr>
                      <w:rFonts w:ascii="Tahoma" w:hAnsi="Tahoma" w:cs="Tahoma"/>
                      <w:color w:val="000000"/>
                      <w:sz w:val="19"/>
                      <w:szCs w:val="19"/>
                    </w:rPr>
                    <w:t>mg/L</w:t>
                  </w:r>
                </w:p>
              </w:tc>
              <w:tc>
                <w:tcPr>
                  <w:tcW w:w="0" w:type="auto"/>
                  <w:tcBorders>
                    <w:top w:val="nil"/>
                    <w:left w:val="nil"/>
                    <w:bottom w:val="single" w:sz="8" w:space="0" w:color="000000"/>
                    <w:right w:val="single" w:sz="8" w:space="0" w:color="000000"/>
                  </w:tcBorders>
                  <w:tcMar>
                    <w:top w:w="113" w:type="dxa"/>
                    <w:left w:w="113" w:type="dxa"/>
                    <w:bottom w:w="113" w:type="dxa"/>
                    <w:right w:w="113" w:type="dxa"/>
                  </w:tcMar>
                  <w:hideMark/>
                </w:tcPr>
                <w:p w:rsidR="00FE0ED6" w:rsidRDefault="00FE0ED6">
                  <w:pPr>
                    <w:rPr>
                      <w:rFonts w:ascii="Tahoma" w:hAnsi="Tahoma" w:cs="Tahoma"/>
                      <w:color w:val="000000"/>
                      <w:sz w:val="19"/>
                      <w:szCs w:val="19"/>
                    </w:rPr>
                  </w:pPr>
                  <w:r>
                    <w:rPr>
                      <w:rFonts w:ascii="Tahoma" w:hAnsi="Tahoma" w:cs="Tahoma"/>
                      <w:color w:val="000000"/>
                      <w:sz w:val="19"/>
                      <w:szCs w:val="19"/>
                    </w:rPr>
                    <w:t>4</w:t>
                  </w:r>
                </w:p>
              </w:tc>
              <w:tc>
                <w:tcPr>
                  <w:tcW w:w="0" w:type="auto"/>
                  <w:tcBorders>
                    <w:top w:val="nil"/>
                    <w:left w:val="nil"/>
                    <w:bottom w:val="single" w:sz="8" w:space="0" w:color="000000"/>
                    <w:right w:val="single" w:sz="8" w:space="0" w:color="000000"/>
                  </w:tcBorders>
                  <w:tcMar>
                    <w:top w:w="113" w:type="dxa"/>
                    <w:left w:w="113" w:type="dxa"/>
                    <w:bottom w:w="113" w:type="dxa"/>
                    <w:right w:w="113" w:type="dxa"/>
                  </w:tcMar>
                  <w:hideMark/>
                </w:tcPr>
                <w:p w:rsidR="00FE0ED6" w:rsidRDefault="00FE0ED6">
                  <w:pPr>
                    <w:rPr>
                      <w:sz w:val="24"/>
                      <w:szCs w:val="24"/>
                    </w:rPr>
                  </w:pPr>
                  <w:r>
                    <w:t> </w:t>
                  </w:r>
                </w:p>
              </w:tc>
            </w:tr>
            <w:tr w:rsidR="00FE0ED6">
              <w:tc>
                <w:tcPr>
                  <w:tcW w:w="0" w:type="auto"/>
                  <w:tcBorders>
                    <w:top w:val="nil"/>
                    <w:left w:val="single" w:sz="8" w:space="0" w:color="000000"/>
                    <w:bottom w:val="single" w:sz="8" w:space="0" w:color="000000"/>
                    <w:right w:val="single" w:sz="8" w:space="0" w:color="000000"/>
                  </w:tcBorders>
                  <w:tcMar>
                    <w:top w:w="113" w:type="dxa"/>
                    <w:left w:w="113" w:type="dxa"/>
                    <w:bottom w:w="113" w:type="dxa"/>
                    <w:right w:w="113" w:type="dxa"/>
                  </w:tcMar>
                  <w:hideMark/>
                </w:tcPr>
                <w:p w:rsidR="00FE0ED6" w:rsidRDefault="00FE0ED6">
                  <w:pPr>
                    <w:rPr>
                      <w:rFonts w:ascii="Tahoma" w:hAnsi="Tahoma" w:cs="Tahoma"/>
                      <w:color w:val="000000"/>
                      <w:sz w:val="19"/>
                      <w:szCs w:val="19"/>
                    </w:rPr>
                  </w:pPr>
                  <w:r>
                    <w:rPr>
                      <w:rFonts w:ascii="Tahoma" w:hAnsi="Tahoma" w:cs="Tahoma"/>
                      <w:color w:val="000000"/>
                      <w:sz w:val="19"/>
                      <w:szCs w:val="19"/>
                    </w:rPr>
                    <w:t>Natrium (Na), total</w:t>
                  </w:r>
                </w:p>
              </w:tc>
              <w:tc>
                <w:tcPr>
                  <w:tcW w:w="0" w:type="auto"/>
                  <w:tcBorders>
                    <w:top w:val="nil"/>
                    <w:left w:val="nil"/>
                    <w:bottom w:val="single" w:sz="8" w:space="0" w:color="000000"/>
                    <w:right w:val="single" w:sz="8" w:space="0" w:color="000000"/>
                  </w:tcBorders>
                  <w:tcMar>
                    <w:top w:w="113" w:type="dxa"/>
                    <w:left w:w="113" w:type="dxa"/>
                    <w:bottom w:w="113" w:type="dxa"/>
                    <w:right w:w="113" w:type="dxa"/>
                  </w:tcMar>
                  <w:hideMark/>
                </w:tcPr>
                <w:p w:rsidR="00FE0ED6" w:rsidRDefault="00FE0ED6">
                  <w:pPr>
                    <w:rPr>
                      <w:rFonts w:ascii="Tahoma" w:hAnsi="Tahoma" w:cs="Tahoma"/>
                      <w:color w:val="000000"/>
                      <w:sz w:val="19"/>
                      <w:szCs w:val="19"/>
                    </w:rPr>
                  </w:pPr>
                  <w:r>
                    <w:rPr>
                      <w:rFonts w:ascii="Tahoma" w:hAnsi="Tahoma" w:cs="Tahoma"/>
                      <w:color w:val="000000"/>
                      <w:sz w:val="19"/>
                      <w:szCs w:val="19"/>
                    </w:rPr>
                    <w:t>mg/L</w:t>
                  </w:r>
                </w:p>
              </w:tc>
              <w:tc>
                <w:tcPr>
                  <w:tcW w:w="0" w:type="auto"/>
                  <w:tcBorders>
                    <w:top w:val="nil"/>
                    <w:left w:val="nil"/>
                    <w:bottom w:val="single" w:sz="8" w:space="0" w:color="000000"/>
                    <w:right w:val="single" w:sz="8" w:space="0" w:color="000000"/>
                  </w:tcBorders>
                  <w:tcMar>
                    <w:top w:w="113" w:type="dxa"/>
                    <w:left w:w="113" w:type="dxa"/>
                    <w:bottom w:w="113" w:type="dxa"/>
                    <w:right w:w="113" w:type="dxa"/>
                  </w:tcMar>
                  <w:hideMark/>
                </w:tcPr>
                <w:p w:rsidR="00FE0ED6" w:rsidRDefault="00FE0ED6">
                  <w:pPr>
                    <w:rPr>
                      <w:rFonts w:ascii="Tahoma" w:hAnsi="Tahoma" w:cs="Tahoma"/>
                      <w:color w:val="000000"/>
                      <w:sz w:val="19"/>
                      <w:szCs w:val="19"/>
                    </w:rPr>
                  </w:pPr>
                  <w:r>
                    <w:rPr>
                      <w:rFonts w:ascii="Tahoma" w:hAnsi="Tahoma" w:cs="Tahoma"/>
                      <w:color w:val="000000"/>
                      <w:sz w:val="19"/>
                      <w:szCs w:val="19"/>
                    </w:rPr>
                    <w:t>175</w:t>
                  </w:r>
                </w:p>
              </w:tc>
              <w:tc>
                <w:tcPr>
                  <w:tcW w:w="0" w:type="auto"/>
                  <w:tcBorders>
                    <w:top w:val="nil"/>
                    <w:left w:val="nil"/>
                    <w:bottom w:val="single" w:sz="8" w:space="0" w:color="000000"/>
                    <w:right w:val="single" w:sz="8" w:space="0" w:color="000000"/>
                  </w:tcBorders>
                  <w:tcMar>
                    <w:top w:w="113" w:type="dxa"/>
                    <w:left w:w="113" w:type="dxa"/>
                    <w:bottom w:w="113" w:type="dxa"/>
                    <w:right w:w="113" w:type="dxa"/>
                  </w:tcMar>
                  <w:hideMark/>
                </w:tcPr>
                <w:p w:rsidR="00FE0ED6" w:rsidRDefault="00FE0ED6">
                  <w:pPr>
                    <w:rPr>
                      <w:sz w:val="24"/>
                      <w:szCs w:val="24"/>
                    </w:rPr>
                  </w:pPr>
                  <w:r>
                    <w:t> </w:t>
                  </w:r>
                </w:p>
              </w:tc>
            </w:tr>
            <w:tr w:rsidR="00FE0ED6">
              <w:tc>
                <w:tcPr>
                  <w:tcW w:w="0" w:type="auto"/>
                  <w:tcBorders>
                    <w:top w:val="nil"/>
                    <w:left w:val="single" w:sz="8" w:space="0" w:color="000000"/>
                    <w:bottom w:val="single" w:sz="8" w:space="0" w:color="000000"/>
                    <w:right w:val="single" w:sz="8" w:space="0" w:color="000000"/>
                  </w:tcBorders>
                  <w:tcMar>
                    <w:top w:w="113" w:type="dxa"/>
                    <w:left w:w="113" w:type="dxa"/>
                    <w:bottom w:w="113" w:type="dxa"/>
                    <w:right w:w="113" w:type="dxa"/>
                  </w:tcMar>
                  <w:hideMark/>
                </w:tcPr>
                <w:p w:rsidR="00FE0ED6" w:rsidRDefault="00FE0ED6">
                  <w:pPr>
                    <w:rPr>
                      <w:rFonts w:ascii="Tahoma" w:hAnsi="Tahoma" w:cs="Tahoma"/>
                      <w:color w:val="000000"/>
                      <w:sz w:val="19"/>
                      <w:szCs w:val="19"/>
                    </w:rPr>
                  </w:pPr>
                  <w:r>
                    <w:rPr>
                      <w:rFonts w:ascii="Tahoma" w:hAnsi="Tahoma" w:cs="Tahoma"/>
                      <w:color w:val="000000"/>
                      <w:sz w:val="19"/>
                      <w:szCs w:val="19"/>
                    </w:rPr>
                    <w:t>Ammonium (NH</w:t>
                  </w:r>
                  <w:r>
                    <w:rPr>
                      <w:rStyle w:val="subscript"/>
                      <w:rFonts w:ascii="Tahoma" w:hAnsi="Tahoma" w:cs="Tahoma"/>
                      <w:color w:val="000000"/>
                      <w:sz w:val="14"/>
                      <w:szCs w:val="14"/>
                      <w:vertAlign w:val="subscript"/>
                    </w:rPr>
                    <w:t>4</w:t>
                  </w:r>
                  <w:r>
                    <w:rPr>
                      <w:rStyle w:val="superscript"/>
                      <w:rFonts w:ascii="Tahoma" w:hAnsi="Tahoma" w:cs="Tahoma"/>
                      <w:color w:val="000000"/>
                      <w:sz w:val="14"/>
                      <w:szCs w:val="14"/>
                      <w:vertAlign w:val="superscript"/>
                    </w:rPr>
                    <w:t>+</w:t>
                  </w:r>
                  <w:r>
                    <w:rPr>
                      <w:rFonts w:ascii="Tahoma" w:hAnsi="Tahoma" w:cs="Tahoma"/>
                      <w:color w:val="000000"/>
                      <w:sz w:val="19"/>
                      <w:szCs w:val="19"/>
                    </w:rPr>
                    <w:t>)</w:t>
                  </w:r>
                </w:p>
              </w:tc>
              <w:tc>
                <w:tcPr>
                  <w:tcW w:w="0" w:type="auto"/>
                  <w:tcBorders>
                    <w:top w:val="nil"/>
                    <w:left w:val="nil"/>
                    <w:bottom w:val="single" w:sz="8" w:space="0" w:color="000000"/>
                    <w:right w:val="single" w:sz="8" w:space="0" w:color="000000"/>
                  </w:tcBorders>
                  <w:tcMar>
                    <w:top w:w="113" w:type="dxa"/>
                    <w:left w:w="113" w:type="dxa"/>
                    <w:bottom w:w="113" w:type="dxa"/>
                    <w:right w:w="113" w:type="dxa"/>
                  </w:tcMar>
                  <w:hideMark/>
                </w:tcPr>
                <w:p w:rsidR="00FE0ED6" w:rsidRDefault="00FE0ED6">
                  <w:pPr>
                    <w:rPr>
                      <w:rFonts w:ascii="Tahoma" w:hAnsi="Tahoma" w:cs="Tahoma"/>
                      <w:color w:val="000000"/>
                      <w:sz w:val="19"/>
                      <w:szCs w:val="19"/>
                    </w:rPr>
                  </w:pPr>
                  <w:r>
                    <w:rPr>
                      <w:rFonts w:ascii="Tahoma" w:hAnsi="Tahoma" w:cs="Tahoma"/>
                      <w:color w:val="000000"/>
                      <w:sz w:val="19"/>
                      <w:szCs w:val="19"/>
                    </w:rPr>
                    <w:t>mg/L</w:t>
                  </w:r>
                </w:p>
              </w:tc>
              <w:tc>
                <w:tcPr>
                  <w:tcW w:w="0" w:type="auto"/>
                  <w:tcBorders>
                    <w:top w:val="nil"/>
                    <w:left w:val="nil"/>
                    <w:bottom w:val="single" w:sz="8" w:space="0" w:color="000000"/>
                    <w:right w:val="single" w:sz="8" w:space="0" w:color="000000"/>
                  </w:tcBorders>
                  <w:tcMar>
                    <w:top w:w="113" w:type="dxa"/>
                    <w:left w:w="113" w:type="dxa"/>
                    <w:bottom w:w="113" w:type="dxa"/>
                    <w:right w:w="113" w:type="dxa"/>
                  </w:tcMar>
                  <w:hideMark/>
                </w:tcPr>
                <w:p w:rsidR="00FE0ED6" w:rsidRDefault="00FE0ED6">
                  <w:pPr>
                    <w:rPr>
                      <w:rFonts w:ascii="Tahoma" w:hAnsi="Tahoma" w:cs="Tahoma"/>
                      <w:color w:val="000000"/>
                      <w:sz w:val="19"/>
                      <w:szCs w:val="19"/>
                    </w:rPr>
                  </w:pPr>
                  <w:r>
                    <w:rPr>
                      <w:rFonts w:ascii="Tahoma" w:hAnsi="Tahoma" w:cs="Tahoma"/>
                      <w:color w:val="000000"/>
                      <w:sz w:val="19"/>
                      <w:szCs w:val="19"/>
                    </w:rPr>
                    <w:t>0,05</w:t>
                  </w:r>
                </w:p>
              </w:tc>
              <w:tc>
                <w:tcPr>
                  <w:tcW w:w="0" w:type="auto"/>
                  <w:tcBorders>
                    <w:top w:val="nil"/>
                    <w:left w:val="nil"/>
                    <w:bottom w:val="single" w:sz="8" w:space="0" w:color="000000"/>
                    <w:right w:val="single" w:sz="8" w:space="0" w:color="000000"/>
                  </w:tcBorders>
                  <w:tcMar>
                    <w:top w:w="113" w:type="dxa"/>
                    <w:left w:w="113" w:type="dxa"/>
                    <w:bottom w:w="113" w:type="dxa"/>
                    <w:right w:w="113" w:type="dxa"/>
                  </w:tcMar>
                  <w:hideMark/>
                </w:tcPr>
                <w:p w:rsidR="00FE0ED6" w:rsidRDefault="00FE0ED6">
                  <w:pPr>
                    <w:rPr>
                      <w:rFonts w:ascii="Tahoma" w:hAnsi="Tahoma" w:cs="Tahoma"/>
                      <w:color w:val="000000"/>
                      <w:sz w:val="19"/>
                      <w:szCs w:val="19"/>
                    </w:rPr>
                  </w:pPr>
                  <w:r>
                    <w:rPr>
                      <w:rFonts w:ascii="Tahoma" w:hAnsi="Tahoma" w:cs="Tahoma"/>
                      <w:color w:val="000000"/>
                      <w:sz w:val="19"/>
                      <w:szCs w:val="19"/>
                    </w:rPr>
                    <w:t>Ved desinfektion med chloramin kan accepteres en højere værdi dog mindre end 0,20 mg/L.</w:t>
                  </w:r>
                </w:p>
                <w:p w:rsidR="00FE0ED6" w:rsidRDefault="00FE0ED6">
                  <w:pPr>
                    <w:rPr>
                      <w:rFonts w:ascii="Tahoma" w:hAnsi="Tahoma" w:cs="Tahoma"/>
                      <w:color w:val="000000"/>
                      <w:sz w:val="19"/>
                      <w:szCs w:val="19"/>
                    </w:rPr>
                  </w:pPr>
                  <w:r>
                    <w:rPr>
                      <w:rFonts w:ascii="Tahoma" w:hAnsi="Tahoma" w:cs="Tahoma"/>
                      <w:color w:val="000000"/>
                      <w:sz w:val="19"/>
                      <w:szCs w:val="19"/>
                    </w:rPr>
                    <w:t>Ammoniumindhold op til 0,50 mg/L kan accepteres, når drikkevandet ikke filtreres på vandværket, forudsat at det kan dokumenteres, at kvalitetskravet for nitrit ved forbrugers taphane er overholdt.</w:t>
                  </w:r>
                </w:p>
                <w:p w:rsidR="00FE0ED6" w:rsidRDefault="00FE0ED6">
                  <w:pPr>
                    <w:rPr>
                      <w:rFonts w:ascii="Tahoma" w:hAnsi="Tahoma" w:cs="Tahoma"/>
                      <w:color w:val="000000"/>
                      <w:sz w:val="19"/>
                      <w:szCs w:val="19"/>
                    </w:rPr>
                  </w:pPr>
                  <w:r>
                    <w:rPr>
                      <w:rFonts w:ascii="Tahoma" w:hAnsi="Tahoma" w:cs="Tahoma"/>
                      <w:color w:val="000000"/>
                      <w:sz w:val="19"/>
                      <w:szCs w:val="19"/>
                    </w:rPr>
                    <w:t xml:space="preserve">Overskridelser af kvalitetskravet gældende ved taphane som følge af fornyelse af filtermaterialer kan forekomme, men bør indskrænkes mest muligt og må </w:t>
                  </w:r>
                  <w:r>
                    <w:rPr>
                      <w:rFonts w:ascii="Tahoma" w:hAnsi="Tahoma" w:cs="Tahoma"/>
                      <w:color w:val="000000"/>
                      <w:sz w:val="19"/>
                      <w:szCs w:val="19"/>
                    </w:rPr>
                    <w:lastRenderedPageBreak/>
                    <w:t>ikke overstige 0,50 mg/l.</w:t>
                  </w:r>
                </w:p>
              </w:tc>
            </w:tr>
            <w:tr w:rsidR="00FE0ED6">
              <w:tc>
                <w:tcPr>
                  <w:tcW w:w="0" w:type="auto"/>
                  <w:tcBorders>
                    <w:top w:val="nil"/>
                    <w:left w:val="single" w:sz="8" w:space="0" w:color="000000"/>
                    <w:bottom w:val="single" w:sz="8" w:space="0" w:color="000000"/>
                    <w:right w:val="single" w:sz="8" w:space="0" w:color="000000"/>
                  </w:tcBorders>
                  <w:tcMar>
                    <w:top w:w="113" w:type="dxa"/>
                    <w:left w:w="113" w:type="dxa"/>
                    <w:bottom w:w="113" w:type="dxa"/>
                    <w:right w:w="113" w:type="dxa"/>
                  </w:tcMar>
                  <w:hideMark/>
                </w:tcPr>
                <w:p w:rsidR="00FE0ED6" w:rsidRDefault="00FE0ED6">
                  <w:pPr>
                    <w:rPr>
                      <w:rFonts w:ascii="Tahoma" w:hAnsi="Tahoma" w:cs="Tahoma"/>
                      <w:color w:val="000000"/>
                      <w:sz w:val="19"/>
                      <w:szCs w:val="19"/>
                    </w:rPr>
                  </w:pPr>
                  <w:r>
                    <w:rPr>
                      <w:rFonts w:ascii="Tahoma" w:hAnsi="Tahoma" w:cs="Tahoma"/>
                      <w:color w:val="000000"/>
                      <w:sz w:val="19"/>
                      <w:szCs w:val="19"/>
                    </w:rPr>
                    <w:lastRenderedPageBreak/>
                    <w:t>Jern (Fe), total</w:t>
                  </w:r>
                </w:p>
              </w:tc>
              <w:tc>
                <w:tcPr>
                  <w:tcW w:w="0" w:type="auto"/>
                  <w:tcBorders>
                    <w:top w:val="nil"/>
                    <w:left w:val="nil"/>
                    <w:bottom w:val="single" w:sz="8" w:space="0" w:color="000000"/>
                    <w:right w:val="single" w:sz="8" w:space="0" w:color="000000"/>
                  </w:tcBorders>
                  <w:tcMar>
                    <w:top w:w="113" w:type="dxa"/>
                    <w:left w:w="113" w:type="dxa"/>
                    <w:bottom w:w="113" w:type="dxa"/>
                    <w:right w:w="113" w:type="dxa"/>
                  </w:tcMar>
                  <w:hideMark/>
                </w:tcPr>
                <w:p w:rsidR="00FE0ED6" w:rsidRDefault="00FE0ED6">
                  <w:pPr>
                    <w:rPr>
                      <w:rFonts w:ascii="Tahoma" w:hAnsi="Tahoma" w:cs="Tahoma"/>
                      <w:color w:val="000000"/>
                      <w:sz w:val="19"/>
                      <w:szCs w:val="19"/>
                    </w:rPr>
                  </w:pPr>
                  <w:r>
                    <w:rPr>
                      <w:rFonts w:ascii="Tahoma" w:hAnsi="Tahoma" w:cs="Tahoma"/>
                      <w:color w:val="000000"/>
                      <w:sz w:val="19"/>
                      <w:szCs w:val="19"/>
                    </w:rPr>
                    <w:t>µg/L</w:t>
                  </w:r>
                </w:p>
              </w:tc>
              <w:tc>
                <w:tcPr>
                  <w:tcW w:w="0" w:type="auto"/>
                  <w:tcBorders>
                    <w:top w:val="nil"/>
                    <w:left w:val="nil"/>
                    <w:bottom w:val="single" w:sz="8" w:space="0" w:color="000000"/>
                    <w:right w:val="single" w:sz="8" w:space="0" w:color="000000"/>
                  </w:tcBorders>
                  <w:tcMar>
                    <w:top w:w="113" w:type="dxa"/>
                    <w:left w:w="113" w:type="dxa"/>
                    <w:bottom w:w="113" w:type="dxa"/>
                    <w:right w:w="113" w:type="dxa"/>
                  </w:tcMar>
                  <w:hideMark/>
                </w:tcPr>
                <w:p w:rsidR="00FE0ED6" w:rsidRDefault="00FE0ED6">
                  <w:pPr>
                    <w:rPr>
                      <w:rFonts w:ascii="Tahoma" w:hAnsi="Tahoma" w:cs="Tahoma"/>
                      <w:color w:val="000000"/>
                      <w:sz w:val="19"/>
                      <w:szCs w:val="19"/>
                    </w:rPr>
                  </w:pPr>
                  <w:r>
                    <w:rPr>
                      <w:rFonts w:ascii="Tahoma" w:hAnsi="Tahoma" w:cs="Tahoma"/>
                      <w:color w:val="000000"/>
                      <w:sz w:val="19"/>
                      <w:szCs w:val="19"/>
                    </w:rPr>
                    <w:t>200</w:t>
                  </w:r>
                </w:p>
              </w:tc>
              <w:tc>
                <w:tcPr>
                  <w:tcW w:w="0" w:type="auto"/>
                  <w:tcBorders>
                    <w:top w:val="nil"/>
                    <w:left w:val="nil"/>
                    <w:bottom w:val="single" w:sz="8" w:space="0" w:color="000000"/>
                    <w:right w:val="single" w:sz="8" w:space="0" w:color="000000"/>
                  </w:tcBorders>
                  <w:tcMar>
                    <w:top w:w="113" w:type="dxa"/>
                    <w:left w:w="113" w:type="dxa"/>
                    <w:bottom w:w="113" w:type="dxa"/>
                    <w:right w:w="113" w:type="dxa"/>
                  </w:tcMar>
                  <w:hideMark/>
                </w:tcPr>
                <w:p w:rsidR="00FE0ED6" w:rsidRDefault="00FE0ED6">
                  <w:pPr>
                    <w:rPr>
                      <w:sz w:val="24"/>
                      <w:szCs w:val="24"/>
                    </w:rPr>
                  </w:pPr>
                  <w:r>
                    <w:t> </w:t>
                  </w:r>
                </w:p>
              </w:tc>
            </w:tr>
            <w:tr w:rsidR="00FE0ED6">
              <w:tc>
                <w:tcPr>
                  <w:tcW w:w="0" w:type="auto"/>
                  <w:tcBorders>
                    <w:top w:val="nil"/>
                    <w:left w:val="single" w:sz="8" w:space="0" w:color="000000"/>
                    <w:bottom w:val="single" w:sz="8" w:space="0" w:color="000000"/>
                    <w:right w:val="single" w:sz="8" w:space="0" w:color="000000"/>
                  </w:tcBorders>
                  <w:tcMar>
                    <w:top w:w="113" w:type="dxa"/>
                    <w:left w:w="113" w:type="dxa"/>
                    <w:bottom w:w="113" w:type="dxa"/>
                    <w:right w:w="113" w:type="dxa"/>
                  </w:tcMar>
                  <w:hideMark/>
                </w:tcPr>
                <w:p w:rsidR="00FE0ED6" w:rsidRDefault="00FE0ED6">
                  <w:pPr>
                    <w:rPr>
                      <w:rFonts w:ascii="Tahoma" w:hAnsi="Tahoma" w:cs="Tahoma"/>
                      <w:color w:val="000000"/>
                      <w:sz w:val="19"/>
                      <w:szCs w:val="19"/>
                    </w:rPr>
                  </w:pPr>
                  <w:r>
                    <w:rPr>
                      <w:rFonts w:ascii="Tahoma" w:hAnsi="Tahoma" w:cs="Tahoma"/>
                      <w:color w:val="000000"/>
                      <w:sz w:val="19"/>
                      <w:szCs w:val="19"/>
                    </w:rPr>
                    <w:t>Mangan (Mn), total</w:t>
                  </w:r>
                </w:p>
              </w:tc>
              <w:tc>
                <w:tcPr>
                  <w:tcW w:w="0" w:type="auto"/>
                  <w:tcBorders>
                    <w:top w:val="nil"/>
                    <w:left w:val="nil"/>
                    <w:bottom w:val="single" w:sz="8" w:space="0" w:color="000000"/>
                    <w:right w:val="single" w:sz="8" w:space="0" w:color="000000"/>
                  </w:tcBorders>
                  <w:tcMar>
                    <w:top w:w="113" w:type="dxa"/>
                    <w:left w:w="113" w:type="dxa"/>
                    <w:bottom w:w="113" w:type="dxa"/>
                    <w:right w:w="113" w:type="dxa"/>
                  </w:tcMar>
                  <w:hideMark/>
                </w:tcPr>
                <w:p w:rsidR="00FE0ED6" w:rsidRDefault="00FE0ED6">
                  <w:pPr>
                    <w:rPr>
                      <w:rFonts w:ascii="Tahoma" w:hAnsi="Tahoma" w:cs="Tahoma"/>
                      <w:color w:val="000000"/>
                      <w:sz w:val="19"/>
                      <w:szCs w:val="19"/>
                    </w:rPr>
                  </w:pPr>
                  <w:r>
                    <w:rPr>
                      <w:rFonts w:ascii="Tahoma" w:hAnsi="Tahoma" w:cs="Tahoma"/>
                      <w:color w:val="000000"/>
                      <w:sz w:val="19"/>
                      <w:szCs w:val="19"/>
                    </w:rPr>
                    <w:t>µg/L</w:t>
                  </w:r>
                </w:p>
              </w:tc>
              <w:tc>
                <w:tcPr>
                  <w:tcW w:w="0" w:type="auto"/>
                  <w:tcBorders>
                    <w:top w:val="nil"/>
                    <w:left w:val="nil"/>
                    <w:bottom w:val="single" w:sz="8" w:space="0" w:color="000000"/>
                    <w:right w:val="single" w:sz="8" w:space="0" w:color="000000"/>
                  </w:tcBorders>
                  <w:tcMar>
                    <w:top w:w="113" w:type="dxa"/>
                    <w:left w:w="113" w:type="dxa"/>
                    <w:bottom w:w="113" w:type="dxa"/>
                    <w:right w:w="113" w:type="dxa"/>
                  </w:tcMar>
                  <w:hideMark/>
                </w:tcPr>
                <w:p w:rsidR="00FE0ED6" w:rsidRDefault="00FE0ED6">
                  <w:pPr>
                    <w:rPr>
                      <w:rFonts w:ascii="Tahoma" w:hAnsi="Tahoma" w:cs="Tahoma"/>
                      <w:color w:val="000000"/>
                      <w:sz w:val="19"/>
                      <w:szCs w:val="19"/>
                    </w:rPr>
                  </w:pPr>
                  <w:r>
                    <w:rPr>
                      <w:rFonts w:ascii="Tahoma" w:hAnsi="Tahoma" w:cs="Tahoma"/>
                      <w:color w:val="000000"/>
                      <w:sz w:val="19"/>
                      <w:szCs w:val="19"/>
                    </w:rPr>
                    <w:t>50</w:t>
                  </w:r>
                </w:p>
              </w:tc>
              <w:tc>
                <w:tcPr>
                  <w:tcW w:w="0" w:type="auto"/>
                  <w:tcBorders>
                    <w:top w:val="nil"/>
                    <w:left w:val="nil"/>
                    <w:bottom w:val="single" w:sz="8" w:space="0" w:color="000000"/>
                    <w:right w:val="single" w:sz="8" w:space="0" w:color="000000"/>
                  </w:tcBorders>
                  <w:tcMar>
                    <w:top w:w="113" w:type="dxa"/>
                    <w:left w:w="113" w:type="dxa"/>
                    <w:bottom w:w="113" w:type="dxa"/>
                    <w:right w:w="113" w:type="dxa"/>
                  </w:tcMar>
                  <w:hideMark/>
                </w:tcPr>
                <w:p w:rsidR="00FE0ED6" w:rsidRDefault="00FE0ED6">
                  <w:pPr>
                    <w:rPr>
                      <w:sz w:val="24"/>
                      <w:szCs w:val="24"/>
                    </w:rPr>
                  </w:pPr>
                  <w:r>
                    <w:t> </w:t>
                  </w:r>
                </w:p>
              </w:tc>
            </w:tr>
            <w:tr w:rsidR="00FE0ED6">
              <w:tc>
                <w:tcPr>
                  <w:tcW w:w="0" w:type="auto"/>
                  <w:tcBorders>
                    <w:top w:val="nil"/>
                    <w:left w:val="single" w:sz="8" w:space="0" w:color="000000"/>
                    <w:bottom w:val="single" w:sz="8" w:space="0" w:color="000000"/>
                    <w:right w:val="single" w:sz="8" w:space="0" w:color="000000"/>
                  </w:tcBorders>
                  <w:tcMar>
                    <w:top w:w="113" w:type="dxa"/>
                    <w:left w:w="113" w:type="dxa"/>
                    <w:bottom w:w="113" w:type="dxa"/>
                    <w:right w:w="113" w:type="dxa"/>
                  </w:tcMar>
                  <w:hideMark/>
                </w:tcPr>
                <w:p w:rsidR="00FE0ED6" w:rsidRDefault="00FE0ED6">
                  <w:pPr>
                    <w:rPr>
                      <w:rFonts w:ascii="Tahoma" w:hAnsi="Tahoma" w:cs="Tahoma"/>
                      <w:color w:val="000000"/>
                      <w:sz w:val="19"/>
                      <w:szCs w:val="19"/>
                    </w:rPr>
                  </w:pPr>
                  <w:r>
                    <w:rPr>
                      <w:rFonts w:ascii="Tahoma" w:hAnsi="Tahoma" w:cs="Tahoma"/>
                      <w:color w:val="000000"/>
                      <w:sz w:val="19"/>
                      <w:szCs w:val="19"/>
                    </w:rPr>
                    <w:t>Chlorid (Cl</w:t>
                  </w:r>
                  <w:r>
                    <w:rPr>
                      <w:rStyle w:val="superscript"/>
                      <w:rFonts w:ascii="Tahoma" w:hAnsi="Tahoma" w:cs="Tahoma"/>
                      <w:color w:val="000000"/>
                      <w:sz w:val="14"/>
                      <w:szCs w:val="14"/>
                      <w:vertAlign w:val="superscript"/>
                    </w:rPr>
                    <w:t>-</w:t>
                  </w:r>
                  <w:r>
                    <w:rPr>
                      <w:rFonts w:ascii="Tahoma" w:hAnsi="Tahoma" w:cs="Tahoma"/>
                      <w:color w:val="000000"/>
                      <w:sz w:val="19"/>
                      <w:szCs w:val="19"/>
                    </w:rPr>
                    <w:t>)</w:t>
                  </w:r>
                </w:p>
              </w:tc>
              <w:tc>
                <w:tcPr>
                  <w:tcW w:w="0" w:type="auto"/>
                  <w:tcBorders>
                    <w:top w:val="nil"/>
                    <w:left w:val="nil"/>
                    <w:bottom w:val="single" w:sz="8" w:space="0" w:color="000000"/>
                    <w:right w:val="single" w:sz="8" w:space="0" w:color="000000"/>
                  </w:tcBorders>
                  <w:tcMar>
                    <w:top w:w="113" w:type="dxa"/>
                    <w:left w:w="113" w:type="dxa"/>
                    <w:bottom w:w="113" w:type="dxa"/>
                    <w:right w:w="113" w:type="dxa"/>
                  </w:tcMar>
                  <w:hideMark/>
                </w:tcPr>
                <w:p w:rsidR="00FE0ED6" w:rsidRDefault="00FE0ED6">
                  <w:pPr>
                    <w:rPr>
                      <w:rFonts w:ascii="Tahoma" w:hAnsi="Tahoma" w:cs="Tahoma"/>
                      <w:color w:val="000000"/>
                      <w:sz w:val="19"/>
                      <w:szCs w:val="19"/>
                    </w:rPr>
                  </w:pPr>
                  <w:r>
                    <w:rPr>
                      <w:rFonts w:ascii="Tahoma" w:hAnsi="Tahoma" w:cs="Tahoma"/>
                      <w:color w:val="000000"/>
                      <w:sz w:val="19"/>
                      <w:szCs w:val="19"/>
                    </w:rPr>
                    <w:t>mg/L</w:t>
                  </w:r>
                </w:p>
              </w:tc>
              <w:tc>
                <w:tcPr>
                  <w:tcW w:w="0" w:type="auto"/>
                  <w:tcBorders>
                    <w:top w:val="nil"/>
                    <w:left w:val="nil"/>
                    <w:bottom w:val="single" w:sz="8" w:space="0" w:color="000000"/>
                    <w:right w:val="single" w:sz="8" w:space="0" w:color="000000"/>
                  </w:tcBorders>
                  <w:tcMar>
                    <w:top w:w="113" w:type="dxa"/>
                    <w:left w:w="113" w:type="dxa"/>
                    <w:bottom w:w="113" w:type="dxa"/>
                    <w:right w:w="113" w:type="dxa"/>
                  </w:tcMar>
                  <w:hideMark/>
                </w:tcPr>
                <w:p w:rsidR="00FE0ED6" w:rsidRDefault="00FE0ED6">
                  <w:pPr>
                    <w:rPr>
                      <w:rFonts w:ascii="Tahoma" w:hAnsi="Tahoma" w:cs="Tahoma"/>
                      <w:color w:val="000000"/>
                      <w:sz w:val="19"/>
                      <w:szCs w:val="19"/>
                    </w:rPr>
                  </w:pPr>
                  <w:r>
                    <w:rPr>
                      <w:rFonts w:ascii="Tahoma" w:hAnsi="Tahoma" w:cs="Tahoma"/>
                      <w:color w:val="000000"/>
                      <w:sz w:val="19"/>
                      <w:szCs w:val="19"/>
                    </w:rPr>
                    <w:t>250</w:t>
                  </w:r>
                </w:p>
              </w:tc>
              <w:tc>
                <w:tcPr>
                  <w:tcW w:w="0" w:type="auto"/>
                  <w:tcBorders>
                    <w:top w:val="nil"/>
                    <w:left w:val="nil"/>
                    <w:bottom w:val="single" w:sz="8" w:space="0" w:color="000000"/>
                    <w:right w:val="single" w:sz="8" w:space="0" w:color="000000"/>
                  </w:tcBorders>
                  <w:tcMar>
                    <w:top w:w="113" w:type="dxa"/>
                    <w:left w:w="113" w:type="dxa"/>
                    <w:bottom w:w="113" w:type="dxa"/>
                    <w:right w:w="113" w:type="dxa"/>
                  </w:tcMar>
                  <w:hideMark/>
                </w:tcPr>
                <w:p w:rsidR="00FE0ED6" w:rsidRDefault="00FE0ED6">
                  <w:pPr>
                    <w:rPr>
                      <w:sz w:val="24"/>
                      <w:szCs w:val="24"/>
                    </w:rPr>
                  </w:pPr>
                  <w:r>
                    <w:t> </w:t>
                  </w:r>
                </w:p>
              </w:tc>
            </w:tr>
            <w:tr w:rsidR="00FE0ED6">
              <w:tc>
                <w:tcPr>
                  <w:tcW w:w="0" w:type="auto"/>
                  <w:tcBorders>
                    <w:top w:val="nil"/>
                    <w:left w:val="single" w:sz="8" w:space="0" w:color="000000"/>
                    <w:bottom w:val="single" w:sz="8" w:space="0" w:color="000000"/>
                    <w:right w:val="single" w:sz="8" w:space="0" w:color="000000"/>
                  </w:tcBorders>
                  <w:tcMar>
                    <w:top w:w="113" w:type="dxa"/>
                    <w:left w:w="113" w:type="dxa"/>
                    <w:bottom w:w="113" w:type="dxa"/>
                    <w:right w:w="113" w:type="dxa"/>
                  </w:tcMar>
                  <w:hideMark/>
                </w:tcPr>
                <w:p w:rsidR="00FE0ED6" w:rsidRDefault="00FE0ED6">
                  <w:pPr>
                    <w:rPr>
                      <w:rFonts w:ascii="Tahoma" w:hAnsi="Tahoma" w:cs="Tahoma"/>
                      <w:color w:val="000000"/>
                      <w:sz w:val="19"/>
                      <w:szCs w:val="19"/>
                    </w:rPr>
                  </w:pPr>
                  <w:r>
                    <w:rPr>
                      <w:rFonts w:ascii="Tahoma" w:hAnsi="Tahoma" w:cs="Tahoma"/>
                      <w:color w:val="000000"/>
                      <w:sz w:val="19"/>
                      <w:szCs w:val="19"/>
                    </w:rPr>
                    <w:t>Sulfat (SO</w:t>
                  </w:r>
                  <w:r>
                    <w:rPr>
                      <w:rStyle w:val="subscript"/>
                      <w:rFonts w:ascii="Tahoma" w:hAnsi="Tahoma" w:cs="Tahoma"/>
                      <w:color w:val="000000"/>
                      <w:sz w:val="14"/>
                      <w:szCs w:val="14"/>
                      <w:vertAlign w:val="subscript"/>
                    </w:rPr>
                    <w:t>4</w:t>
                  </w:r>
                  <w:r>
                    <w:rPr>
                      <w:rStyle w:val="superscript"/>
                      <w:rFonts w:ascii="Tahoma" w:hAnsi="Tahoma" w:cs="Tahoma"/>
                      <w:color w:val="000000"/>
                      <w:sz w:val="14"/>
                      <w:szCs w:val="14"/>
                      <w:vertAlign w:val="superscript"/>
                    </w:rPr>
                    <w:t>2-</w:t>
                  </w:r>
                  <w:r>
                    <w:rPr>
                      <w:rFonts w:ascii="Tahoma" w:hAnsi="Tahoma" w:cs="Tahoma"/>
                      <w:color w:val="000000"/>
                      <w:sz w:val="19"/>
                      <w:szCs w:val="19"/>
                    </w:rPr>
                    <w:t>)</w:t>
                  </w:r>
                </w:p>
              </w:tc>
              <w:tc>
                <w:tcPr>
                  <w:tcW w:w="0" w:type="auto"/>
                  <w:tcBorders>
                    <w:top w:val="nil"/>
                    <w:left w:val="nil"/>
                    <w:bottom w:val="single" w:sz="8" w:space="0" w:color="000000"/>
                    <w:right w:val="single" w:sz="8" w:space="0" w:color="000000"/>
                  </w:tcBorders>
                  <w:tcMar>
                    <w:top w:w="113" w:type="dxa"/>
                    <w:left w:w="113" w:type="dxa"/>
                    <w:bottom w:w="113" w:type="dxa"/>
                    <w:right w:w="113" w:type="dxa"/>
                  </w:tcMar>
                  <w:hideMark/>
                </w:tcPr>
                <w:p w:rsidR="00FE0ED6" w:rsidRDefault="00FE0ED6">
                  <w:pPr>
                    <w:rPr>
                      <w:rFonts w:ascii="Tahoma" w:hAnsi="Tahoma" w:cs="Tahoma"/>
                      <w:color w:val="000000"/>
                      <w:sz w:val="19"/>
                      <w:szCs w:val="19"/>
                    </w:rPr>
                  </w:pPr>
                  <w:r>
                    <w:rPr>
                      <w:rFonts w:ascii="Tahoma" w:hAnsi="Tahoma" w:cs="Tahoma"/>
                      <w:color w:val="000000"/>
                      <w:sz w:val="19"/>
                      <w:szCs w:val="19"/>
                    </w:rPr>
                    <w:t>mg/L</w:t>
                  </w:r>
                </w:p>
              </w:tc>
              <w:tc>
                <w:tcPr>
                  <w:tcW w:w="0" w:type="auto"/>
                  <w:tcBorders>
                    <w:top w:val="nil"/>
                    <w:left w:val="nil"/>
                    <w:bottom w:val="single" w:sz="8" w:space="0" w:color="000000"/>
                    <w:right w:val="single" w:sz="8" w:space="0" w:color="000000"/>
                  </w:tcBorders>
                  <w:tcMar>
                    <w:top w:w="113" w:type="dxa"/>
                    <w:left w:w="113" w:type="dxa"/>
                    <w:bottom w:w="113" w:type="dxa"/>
                    <w:right w:w="113" w:type="dxa"/>
                  </w:tcMar>
                  <w:hideMark/>
                </w:tcPr>
                <w:p w:rsidR="00FE0ED6" w:rsidRDefault="00FE0ED6">
                  <w:pPr>
                    <w:rPr>
                      <w:rFonts w:ascii="Tahoma" w:hAnsi="Tahoma" w:cs="Tahoma"/>
                      <w:color w:val="000000"/>
                      <w:sz w:val="19"/>
                      <w:szCs w:val="19"/>
                    </w:rPr>
                  </w:pPr>
                  <w:r>
                    <w:rPr>
                      <w:rFonts w:ascii="Tahoma" w:hAnsi="Tahoma" w:cs="Tahoma"/>
                      <w:color w:val="000000"/>
                      <w:sz w:val="19"/>
                      <w:szCs w:val="19"/>
                    </w:rPr>
                    <w:t>250</w:t>
                  </w:r>
                </w:p>
              </w:tc>
              <w:tc>
                <w:tcPr>
                  <w:tcW w:w="0" w:type="auto"/>
                  <w:tcBorders>
                    <w:top w:val="nil"/>
                    <w:left w:val="nil"/>
                    <w:bottom w:val="single" w:sz="8" w:space="0" w:color="000000"/>
                    <w:right w:val="single" w:sz="8" w:space="0" w:color="000000"/>
                  </w:tcBorders>
                  <w:tcMar>
                    <w:top w:w="113" w:type="dxa"/>
                    <w:left w:w="113" w:type="dxa"/>
                    <w:bottom w:w="113" w:type="dxa"/>
                    <w:right w:w="113" w:type="dxa"/>
                  </w:tcMar>
                  <w:hideMark/>
                </w:tcPr>
                <w:p w:rsidR="00FE0ED6" w:rsidRDefault="00FE0ED6">
                  <w:pPr>
                    <w:rPr>
                      <w:sz w:val="24"/>
                      <w:szCs w:val="24"/>
                    </w:rPr>
                  </w:pPr>
                  <w:r>
                    <w:t> </w:t>
                  </w:r>
                </w:p>
              </w:tc>
            </w:tr>
            <w:tr w:rsidR="00FE0ED6">
              <w:tc>
                <w:tcPr>
                  <w:tcW w:w="0" w:type="auto"/>
                  <w:tcBorders>
                    <w:top w:val="nil"/>
                    <w:left w:val="single" w:sz="8" w:space="0" w:color="000000"/>
                    <w:bottom w:val="single" w:sz="8" w:space="0" w:color="000000"/>
                    <w:right w:val="single" w:sz="8" w:space="0" w:color="000000"/>
                  </w:tcBorders>
                  <w:tcMar>
                    <w:top w:w="113" w:type="dxa"/>
                    <w:left w:w="113" w:type="dxa"/>
                    <w:bottom w:w="113" w:type="dxa"/>
                    <w:right w:w="113" w:type="dxa"/>
                  </w:tcMar>
                  <w:hideMark/>
                </w:tcPr>
                <w:p w:rsidR="00FE0ED6" w:rsidRDefault="00FE0ED6">
                  <w:pPr>
                    <w:rPr>
                      <w:rFonts w:ascii="Tahoma" w:hAnsi="Tahoma" w:cs="Tahoma"/>
                      <w:color w:val="000000"/>
                      <w:sz w:val="19"/>
                      <w:szCs w:val="19"/>
                    </w:rPr>
                  </w:pPr>
                  <w:r>
                    <w:rPr>
                      <w:rFonts w:ascii="Tahoma" w:hAnsi="Tahoma" w:cs="Tahoma"/>
                      <w:color w:val="000000"/>
                      <w:sz w:val="19"/>
                      <w:szCs w:val="19"/>
                    </w:rPr>
                    <w:t>Nitrat (NO</w:t>
                  </w:r>
                  <w:r>
                    <w:rPr>
                      <w:rStyle w:val="subscript"/>
                      <w:rFonts w:ascii="Tahoma" w:hAnsi="Tahoma" w:cs="Tahoma"/>
                      <w:color w:val="000000"/>
                      <w:sz w:val="14"/>
                      <w:szCs w:val="14"/>
                      <w:vertAlign w:val="subscript"/>
                    </w:rPr>
                    <w:t>3</w:t>
                  </w:r>
                  <w:r>
                    <w:rPr>
                      <w:rStyle w:val="superscript"/>
                      <w:rFonts w:ascii="Tahoma" w:hAnsi="Tahoma" w:cs="Tahoma"/>
                      <w:color w:val="000000"/>
                      <w:sz w:val="14"/>
                      <w:szCs w:val="14"/>
                      <w:vertAlign w:val="superscript"/>
                    </w:rPr>
                    <w:t>-</w:t>
                  </w:r>
                  <w:r>
                    <w:rPr>
                      <w:rFonts w:ascii="Tahoma" w:hAnsi="Tahoma" w:cs="Tahoma"/>
                      <w:color w:val="000000"/>
                      <w:sz w:val="19"/>
                      <w:szCs w:val="19"/>
                    </w:rPr>
                    <w:t>)</w:t>
                  </w:r>
                </w:p>
              </w:tc>
              <w:tc>
                <w:tcPr>
                  <w:tcW w:w="0" w:type="auto"/>
                  <w:tcBorders>
                    <w:top w:val="nil"/>
                    <w:left w:val="nil"/>
                    <w:bottom w:val="single" w:sz="8" w:space="0" w:color="000000"/>
                    <w:right w:val="single" w:sz="8" w:space="0" w:color="000000"/>
                  </w:tcBorders>
                  <w:tcMar>
                    <w:top w:w="113" w:type="dxa"/>
                    <w:left w:w="113" w:type="dxa"/>
                    <w:bottom w:w="113" w:type="dxa"/>
                    <w:right w:w="113" w:type="dxa"/>
                  </w:tcMar>
                  <w:hideMark/>
                </w:tcPr>
                <w:p w:rsidR="00FE0ED6" w:rsidRDefault="00FE0ED6">
                  <w:pPr>
                    <w:rPr>
                      <w:rFonts w:ascii="Tahoma" w:hAnsi="Tahoma" w:cs="Tahoma"/>
                      <w:color w:val="000000"/>
                      <w:sz w:val="19"/>
                      <w:szCs w:val="19"/>
                    </w:rPr>
                  </w:pPr>
                  <w:r>
                    <w:rPr>
                      <w:rFonts w:ascii="Tahoma" w:hAnsi="Tahoma" w:cs="Tahoma"/>
                      <w:color w:val="000000"/>
                      <w:sz w:val="19"/>
                      <w:szCs w:val="19"/>
                    </w:rPr>
                    <w:t>mg/L</w:t>
                  </w:r>
                </w:p>
              </w:tc>
              <w:tc>
                <w:tcPr>
                  <w:tcW w:w="0" w:type="auto"/>
                  <w:tcBorders>
                    <w:top w:val="nil"/>
                    <w:left w:val="nil"/>
                    <w:bottom w:val="single" w:sz="8" w:space="0" w:color="000000"/>
                    <w:right w:val="single" w:sz="8" w:space="0" w:color="000000"/>
                  </w:tcBorders>
                  <w:tcMar>
                    <w:top w:w="113" w:type="dxa"/>
                    <w:left w:w="113" w:type="dxa"/>
                    <w:bottom w:w="113" w:type="dxa"/>
                    <w:right w:w="113" w:type="dxa"/>
                  </w:tcMar>
                  <w:hideMark/>
                </w:tcPr>
                <w:p w:rsidR="00FE0ED6" w:rsidRDefault="00FE0ED6">
                  <w:pPr>
                    <w:rPr>
                      <w:rFonts w:ascii="Tahoma" w:hAnsi="Tahoma" w:cs="Tahoma"/>
                      <w:color w:val="000000"/>
                      <w:sz w:val="19"/>
                      <w:szCs w:val="19"/>
                    </w:rPr>
                  </w:pPr>
                  <w:r>
                    <w:rPr>
                      <w:rFonts w:ascii="Tahoma" w:hAnsi="Tahoma" w:cs="Tahoma"/>
                      <w:color w:val="000000"/>
                      <w:sz w:val="19"/>
                      <w:szCs w:val="19"/>
                    </w:rPr>
                    <w:t>50</w:t>
                  </w:r>
                </w:p>
              </w:tc>
              <w:tc>
                <w:tcPr>
                  <w:tcW w:w="0" w:type="auto"/>
                  <w:tcBorders>
                    <w:top w:val="nil"/>
                    <w:left w:val="nil"/>
                    <w:bottom w:val="single" w:sz="8" w:space="0" w:color="000000"/>
                    <w:right w:val="single" w:sz="8" w:space="0" w:color="000000"/>
                  </w:tcBorders>
                  <w:tcMar>
                    <w:top w:w="113" w:type="dxa"/>
                    <w:left w:w="113" w:type="dxa"/>
                    <w:bottom w:w="113" w:type="dxa"/>
                    <w:right w:w="113" w:type="dxa"/>
                  </w:tcMar>
                  <w:hideMark/>
                </w:tcPr>
                <w:p w:rsidR="00FE0ED6" w:rsidRDefault="00FE0ED6">
                  <w:pPr>
                    <w:rPr>
                      <w:rFonts w:ascii="Tahoma" w:hAnsi="Tahoma" w:cs="Tahoma"/>
                      <w:color w:val="000000"/>
                      <w:sz w:val="19"/>
                      <w:szCs w:val="19"/>
                    </w:rPr>
                  </w:pPr>
                  <w:r>
                    <w:rPr>
                      <w:rFonts w:ascii="Tahoma" w:hAnsi="Tahoma" w:cs="Tahoma"/>
                      <w:color w:val="000000"/>
                      <w:sz w:val="19"/>
                      <w:szCs w:val="19"/>
                    </w:rPr>
                    <w:t>Det sikres, at</w:t>
                  </w:r>
                </w:p>
                <w:p w:rsidR="00FE0ED6" w:rsidRDefault="00FE0ED6">
                  <w:pPr>
                    <w:rPr>
                      <w:rFonts w:ascii="Tahoma" w:hAnsi="Tahoma" w:cs="Tahoma"/>
                      <w:color w:val="000000"/>
                      <w:sz w:val="19"/>
                      <w:szCs w:val="19"/>
                    </w:rPr>
                  </w:pPr>
                  <w:r>
                    <w:rPr>
                      <w:rFonts w:ascii="Tahoma" w:hAnsi="Tahoma" w:cs="Tahoma"/>
                      <w:noProof/>
                      <w:color w:val="000000"/>
                      <w:sz w:val="19"/>
                      <w:szCs w:val="19"/>
                      <w:lang w:eastAsia="da-DK"/>
                    </w:rPr>
                    <w:drawing>
                      <wp:inline distT="0" distB="0" distL="0" distR="0">
                        <wp:extent cx="2950845" cy="762000"/>
                        <wp:effectExtent l="0" t="0" r="1905" b="0"/>
                        <wp:docPr id="2" name="Billede 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lede 2" descr=".."/>
                                <pic:cNvPicPr>
                                  <a:picLocks noChangeAspect="1" noChangeArrowheads="1"/>
                                </pic:cNvPicPr>
                              </pic:nvPicPr>
                              <pic:blipFill>
                                <a:blip r:embed="rId5" r:link="rId6">
                                  <a:extLst>
                                    <a:ext uri="{28A0092B-C50C-407E-A947-70E740481C1C}">
                                      <a14:useLocalDpi xmlns:a14="http://schemas.microsoft.com/office/drawing/2010/main" val="0"/>
                                    </a:ext>
                                  </a:extLst>
                                </a:blip>
                                <a:srcRect/>
                                <a:stretch>
                                  <a:fillRect/>
                                </a:stretch>
                              </pic:blipFill>
                              <pic:spPr bwMode="auto">
                                <a:xfrm>
                                  <a:off x="0" y="0"/>
                                  <a:ext cx="2950845" cy="762000"/>
                                </a:xfrm>
                                <a:prstGeom prst="rect">
                                  <a:avLst/>
                                </a:prstGeom>
                                <a:noFill/>
                                <a:ln>
                                  <a:noFill/>
                                </a:ln>
                              </pic:spPr>
                            </pic:pic>
                          </a:graphicData>
                        </a:graphic>
                      </wp:inline>
                    </w:drawing>
                  </w:r>
                </w:p>
              </w:tc>
            </w:tr>
            <w:tr w:rsidR="00FE0ED6">
              <w:tc>
                <w:tcPr>
                  <w:tcW w:w="0" w:type="auto"/>
                  <w:tcBorders>
                    <w:top w:val="nil"/>
                    <w:left w:val="single" w:sz="8" w:space="0" w:color="000000"/>
                    <w:bottom w:val="single" w:sz="8" w:space="0" w:color="000000"/>
                    <w:right w:val="single" w:sz="8" w:space="0" w:color="000000"/>
                  </w:tcBorders>
                  <w:tcMar>
                    <w:top w:w="113" w:type="dxa"/>
                    <w:left w:w="113" w:type="dxa"/>
                    <w:bottom w:w="113" w:type="dxa"/>
                    <w:right w:w="113" w:type="dxa"/>
                  </w:tcMar>
                  <w:hideMark/>
                </w:tcPr>
                <w:p w:rsidR="00FE0ED6" w:rsidRDefault="00FE0ED6">
                  <w:pPr>
                    <w:rPr>
                      <w:rFonts w:ascii="Tahoma" w:hAnsi="Tahoma" w:cs="Tahoma"/>
                      <w:color w:val="000000"/>
                      <w:sz w:val="19"/>
                      <w:szCs w:val="19"/>
                    </w:rPr>
                  </w:pPr>
                  <w:r>
                    <w:rPr>
                      <w:rFonts w:ascii="Tahoma" w:hAnsi="Tahoma" w:cs="Tahoma"/>
                      <w:color w:val="000000"/>
                      <w:sz w:val="19"/>
                      <w:szCs w:val="19"/>
                    </w:rPr>
                    <w:t>Nitrit (NO</w:t>
                  </w:r>
                  <w:r>
                    <w:rPr>
                      <w:rStyle w:val="subscript"/>
                      <w:rFonts w:ascii="Tahoma" w:hAnsi="Tahoma" w:cs="Tahoma"/>
                      <w:color w:val="000000"/>
                      <w:sz w:val="14"/>
                      <w:szCs w:val="14"/>
                      <w:vertAlign w:val="subscript"/>
                    </w:rPr>
                    <w:t>2</w:t>
                  </w:r>
                  <w:r>
                    <w:rPr>
                      <w:rStyle w:val="superscript"/>
                      <w:rFonts w:ascii="Tahoma" w:hAnsi="Tahoma" w:cs="Tahoma"/>
                      <w:color w:val="000000"/>
                      <w:sz w:val="14"/>
                      <w:szCs w:val="14"/>
                      <w:vertAlign w:val="superscript"/>
                    </w:rPr>
                    <w:t>-</w:t>
                  </w:r>
                  <w:r>
                    <w:rPr>
                      <w:rFonts w:ascii="Tahoma" w:hAnsi="Tahoma" w:cs="Tahoma"/>
                      <w:color w:val="000000"/>
                      <w:sz w:val="19"/>
                      <w:szCs w:val="19"/>
                    </w:rPr>
                    <w:t>)</w:t>
                  </w:r>
                </w:p>
              </w:tc>
              <w:tc>
                <w:tcPr>
                  <w:tcW w:w="0" w:type="auto"/>
                  <w:tcBorders>
                    <w:top w:val="nil"/>
                    <w:left w:val="nil"/>
                    <w:bottom w:val="single" w:sz="8" w:space="0" w:color="000000"/>
                    <w:right w:val="single" w:sz="8" w:space="0" w:color="000000"/>
                  </w:tcBorders>
                  <w:tcMar>
                    <w:top w:w="113" w:type="dxa"/>
                    <w:left w:w="113" w:type="dxa"/>
                    <w:bottom w:w="113" w:type="dxa"/>
                    <w:right w:w="113" w:type="dxa"/>
                  </w:tcMar>
                  <w:hideMark/>
                </w:tcPr>
                <w:p w:rsidR="00FE0ED6" w:rsidRDefault="00FE0ED6">
                  <w:pPr>
                    <w:rPr>
                      <w:rFonts w:ascii="Tahoma" w:hAnsi="Tahoma" w:cs="Tahoma"/>
                      <w:color w:val="000000"/>
                      <w:sz w:val="19"/>
                      <w:szCs w:val="19"/>
                    </w:rPr>
                  </w:pPr>
                  <w:r>
                    <w:rPr>
                      <w:rFonts w:ascii="Tahoma" w:hAnsi="Tahoma" w:cs="Tahoma"/>
                      <w:color w:val="000000"/>
                      <w:sz w:val="19"/>
                      <w:szCs w:val="19"/>
                    </w:rPr>
                    <w:t>mg/L</w:t>
                  </w:r>
                </w:p>
              </w:tc>
              <w:tc>
                <w:tcPr>
                  <w:tcW w:w="0" w:type="auto"/>
                  <w:tcBorders>
                    <w:top w:val="nil"/>
                    <w:left w:val="nil"/>
                    <w:bottom w:val="single" w:sz="8" w:space="0" w:color="000000"/>
                    <w:right w:val="single" w:sz="8" w:space="0" w:color="000000"/>
                  </w:tcBorders>
                  <w:tcMar>
                    <w:top w:w="113" w:type="dxa"/>
                    <w:left w:w="113" w:type="dxa"/>
                    <w:bottom w:w="113" w:type="dxa"/>
                    <w:right w:w="113" w:type="dxa"/>
                  </w:tcMar>
                  <w:hideMark/>
                </w:tcPr>
                <w:p w:rsidR="00FE0ED6" w:rsidRDefault="00FE0ED6">
                  <w:pPr>
                    <w:rPr>
                      <w:rFonts w:ascii="Tahoma" w:hAnsi="Tahoma" w:cs="Tahoma"/>
                      <w:color w:val="000000"/>
                      <w:sz w:val="19"/>
                      <w:szCs w:val="19"/>
                    </w:rPr>
                  </w:pPr>
                  <w:r>
                    <w:rPr>
                      <w:rFonts w:ascii="Tahoma" w:hAnsi="Tahoma" w:cs="Tahoma"/>
                      <w:color w:val="000000"/>
                      <w:sz w:val="19"/>
                      <w:szCs w:val="19"/>
                    </w:rPr>
                    <w:t>0,10</w:t>
                  </w:r>
                </w:p>
              </w:tc>
              <w:tc>
                <w:tcPr>
                  <w:tcW w:w="0" w:type="auto"/>
                  <w:tcBorders>
                    <w:top w:val="nil"/>
                    <w:left w:val="nil"/>
                    <w:bottom w:val="single" w:sz="8" w:space="0" w:color="000000"/>
                    <w:right w:val="single" w:sz="8" w:space="0" w:color="000000"/>
                  </w:tcBorders>
                  <w:tcMar>
                    <w:top w:w="113" w:type="dxa"/>
                    <w:left w:w="113" w:type="dxa"/>
                    <w:bottom w:w="113" w:type="dxa"/>
                    <w:right w:w="113" w:type="dxa"/>
                  </w:tcMar>
                  <w:hideMark/>
                </w:tcPr>
                <w:p w:rsidR="00FE0ED6" w:rsidRDefault="00FE0ED6">
                  <w:pPr>
                    <w:rPr>
                      <w:rFonts w:ascii="Tahoma" w:hAnsi="Tahoma" w:cs="Tahoma"/>
                      <w:color w:val="000000"/>
                      <w:sz w:val="19"/>
                      <w:szCs w:val="19"/>
                    </w:rPr>
                  </w:pPr>
                  <w:r>
                    <w:rPr>
                      <w:rFonts w:ascii="Tahoma" w:hAnsi="Tahoma" w:cs="Tahoma"/>
                      <w:color w:val="000000"/>
                      <w:sz w:val="19"/>
                      <w:szCs w:val="19"/>
                    </w:rPr>
                    <w:t>Ved desinfektion med chloramin kan accepteres en højere værdi dog mindre end 0,50 mg/L. Overskridelser af kvalitetskravet gældende ved taphane som følge af fornyelse af filtermaterialer kan forekomme, men bør indskrænkes mest muligt og må ikke overstige 0,50 mg/l.</w:t>
                  </w:r>
                </w:p>
                <w:p w:rsidR="00FE0ED6" w:rsidRDefault="00FE0ED6">
                  <w:pPr>
                    <w:rPr>
                      <w:rFonts w:ascii="Tahoma" w:hAnsi="Tahoma" w:cs="Tahoma"/>
                      <w:color w:val="000000"/>
                      <w:sz w:val="19"/>
                      <w:szCs w:val="19"/>
                    </w:rPr>
                  </w:pPr>
                  <w:r>
                    <w:rPr>
                      <w:rFonts w:ascii="Tahoma" w:hAnsi="Tahoma" w:cs="Tahoma"/>
                      <w:color w:val="000000"/>
                      <w:sz w:val="19"/>
                      <w:szCs w:val="19"/>
                    </w:rPr>
                    <w:t>Det sikres, at</w:t>
                  </w:r>
                </w:p>
                <w:p w:rsidR="00FE0ED6" w:rsidRDefault="00FE0ED6">
                  <w:pPr>
                    <w:rPr>
                      <w:rFonts w:ascii="Tahoma" w:hAnsi="Tahoma" w:cs="Tahoma"/>
                      <w:color w:val="000000"/>
                      <w:sz w:val="19"/>
                      <w:szCs w:val="19"/>
                    </w:rPr>
                  </w:pPr>
                  <w:r>
                    <w:rPr>
                      <w:rFonts w:ascii="Tahoma" w:hAnsi="Tahoma" w:cs="Tahoma"/>
                      <w:noProof/>
                      <w:color w:val="000000"/>
                      <w:sz w:val="19"/>
                      <w:szCs w:val="19"/>
                      <w:lang w:eastAsia="da-DK"/>
                    </w:rPr>
                    <w:drawing>
                      <wp:inline distT="0" distB="0" distL="0" distR="0">
                        <wp:extent cx="2950845" cy="762000"/>
                        <wp:effectExtent l="0" t="0" r="1905" b="0"/>
                        <wp:docPr id="1" name="Billede 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lede 1" descr=".."/>
                                <pic:cNvPicPr>
                                  <a:picLocks noChangeAspect="1" noChangeArrowheads="1"/>
                                </pic:cNvPicPr>
                              </pic:nvPicPr>
                              <pic:blipFill>
                                <a:blip r:embed="rId5" r:link="rId6">
                                  <a:extLst>
                                    <a:ext uri="{28A0092B-C50C-407E-A947-70E740481C1C}">
                                      <a14:useLocalDpi xmlns:a14="http://schemas.microsoft.com/office/drawing/2010/main" val="0"/>
                                    </a:ext>
                                  </a:extLst>
                                </a:blip>
                                <a:srcRect/>
                                <a:stretch>
                                  <a:fillRect/>
                                </a:stretch>
                              </pic:blipFill>
                              <pic:spPr bwMode="auto">
                                <a:xfrm>
                                  <a:off x="0" y="0"/>
                                  <a:ext cx="2950845" cy="762000"/>
                                </a:xfrm>
                                <a:prstGeom prst="rect">
                                  <a:avLst/>
                                </a:prstGeom>
                                <a:noFill/>
                                <a:ln>
                                  <a:noFill/>
                                </a:ln>
                              </pic:spPr>
                            </pic:pic>
                          </a:graphicData>
                        </a:graphic>
                      </wp:inline>
                    </w:drawing>
                  </w:r>
                </w:p>
                <w:p w:rsidR="00FE0ED6" w:rsidRDefault="00FE0ED6">
                  <w:pPr>
                    <w:rPr>
                      <w:rFonts w:ascii="Tahoma" w:hAnsi="Tahoma" w:cs="Tahoma"/>
                      <w:color w:val="000000"/>
                      <w:sz w:val="19"/>
                      <w:szCs w:val="19"/>
                    </w:rPr>
                  </w:pPr>
                  <w:r>
                    <w:rPr>
                      <w:rFonts w:ascii="Tahoma" w:hAnsi="Tahoma" w:cs="Tahoma"/>
                      <w:color w:val="000000"/>
                      <w:sz w:val="19"/>
                      <w:szCs w:val="19"/>
                    </w:rPr>
                    <w:t>Værdien 0,01 mg/L overholdes ved afgang fra vandindvindingsanlæg, dog kan højere værdier accepteres, når det kan dokumenteres, at kvalitetskravet for nitrit ved forbrugers taphane er overholdt</w:t>
                  </w:r>
                </w:p>
              </w:tc>
            </w:tr>
            <w:tr w:rsidR="00FE0ED6">
              <w:tc>
                <w:tcPr>
                  <w:tcW w:w="0" w:type="auto"/>
                  <w:tcBorders>
                    <w:top w:val="nil"/>
                    <w:left w:val="single" w:sz="8" w:space="0" w:color="000000"/>
                    <w:bottom w:val="single" w:sz="8" w:space="0" w:color="000000"/>
                    <w:right w:val="single" w:sz="8" w:space="0" w:color="000000"/>
                  </w:tcBorders>
                  <w:tcMar>
                    <w:top w:w="113" w:type="dxa"/>
                    <w:left w:w="113" w:type="dxa"/>
                    <w:bottom w:w="113" w:type="dxa"/>
                    <w:right w:w="113" w:type="dxa"/>
                  </w:tcMar>
                  <w:hideMark/>
                </w:tcPr>
                <w:p w:rsidR="00FE0ED6" w:rsidRDefault="00FE0ED6">
                  <w:pPr>
                    <w:rPr>
                      <w:rFonts w:ascii="Tahoma" w:hAnsi="Tahoma" w:cs="Tahoma"/>
                      <w:color w:val="000000"/>
                      <w:sz w:val="19"/>
                      <w:szCs w:val="19"/>
                    </w:rPr>
                  </w:pPr>
                  <w:r>
                    <w:rPr>
                      <w:rFonts w:ascii="Tahoma" w:hAnsi="Tahoma" w:cs="Tahoma"/>
                      <w:color w:val="000000"/>
                      <w:sz w:val="19"/>
                      <w:szCs w:val="19"/>
                    </w:rPr>
                    <w:t>Fluorid (F</w:t>
                  </w:r>
                  <w:r>
                    <w:rPr>
                      <w:rStyle w:val="superscript"/>
                      <w:rFonts w:ascii="Tahoma" w:hAnsi="Tahoma" w:cs="Tahoma"/>
                      <w:color w:val="000000"/>
                      <w:sz w:val="14"/>
                      <w:szCs w:val="14"/>
                      <w:vertAlign w:val="superscript"/>
                    </w:rPr>
                    <w:t>-</w:t>
                  </w:r>
                  <w:r>
                    <w:rPr>
                      <w:rFonts w:ascii="Tahoma" w:hAnsi="Tahoma" w:cs="Tahoma"/>
                      <w:color w:val="000000"/>
                      <w:sz w:val="19"/>
                      <w:szCs w:val="19"/>
                    </w:rPr>
                    <w:t>)</w:t>
                  </w:r>
                </w:p>
              </w:tc>
              <w:tc>
                <w:tcPr>
                  <w:tcW w:w="0" w:type="auto"/>
                  <w:tcBorders>
                    <w:top w:val="nil"/>
                    <w:left w:val="nil"/>
                    <w:bottom w:val="single" w:sz="8" w:space="0" w:color="000000"/>
                    <w:right w:val="single" w:sz="8" w:space="0" w:color="000000"/>
                  </w:tcBorders>
                  <w:tcMar>
                    <w:top w:w="113" w:type="dxa"/>
                    <w:left w:w="113" w:type="dxa"/>
                    <w:bottom w:w="113" w:type="dxa"/>
                    <w:right w:w="113" w:type="dxa"/>
                  </w:tcMar>
                  <w:hideMark/>
                </w:tcPr>
                <w:p w:rsidR="00FE0ED6" w:rsidRDefault="00FE0ED6">
                  <w:pPr>
                    <w:rPr>
                      <w:rFonts w:ascii="Tahoma" w:hAnsi="Tahoma" w:cs="Tahoma"/>
                      <w:color w:val="000000"/>
                      <w:sz w:val="19"/>
                      <w:szCs w:val="19"/>
                    </w:rPr>
                  </w:pPr>
                  <w:r>
                    <w:rPr>
                      <w:rFonts w:ascii="Tahoma" w:hAnsi="Tahoma" w:cs="Tahoma"/>
                      <w:color w:val="000000"/>
                      <w:sz w:val="19"/>
                      <w:szCs w:val="19"/>
                    </w:rPr>
                    <w:t>mg/L</w:t>
                  </w:r>
                </w:p>
              </w:tc>
              <w:tc>
                <w:tcPr>
                  <w:tcW w:w="0" w:type="auto"/>
                  <w:tcBorders>
                    <w:top w:val="nil"/>
                    <w:left w:val="nil"/>
                    <w:bottom w:val="single" w:sz="8" w:space="0" w:color="000000"/>
                    <w:right w:val="single" w:sz="8" w:space="0" w:color="000000"/>
                  </w:tcBorders>
                  <w:tcMar>
                    <w:top w:w="113" w:type="dxa"/>
                    <w:left w:w="113" w:type="dxa"/>
                    <w:bottom w:w="113" w:type="dxa"/>
                    <w:right w:w="113" w:type="dxa"/>
                  </w:tcMar>
                  <w:hideMark/>
                </w:tcPr>
                <w:p w:rsidR="00FE0ED6" w:rsidRDefault="00FE0ED6">
                  <w:pPr>
                    <w:rPr>
                      <w:rFonts w:ascii="Tahoma" w:hAnsi="Tahoma" w:cs="Tahoma"/>
                      <w:color w:val="000000"/>
                      <w:sz w:val="19"/>
                      <w:szCs w:val="19"/>
                    </w:rPr>
                  </w:pPr>
                  <w:r>
                    <w:rPr>
                      <w:rFonts w:ascii="Tahoma" w:hAnsi="Tahoma" w:cs="Tahoma"/>
                      <w:color w:val="000000"/>
                      <w:sz w:val="19"/>
                      <w:szCs w:val="19"/>
                    </w:rPr>
                    <w:t>1,5</w:t>
                  </w:r>
                </w:p>
              </w:tc>
              <w:tc>
                <w:tcPr>
                  <w:tcW w:w="0" w:type="auto"/>
                  <w:tcBorders>
                    <w:top w:val="nil"/>
                    <w:left w:val="nil"/>
                    <w:bottom w:val="single" w:sz="8" w:space="0" w:color="000000"/>
                    <w:right w:val="single" w:sz="8" w:space="0" w:color="000000"/>
                  </w:tcBorders>
                  <w:tcMar>
                    <w:top w:w="113" w:type="dxa"/>
                    <w:left w:w="113" w:type="dxa"/>
                    <w:bottom w:w="113" w:type="dxa"/>
                    <w:right w:w="113" w:type="dxa"/>
                  </w:tcMar>
                  <w:hideMark/>
                </w:tcPr>
                <w:p w:rsidR="00FE0ED6" w:rsidRDefault="00FE0ED6">
                  <w:pPr>
                    <w:rPr>
                      <w:sz w:val="24"/>
                      <w:szCs w:val="24"/>
                    </w:rPr>
                  </w:pPr>
                  <w:r>
                    <w:t> </w:t>
                  </w:r>
                </w:p>
              </w:tc>
            </w:tr>
          </w:tbl>
          <w:p w:rsidR="00FE0ED6" w:rsidRDefault="00FE0ED6">
            <w:pPr>
              <w:rPr>
                <w:rFonts w:ascii="Times New Roman" w:eastAsia="Times New Roman" w:hAnsi="Times New Roman"/>
                <w:sz w:val="20"/>
                <w:szCs w:val="20"/>
                <w:lang w:eastAsia="da-DK"/>
              </w:rPr>
            </w:pPr>
          </w:p>
        </w:tc>
      </w:tr>
    </w:tbl>
    <w:p w:rsidR="00FE0ED6" w:rsidRDefault="00D45BB4" w:rsidP="00FE0ED6">
      <w:pPr>
        <w:spacing w:line="480" w:lineRule="auto"/>
        <w:jc w:val="center"/>
        <w:rPr>
          <w:rFonts w:ascii="Tahoma" w:eastAsia="Times New Roman" w:hAnsi="Tahoma" w:cs="Tahoma"/>
          <w:color w:val="000000"/>
          <w:sz w:val="19"/>
          <w:szCs w:val="19"/>
        </w:rPr>
      </w:pPr>
      <w:r>
        <w:rPr>
          <w:rFonts w:ascii="Tahoma" w:eastAsia="Times New Roman" w:hAnsi="Tahoma" w:cs="Tahoma"/>
          <w:color w:val="000000"/>
          <w:sz w:val="19"/>
          <w:szCs w:val="19"/>
        </w:rPr>
        <w:lastRenderedPageBreak/>
        <w:pict>
          <v:rect id="_x0000_i1026" style="width:375pt;height:.6pt" o:hrpct="0" o:hralign="center" o:hrstd="t" o:hrnoshade="t" o:hr="t" fillcolor="#dedede" stroked="f"/>
        </w:pict>
      </w:r>
    </w:p>
    <w:p w:rsidR="00FE0ED6" w:rsidRDefault="00FE0ED6" w:rsidP="00FE0ED6">
      <w:pPr>
        <w:pStyle w:val="bilag"/>
        <w:spacing w:before="400" w:beforeAutospacing="0" w:after="120" w:afterAutospacing="0" w:line="480" w:lineRule="auto"/>
        <w:jc w:val="right"/>
        <w:rPr>
          <w:rFonts w:ascii="Tahoma" w:hAnsi="Tahoma" w:cs="Tahoma"/>
          <w:b/>
          <w:bCs/>
          <w:color w:val="000000"/>
          <w:sz w:val="28"/>
          <w:szCs w:val="28"/>
        </w:rPr>
      </w:pPr>
      <w:r>
        <w:rPr>
          <w:rFonts w:ascii="Tahoma" w:hAnsi="Tahoma" w:cs="Tahoma"/>
          <w:b/>
          <w:bCs/>
          <w:color w:val="000000"/>
          <w:sz w:val="28"/>
          <w:szCs w:val="28"/>
        </w:rPr>
        <w:t>Bilag 1 b</w:t>
      </w:r>
    </w:p>
    <w:p w:rsidR="00FE0ED6" w:rsidRDefault="00FE0ED6" w:rsidP="00FE0ED6">
      <w:pPr>
        <w:pStyle w:val="bilagtekst"/>
        <w:spacing w:before="0" w:beforeAutospacing="0" w:after="120" w:afterAutospacing="0" w:line="480" w:lineRule="auto"/>
        <w:jc w:val="center"/>
        <w:rPr>
          <w:rFonts w:ascii="Tahoma" w:hAnsi="Tahoma" w:cs="Tahoma"/>
          <w:b/>
          <w:bCs/>
          <w:color w:val="000000"/>
        </w:rPr>
      </w:pPr>
      <w:r>
        <w:rPr>
          <w:rFonts w:ascii="Tahoma" w:hAnsi="Tahoma" w:cs="Tahoma"/>
          <w:b/>
          <w:bCs/>
          <w:color w:val="000000"/>
        </w:rPr>
        <w:t>Kvalitetskrav til uorganiske sporstoffer</w:t>
      </w:r>
    </w:p>
    <w:p w:rsidR="00FE0ED6" w:rsidRDefault="00FE0ED6" w:rsidP="00FE0ED6">
      <w:pPr>
        <w:pStyle w:val="NormalWeb"/>
        <w:spacing w:line="480" w:lineRule="auto"/>
        <w:rPr>
          <w:rFonts w:ascii="Tahoma" w:hAnsi="Tahoma" w:cs="Tahoma"/>
          <w:color w:val="000000"/>
          <w:sz w:val="19"/>
          <w:szCs w:val="19"/>
        </w:rPr>
      </w:pPr>
      <w:r>
        <w:rPr>
          <w:rFonts w:ascii="Tahoma" w:hAnsi="Tahoma" w:cs="Tahoma"/>
          <w:color w:val="000000"/>
          <w:sz w:val="19"/>
          <w:szCs w:val="19"/>
        </w:rPr>
        <w:t>Hvor intet andet er anført, er der i tabellen tale om højst tilladelige værdier. Ved vurdering af om kvalitetskrav er opfyldt, må måleusikkerheden ikke anvendes som ekstra tolerance.</w:t>
      </w:r>
    </w:p>
    <w:tbl>
      <w:tblPr>
        <w:tblW w:w="0" w:type="auto"/>
        <w:tblCellMar>
          <w:left w:w="0" w:type="dxa"/>
          <w:right w:w="0" w:type="dxa"/>
        </w:tblCellMar>
        <w:tblLook w:val="04A0" w:firstRow="1" w:lastRow="0" w:firstColumn="1" w:lastColumn="0" w:noHBand="0" w:noVBand="1"/>
      </w:tblPr>
      <w:tblGrid>
        <w:gridCol w:w="7560"/>
      </w:tblGrid>
      <w:tr w:rsidR="00FE0ED6" w:rsidTr="00FE0ED6">
        <w:tc>
          <w:tcPr>
            <w:tcW w:w="0" w:type="auto"/>
            <w:hideMark/>
          </w:tcPr>
          <w:tbl>
            <w:tblPr>
              <w:tblW w:w="7536" w:type="dxa"/>
              <w:tblCellMar>
                <w:left w:w="0" w:type="dxa"/>
                <w:right w:w="0" w:type="dxa"/>
              </w:tblCellMar>
              <w:tblLook w:val="04A0" w:firstRow="1" w:lastRow="0" w:firstColumn="1" w:lastColumn="0" w:noHBand="0" w:noVBand="1"/>
            </w:tblPr>
            <w:tblGrid>
              <w:gridCol w:w="2766"/>
              <w:gridCol w:w="827"/>
              <w:gridCol w:w="1513"/>
              <w:gridCol w:w="2430"/>
            </w:tblGrid>
            <w:tr w:rsidR="00FE0ED6">
              <w:tc>
                <w:tcPr>
                  <w:tcW w:w="0" w:type="auto"/>
                  <w:tcBorders>
                    <w:top w:val="single" w:sz="8" w:space="0" w:color="000000"/>
                    <w:left w:val="single" w:sz="8" w:space="0" w:color="000000"/>
                    <w:bottom w:val="single" w:sz="8" w:space="0" w:color="000000"/>
                    <w:right w:val="single" w:sz="8" w:space="0" w:color="000000"/>
                  </w:tcBorders>
                  <w:tcMar>
                    <w:top w:w="113" w:type="dxa"/>
                    <w:left w:w="113" w:type="dxa"/>
                    <w:bottom w:w="113" w:type="dxa"/>
                    <w:right w:w="113" w:type="dxa"/>
                  </w:tcMar>
                  <w:hideMark/>
                </w:tcPr>
                <w:p w:rsidR="00FE0ED6" w:rsidRDefault="00FE0ED6">
                  <w:pPr>
                    <w:rPr>
                      <w:rFonts w:ascii="Tahoma" w:hAnsi="Tahoma" w:cs="Tahoma"/>
                      <w:color w:val="000000"/>
                      <w:sz w:val="19"/>
                      <w:szCs w:val="19"/>
                    </w:rPr>
                  </w:pPr>
                  <w:r>
                    <w:rPr>
                      <w:rStyle w:val="bold"/>
                      <w:rFonts w:ascii="Tahoma" w:hAnsi="Tahoma" w:cs="Tahoma"/>
                      <w:b/>
                      <w:bCs/>
                      <w:color w:val="000000"/>
                      <w:sz w:val="19"/>
                      <w:szCs w:val="19"/>
                    </w:rPr>
                    <w:t>Parameter,</w:t>
                  </w:r>
                </w:p>
                <w:p w:rsidR="00FE0ED6" w:rsidRDefault="00FE0ED6">
                  <w:pPr>
                    <w:rPr>
                      <w:rFonts w:ascii="Tahoma" w:hAnsi="Tahoma" w:cs="Tahoma"/>
                      <w:color w:val="000000"/>
                      <w:sz w:val="19"/>
                      <w:szCs w:val="19"/>
                    </w:rPr>
                  </w:pPr>
                  <w:r>
                    <w:rPr>
                      <w:rStyle w:val="bold"/>
                      <w:rFonts w:ascii="Tahoma" w:hAnsi="Tahoma" w:cs="Tahoma"/>
                      <w:b/>
                      <w:bCs/>
                      <w:color w:val="000000"/>
                      <w:sz w:val="19"/>
                      <w:szCs w:val="19"/>
                    </w:rPr>
                    <w:lastRenderedPageBreak/>
                    <w:t>Total</w:t>
                  </w:r>
                </w:p>
              </w:tc>
              <w:tc>
                <w:tcPr>
                  <w:tcW w:w="0" w:type="auto"/>
                  <w:tcBorders>
                    <w:top w:val="single" w:sz="8" w:space="0" w:color="000000"/>
                    <w:left w:val="nil"/>
                    <w:bottom w:val="single" w:sz="8" w:space="0" w:color="000000"/>
                    <w:right w:val="single" w:sz="8" w:space="0" w:color="000000"/>
                  </w:tcBorders>
                  <w:tcMar>
                    <w:top w:w="113" w:type="dxa"/>
                    <w:left w:w="113" w:type="dxa"/>
                    <w:bottom w:w="113" w:type="dxa"/>
                    <w:right w:w="113" w:type="dxa"/>
                  </w:tcMar>
                  <w:hideMark/>
                </w:tcPr>
                <w:p w:rsidR="00FE0ED6" w:rsidRDefault="00FE0ED6">
                  <w:pPr>
                    <w:rPr>
                      <w:rFonts w:ascii="Tahoma" w:hAnsi="Tahoma" w:cs="Tahoma"/>
                      <w:color w:val="000000"/>
                      <w:sz w:val="19"/>
                      <w:szCs w:val="19"/>
                    </w:rPr>
                  </w:pPr>
                  <w:r>
                    <w:rPr>
                      <w:rStyle w:val="bold"/>
                      <w:rFonts w:ascii="Tahoma" w:hAnsi="Tahoma" w:cs="Tahoma"/>
                      <w:b/>
                      <w:bCs/>
                      <w:color w:val="000000"/>
                      <w:sz w:val="19"/>
                      <w:szCs w:val="19"/>
                    </w:rPr>
                    <w:lastRenderedPageBreak/>
                    <w:t>Enhed</w:t>
                  </w:r>
                </w:p>
              </w:tc>
              <w:tc>
                <w:tcPr>
                  <w:tcW w:w="0" w:type="auto"/>
                  <w:tcBorders>
                    <w:top w:val="single" w:sz="8" w:space="0" w:color="000000"/>
                    <w:left w:val="nil"/>
                    <w:bottom w:val="single" w:sz="8" w:space="0" w:color="000000"/>
                    <w:right w:val="single" w:sz="8" w:space="0" w:color="000000"/>
                  </w:tcBorders>
                  <w:tcMar>
                    <w:top w:w="113" w:type="dxa"/>
                    <w:left w:w="113" w:type="dxa"/>
                    <w:bottom w:w="113" w:type="dxa"/>
                    <w:right w:w="113" w:type="dxa"/>
                  </w:tcMar>
                  <w:hideMark/>
                </w:tcPr>
                <w:p w:rsidR="00FE0ED6" w:rsidRDefault="00FE0ED6">
                  <w:pPr>
                    <w:rPr>
                      <w:rFonts w:ascii="Tahoma" w:hAnsi="Tahoma" w:cs="Tahoma"/>
                      <w:color w:val="000000"/>
                      <w:sz w:val="19"/>
                      <w:szCs w:val="19"/>
                    </w:rPr>
                  </w:pPr>
                  <w:r>
                    <w:rPr>
                      <w:rStyle w:val="bold"/>
                      <w:rFonts w:ascii="Tahoma" w:hAnsi="Tahoma" w:cs="Tahoma"/>
                      <w:b/>
                      <w:bCs/>
                      <w:color w:val="000000"/>
                      <w:sz w:val="19"/>
                      <w:szCs w:val="19"/>
                    </w:rPr>
                    <w:t>Kvalitetskrav</w:t>
                  </w:r>
                </w:p>
                <w:p w:rsidR="00FE0ED6" w:rsidRDefault="00FE0ED6">
                  <w:pPr>
                    <w:rPr>
                      <w:rFonts w:ascii="Tahoma" w:hAnsi="Tahoma" w:cs="Tahoma"/>
                      <w:color w:val="000000"/>
                      <w:sz w:val="19"/>
                      <w:szCs w:val="19"/>
                    </w:rPr>
                  </w:pPr>
                  <w:r>
                    <w:rPr>
                      <w:rStyle w:val="bold"/>
                      <w:rFonts w:ascii="Tahoma" w:hAnsi="Tahoma" w:cs="Tahoma"/>
                      <w:b/>
                      <w:bCs/>
                      <w:color w:val="000000"/>
                      <w:sz w:val="19"/>
                      <w:szCs w:val="19"/>
                    </w:rPr>
                    <w:lastRenderedPageBreak/>
                    <w:t>ved forbrugers taphane</w:t>
                  </w:r>
                </w:p>
              </w:tc>
              <w:tc>
                <w:tcPr>
                  <w:tcW w:w="0" w:type="auto"/>
                  <w:tcBorders>
                    <w:top w:val="single" w:sz="8" w:space="0" w:color="000000"/>
                    <w:left w:val="nil"/>
                    <w:bottom w:val="single" w:sz="8" w:space="0" w:color="000000"/>
                    <w:right w:val="single" w:sz="8" w:space="0" w:color="000000"/>
                  </w:tcBorders>
                  <w:tcMar>
                    <w:top w:w="113" w:type="dxa"/>
                    <w:left w:w="113" w:type="dxa"/>
                    <w:bottom w:w="113" w:type="dxa"/>
                    <w:right w:w="113" w:type="dxa"/>
                  </w:tcMar>
                  <w:hideMark/>
                </w:tcPr>
                <w:p w:rsidR="00FE0ED6" w:rsidRDefault="00FE0ED6">
                  <w:pPr>
                    <w:rPr>
                      <w:rFonts w:ascii="Tahoma" w:hAnsi="Tahoma" w:cs="Tahoma"/>
                      <w:color w:val="000000"/>
                      <w:sz w:val="19"/>
                      <w:szCs w:val="19"/>
                    </w:rPr>
                  </w:pPr>
                  <w:r>
                    <w:rPr>
                      <w:rStyle w:val="bold"/>
                      <w:rFonts w:ascii="Tahoma" w:hAnsi="Tahoma" w:cs="Tahoma"/>
                      <w:b/>
                      <w:bCs/>
                      <w:color w:val="000000"/>
                      <w:sz w:val="19"/>
                      <w:szCs w:val="19"/>
                    </w:rPr>
                    <w:lastRenderedPageBreak/>
                    <w:t>Bemærkninger</w:t>
                  </w:r>
                </w:p>
              </w:tc>
            </w:tr>
            <w:tr w:rsidR="00FE0ED6">
              <w:tc>
                <w:tcPr>
                  <w:tcW w:w="0" w:type="auto"/>
                  <w:tcBorders>
                    <w:top w:val="nil"/>
                    <w:left w:val="single" w:sz="8" w:space="0" w:color="000000"/>
                    <w:bottom w:val="single" w:sz="8" w:space="0" w:color="000000"/>
                    <w:right w:val="single" w:sz="8" w:space="0" w:color="000000"/>
                  </w:tcBorders>
                  <w:tcMar>
                    <w:top w:w="113" w:type="dxa"/>
                    <w:left w:w="113" w:type="dxa"/>
                    <w:bottom w:w="113" w:type="dxa"/>
                    <w:right w:w="113" w:type="dxa"/>
                  </w:tcMar>
                  <w:hideMark/>
                </w:tcPr>
                <w:p w:rsidR="00FE0ED6" w:rsidRDefault="00FE0ED6">
                  <w:pPr>
                    <w:rPr>
                      <w:rFonts w:ascii="Tahoma" w:hAnsi="Tahoma" w:cs="Tahoma"/>
                      <w:color w:val="000000"/>
                      <w:sz w:val="19"/>
                      <w:szCs w:val="19"/>
                    </w:rPr>
                  </w:pPr>
                  <w:r>
                    <w:rPr>
                      <w:rFonts w:ascii="Tahoma" w:hAnsi="Tahoma" w:cs="Tahoma"/>
                      <w:color w:val="000000"/>
                      <w:sz w:val="19"/>
                      <w:szCs w:val="19"/>
                    </w:rPr>
                    <w:lastRenderedPageBreak/>
                    <w:t>Aluminium (Al)</w:t>
                  </w:r>
                </w:p>
              </w:tc>
              <w:tc>
                <w:tcPr>
                  <w:tcW w:w="0" w:type="auto"/>
                  <w:tcBorders>
                    <w:top w:val="nil"/>
                    <w:left w:val="nil"/>
                    <w:bottom w:val="single" w:sz="8" w:space="0" w:color="000000"/>
                    <w:right w:val="single" w:sz="8" w:space="0" w:color="000000"/>
                  </w:tcBorders>
                  <w:tcMar>
                    <w:top w:w="113" w:type="dxa"/>
                    <w:left w:w="113" w:type="dxa"/>
                    <w:bottom w:w="113" w:type="dxa"/>
                    <w:right w:w="113" w:type="dxa"/>
                  </w:tcMar>
                  <w:hideMark/>
                </w:tcPr>
                <w:p w:rsidR="00FE0ED6" w:rsidRDefault="00FE0ED6">
                  <w:pPr>
                    <w:rPr>
                      <w:rFonts w:ascii="Tahoma" w:hAnsi="Tahoma" w:cs="Tahoma"/>
                      <w:color w:val="000000"/>
                      <w:sz w:val="19"/>
                      <w:szCs w:val="19"/>
                    </w:rPr>
                  </w:pPr>
                  <w:r>
                    <w:rPr>
                      <w:rFonts w:ascii="Tahoma" w:hAnsi="Tahoma" w:cs="Tahoma"/>
                      <w:color w:val="000000"/>
                      <w:sz w:val="19"/>
                      <w:szCs w:val="19"/>
                    </w:rPr>
                    <w:t>µg/L</w:t>
                  </w:r>
                </w:p>
              </w:tc>
              <w:tc>
                <w:tcPr>
                  <w:tcW w:w="0" w:type="auto"/>
                  <w:tcBorders>
                    <w:top w:val="nil"/>
                    <w:left w:val="nil"/>
                    <w:bottom w:val="single" w:sz="8" w:space="0" w:color="000000"/>
                    <w:right w:val="single" w:sz="8" w:space="0" w:color="000000"/>
                  </w:tcBorders>
                  <w:tcMar>
                    <w:top w:w="113" w:type="dxa"/>
                    <w:left w:w="113" w:type="dxa"/>
                    <w:bottom w:w="113" w:type="dxa"/>
                    <w:right w:w="113" w:type="dxa"/>
                  </w:tcMar>
                  <w:hideMark/>
                </w:tcPr>
                <w:p w:rsidR="00FE0ED6" w:rsidRDefault="00FE0ED6">
                  <w:pPr>
                    <w:rPr>
                      <w:rFonts w:ascii="Tahoma" w:hAnsi="Tahoma" w:cs="Tahoma"/>
                      <w:color w:val="000000"/>
                      <w:sz w:val="19"/>
                      <w:szCs w:val="19"/>
                    </w:rPr>
                  </w:pPr>
                  <w:r>
                    <w:rPr>
                      <w:rFonts w:ascii="Tahoma" w:hAnsi="Tahoma" w:cs="Tahoma"/>
                      <w:color w:val="000000"/>
                      <w:sz w:val="19"/>
                      <w:szCs w:val="19"/>
                    </w:rPr>
                    <w:t>200</w:t>
                  </w:r>
                </w:p>
              </w:tc>
              <w:tc>
                <w:tcPr>
                  <w:tcW w:w="0" w:type="auto"/>
                  <w:tcBorders>
                    <w:top w:val="nil"/>
                    <w:left w:val="nil"/>
                    <w:bottom w:val="single" w:sz="8" w:space="0" w:color="000000"/>
                    <w:right w:val="single" w:sz="8" w:space="0" w:color="000000"/>
                  </w:tcBorders>
                  <w:tcMar>
                    <w:top w:w="113" w:type="dxa"/>
                    <w:left w:w="113" w:type="dxa"/>
                    <w:bottom w:w="113" w:type="dxa"/>
                    <w:right w:w="113" w:type="dxa"/>
                  </w:tcMar>
                  <w:hideMark/>
                </w:tcPr>
                <w:p w:rsidR="00FE0ED6" w:rsidRDefault="00FE0ED6">
                  <w:pPr>
                    <w:rPr>
                      <w:sz w:val="24"/>
                      <w:szCs w:val="24"/>
                    </w:rPr>
                  </w:pPr>
                  <w:r>
                    <w:t> </w:t>
                  </w:r>
                </w:p>
              </w:tc>
            </w:tr>
            <w:tr w:rsidR="00FE0ED6">
              <w:tc>
                <w:tcPr>
                  <w:tcW w:w="0" w:type="auto"/>
                  <w:tcBorders>
                    <w:top w:val="nil"/>
                    <w:left w:val="single" w:sz="8" w:space="0" w:color="000000"/>
                    <w:bottom w:val="single" w:sz="8" w:space="0" w:color="000000"/>
                    <w:right w:val="single" w:sz="8" w:space="0" w:color="000000"/>
                  </w:tcBorders>
                  <w:tcMar>
                    <w:top w:w="113" w:type="dxa"/>
                    <w:left w:w="113" w:type="dxa"/>
                    <w:bottom w:w="113" w:type="dxa"/>
                    <w:right w:w="113" w:type="dxa"/>
                  </w:tcMar>
                  <w:hideMark/>
                </w:tcPr>
                <w:p w:rsidR="00FE0ED6" w:rsidRDefault="00FE0ED6">
                  <w:pPr>
                    <w:rPr>
                      <w:rFonts w:ascii="Tahoma" w:hAnsi="Tahoma" w:cs="Tahoma"/>
                      <w:color w:val="000000"/>
                      <w:sz w:val="19"/>
                      <w:szCs w:val="19"/>
                    </w:rPr>
                  </w:pPr>
                  <w:r>
                    <w:rPr>
                      <w:rFonts w:ascii="Tahoma" w:hAnsi="Tahoma" w:cs="Tahoma"/>
                      <w:color w:val="000000"/>
                      <w:sz w:val="19"/>
                      <w:szCs w:val="19"/>
                    </w:rPr>
                    <w:t>Antimon (Sb)</w:t>
                  </w:r>
                </w:p>
              </w:tc>
              <w:tc>
                <w:tcPr>
                  <w:tcW w:w="0" w:type="auto"/>
                  <w:tcBorders>
                    <w:top w:val="nil"/>
                    <w:left w:val="nil"/>
                    <w:bottom w:val="single" w:sz="8" w:space="0" w:color="000000"/>
                    <w:right w:val="single" w:sz="8" w:space="0" w:color="000000"/>
                  </w:tcBorders>
                  <w:tcMar>
                    <w:top w:w="113" w:type="dxa"/>
                    <w:left w:w="113" w:type="dxa"/>
                    <w:bottom w:w="113" w:type="dxa"/>
                    <w:right w:w="113" w:type="dxa"/>
                  </w:tcMar>
                  <w:hideMark/>
                </w:tcPr>
                <w:p w:rsidR="00FE0ED6" w:rsidRDefault="00FE0ED6">
                  <w:pPr>
                    <w:rPr>
                      <w:rFonts w:ascii="Tahoma" w:hAnsi="Tahoma" w:cs="Tahoma"/>
                      <w:color w:val="000000"/>
                      <w:sz w:val="19"/>
                      <w:szCs w:val="19"/>
                    </w:rPr>
                  </w:pPr>
                  <w:r>
                    <w:rPr>
                      <w:rFonts w:ascii="Tahoma" w:hAnsi="Tahoma" w:cs="Tahoma"/>
                      <w:color w:val="000000"/>
                      <w:sz w:val="19"/>
                      <w:szCs w:val="19"/>
                    </w:rPr>
                    <w:t>µg/L</w:t>
                  </w:r>
                </w:p>
              </w:tc>
              <w:tc>
                <w:tcPr>
                  <w:tcW w:w="0" w:type="auto"/>
                  <w:tcBorders>
                    <w:top w:val="nil"/>
                    <w:left w:val="nil"/>
                    <w:bottom w:val="single" w:sz="8" w:space="0" w:color="000000"/>
                    <w:right w:val="single" w:sz="8" w:space="0" w:color="000000"/>
                  </w:tcBorders>
                  <w:tcMar>
                    <w:top w:w="113" w:type="dxa"/>
                    <w:left w:w="113" w:type="dxa"/>
                    <w:bottom w:w="113" w:type="dxa"/>
                    <w:right w:w="113" w:type="dxa"/>
                  </w:tcMar>
                  <w:hideMark/>
                </w:tcPr>
                <w:p w:rsidR="00FE0ED6" w:rsidRDefault="00FE0ED6">
                  <w:pPr>
                    <w:rPr>
                      <w:rFonts w:ascii="Tahoma" w:hAnsi="Tahoma" w:cs="Tahoma"/>
                      <w:color w:val="000000"/>
                      <w:sz w:val="19"/>
                      <w:szCs w:val="19"/>
                    </w:rPr>
                  </w:pPr>
                  <w:r>
                    <w:rPr>
                      <w:rFonts w:ascii="Tahoma" w:hAnsi="Tahoma" w:cs="Tahoma"/>
                      <w:color w:val="000000"/>
                      <w:sz w:val="19"/>
                      <w:szCs w:val="19"/>
                    </w:rPr>
                    <w:t>5,0</w:t>
                  </w:r>
                </w:p>
              </w:tc>
              <w:tc>
                <w:tcPr>
                  <w:tcW w:w="0" w:type="auto"/>
                  <w:tcBorders>
                    <w:top w:val="nil"/>
                    <w:left w:val="nil"/>
                    <w:bottom w:val="single" w:sz="8" w:space="0" w:color="000000"/>
                    <w:right w:val="single" w:sz="8" w:space="0" w:color="000000"/>
                  </w:tcBorders>
                  <w:tcMar>
                    <w:top w:w="113" w:type="dxa"/>
                    <w:left w:w="113" w:type="dxa"/>
                    <w:bottom w:w="113" w:type="dxa"/>
                    <w:right w:w="113" w:type="dxa"/>
                  </w:tcMar>
                  <w:hideMark/>
                </w:tcPr>
                <w:p w:rsidR="00FE0ED6" w:rsidRDefault="00FE0ED6">
                  <w:pPr>
                    <w:rPr>
                      <w:sz w:val="24"/>
                      <w:szCs w:val="24"/>
                    </w:rPr>
                  </w:pPr>
                  <w:r>
                    <w:t> </w:t>
                  </w:r>
                </w:p>
              </w:tc>
            </w:tr>
            <w:tr w:rsidR="00FE0ED6">
              <w:tc>
                <w:tcPr>
                  <w:tcW w:w="0" w:type="auto"/>
                  <w:tcBorders>
                    <w:top w:val="nil"/>
                    <w:left w:val="single" w:sz="8" w:space="0" w:color="000000"/>
                    <w:bottom w:val="single" w:sz="8" w:space="0" w:color="000000"/>
                    <w:right w:val="single" w:sz="8" w:space="0" w:color="000000"/>
                  </w:tcBorders>
                  <w:tcMar>
                    <w:top w:w="113" w:type="dxa"/>
                    <w:left w:w="113" w:type="dxa"/>
                    <w:bottom w:w="113" w:type="dxa"/>
                    <w:right w:w="113" w:type="dxa"/>
                  </w:tcMar>
                  <w:hideMark/>
                </w:tcPr>
                <w:p w:rsidR="00FE0ED6" w:rsidRDefault="00FE0ED6">
                  <w:pPr>
                    <w:rPr>
                      <w:rFonts w:ascii="Tahoma" w:hAnsi="Tahoma" w:cs="Tahoma"/>
                      <w:color w:val="000000"/>
                      <w:sz w:val="19"/>
                      <w:szCs w:val="19"/>
                    </w:rPr>
                  </w:pPr>
                  <w:r>
                    <w:rPr>
                      <w:rFonts w:ascii="Tahoma" w:hAnsi="Tahoma" w:cs="Tahoma"/>
                      <w:color w:val="000000"/>
                      <w:sz w:val="19"/>
                      <w:szCs w:val="19"/>
                    </w:rPr>
                    <w:t>Arsen (As)</w:t>
                  </w:r>
                </w:p>
              </w:tc>
              <w:tc>
                <w:tcPr>
                  <w:tcW w:w="0" w:type="auto"/>
                  <w:tcBorders>
                    <w:top w:val="nil"/>
                    <w:left w:val="nil"/>
                    <w:bottom w:val="single" w:sz="8" w:space="0" w:color="000000"/>
                    <w:right w:val="single" w:sz="8" w:space="0" w:color="000000"/>
                  </w:tcBorders>
                  <w:tcMar>
                    <w:top w:w="113" w:type="dxa"/>
                    <w:left w:w="113" w:type="dxa"/>
                    <w:bottom w:w="113" w:type="dxa"/>
                    <w:right w:w="113" w:type="dxa"/>
                  </w:tcMar>
                  <w:hideMark/>
                </w:tcPr>
                <w:p w:rsidR="00FE0ED6" w:rsidRDefault="00FE0ED6">
                  <w:pPr>
                    <w:rPr>
                      <w:rFonts w:ascii="Tahoma" w:hAnsi="Tahoma" w:cs="Tahoma"/>
                      <w:color w:val="000000"/>
                      <w:sz w:val="19"/>
                      <w:szCs w:val="19"/>
                    </w:rPr>
                  </w:pPr>
                  <w:r>
                    <w:rPr>
                      <w:rFonts w:ascii="Tahoma" w:hAnsi="Tahoma" w:cs="Tahoma"/>
                      <w:color w:val="000000"/>
                      <w:sz w:val="19"/>
                      <w:szCs w:val="19"/>
                    </w:rPr>
                    <w:t>µg/L</w:t>
                  </w:r>
                </w:p>
              </w:tc>
              <w:tc>
                <w:tcPr>
                  <w:tcW w:w="0" w:type="auto"/>
                  <w:tcBorders>
                    <w:top w:val="nil"/>
                    <w:left w:val="nil"/>
                    <w:bottom w:val="single" w:sz="8" w:space="0" w:color="000000"/>
                    <w:right w:val="single" w:sz="8" w:space="0" w:color="000000"/>
                  </w:tcBorders>
                  <w:tcMar>
                    <w:top w:w="113" w:type="dxa"/>
                    <w:left w:w="113" w:type="dxa"/>
                    <w:bottom w:w="113" w:type="dxa"/>
                    <w:right w:w="113" w:type="dxa"/>
                  </w:tcMar>
                  <w:hideMark/>
                </w:tcPr>
                <w:p w:rsidR="00FE0ED6" w:rsidRDefault="00FE0ED6">
                  <w:pPr>
                    <w:rPr>
                      <w:rFonts w:ascii="Tahoma" w:hAnsi="Tahoma" w:cs="Tahoma"/>
                      <w:color w:val="000000"/>
                      <w:sz w:val="19"/>
                      <w:szCs w:val="19"/>
                    </w:rPr>
                  </w:pPr>
                  <w:r>
                    <w:rPr>
                      <w:rFonts w:ascii="Tahoma" w:hAnsi="Tahoma" w:cs="Tahoma"/>
                      <w:color w:val="000000"/>
                      <w:sz w:val="19"/>
                      <w:szCs w:val="19"/>
                    </w:rPr>
                    <w:t>5</w:t>
                  </w:r>
                </w:p>
              </w:tc>
              <w:tc>
                <w:tcPr>
                  <w:tcW w:w="0" w:type="auto"/>
                  <w:tcBorders>
                    <w:top w:val="nil"/>
                    <w:left w:val="nil"/>
                    <w:bottom w:val="single" w:sz="8" w:space="0" w:color="000000"/>
                    <w:right w:val="single" w:sz="8" w:space="0" w:color="000000"/>
                  </w:tcBorders>
                  <w:tcMar>
                    <w:top w:w="113" w:type="dxa"/>
                    <w:left w:w="113" w:type="dxa"/>
                    <w:bottom w:w="113" w:type="dxa"/>
                    <w:right w:w="113" w:type="dxa"/>
                  </w:tcMar>
                  <w:hideMark/>
                </w:tcPr>
                <w:p w:rsidR="00FE0ED6" w:rsidRDefault="00FE0ED6">
                  <w:pPr>
                    <w:rPr>
                      <w:sz w:val="24"/>
                      <w:szCs w:val="24"/>
                    </w:rPr>
                  </w:pPr>
                  <w:r>
                    <w:t> </w:t>
                  </w:r>
                </w:p>
              </w:tc>
            </w:tr>
            <w:tr w:rsidR="00FE0ED6">
              <w:tc>
                <w:tcPr>
                  <w:tcW w:w="0" w:type="auto"/>
                  <w:tcBorders>
                    <w:top w:val="nil"/>
                    <w:left w:val="single" w:sz="8" w:space="0" w:color="000000"/>
                    <w:bottom w:val="single" w:sz="8" w:space="0" w:color="000000"/>
                    <w:right w:val="single" w:sz="8" w:space="0" w:color="000000"/>
                  </w:tcBorders>
                  <w:tcMar>
                    <w:top w:w="113" w:type="dxa"/>
                    <w:left w:w="113" w:type="dxa"/>
                    <w:bottom w:w="113" w:type="dxa"/>
                    <w:right w:w="113" w:type="dxa"/>
                  </w:tcMar>
                  <w:hideMark/>
                </w:tcPr>
                <w:p w:rsidR="00FE0ED6" w:rsidRDefault="00FE0ED6">
                  <w:pPr>
                    <w:rPr>
                      <w:rFonts w:ascii="Tahoma" w:hAnsi="Tahoma" w:cs="Tahoma"/>
                      <w:color w:val="000000"/>
                      <w:sz w:val="19"/>
                      <w:szCs w:val="19"/>
                    </w:rPr>
                  </w:pPr>
                  <w:r>
                    <w:rPr>
                      <w:rFonts w:ascii="Tahoma" w:hAnsi="Tahoma" w:cs="Tahoma"/>
                      <w:color w:val="000000"/>
                      <w:sz w:val="19"/>
                      <w:szCs w:val="19"/>
                    </w:rPr>
                    <w:t>Bly (Pb)</w:t>
                  </w:r>
                </w:p>
              </w:tc>
              <w:tc>
                <w:tcPr>
                  <w:tcW w:w="0" w:type="auto"/>
                  <w:tcBorders>
                    <w:top w:val="nil"/>
                    <w:left w:val="nil"/>
                    <w:bottom w:val="single" w:sz="8" w:space="0" w:color="000000"/>
                    <w:right w:val="single" w:sz="8" w:space="0" w:color="000000"/>
                  </w:tcBorders>
                  <w:tcMar>
                    <w:top w:w="113" w:type="dxa"/>
                    <w:left w:w="113" w:type="dxa"/>
                    <w:bottom w:w="113" w:type="dxa"/>
                    <w:right w:w="113" w:type="dxa"/>
                  </w:tcMar>
                  <w:hideMark/>
                </w:tcPr>
                <w:p w:rsidR="00FE0ED6" w:rsidRDefault="00FE0ED6">
                  <w:pPr>
                    <w:rPr>
                      <w:rFonts w:ascii="Tahoma" w:hAnsi="Tahoma" w:cs="Tahoma"/>
                      <w:color w:val="000000"/>
                      <w:sz w:val="19"/>
                      <w:szCs w:val="19"/>
                    </w:rPr>
                  </w:pPr>
                  <w:r>
                    <w:rPr>
                      <w:rFonts w:ascii="Tahoma" w:hAnsi="Tahoma" w:cs="Tahoma"/>
                      <w:color w:val="000000"/>
                      <w:sz w:val="19"/>
                      <w:szCs w:val="19"/>
                    </w:rPr>
                    <w:t>µg/L</w:t>
                  </w:r>
                </w:p>
              </w:tc>
              <w:tc>
                <w:tcPr>
                  <w:tcW w:w="0" w:type="auto"/>
                  <w:tcBorders>
                    <w:top w:val="nil"/>
                    <w:left w:val="nil"/>
                    <w:bottom w:val="single" w:sz="8" w:space="0" w:color="000000"/>
                    <w:right w:val="single" w:sz="8" w:space="0" w:color="000000"/>
                  </w:tcBorders>
                  <w:tcMar>
                    <w:top w:w="113" w:type="dxa"/>
                    <w:left w:w="113" w:type="dxa"/>
                    <w:bottom w:w="113" w:type="dxa"/>
                    <w:right w:w="113" w:type="dxa"/>
                  </w:tcMar>
                  <w:hideMark/>
                </w:tcPr>
                <w:p w:rsidR="00FE0ED6" w:rsidRDefault="00FE0ED6">
                  <w:pPr>
                    <w:rPr>
                      <w:rFonts w:ascii="Tahoma" w:hAnsi="Tahoma" w:cs="Tahoma"/>
                      <w:color w:val="000000"/>
                      <w:sz w:val="19"/>
                      <w:szCs w:val="19"/>
                    </w:rPr>
                  </w:pPr>
                  <w:r>
                    <w:rPr>
                      <w:rFonts w:ascii="Tahoma" w:hAnsi="Tahoma" w:cs="Tahoma"/>
                      <w:color w:val="000000"/>
                      <w:sz w:val="19"/>
                      <w:szCs w:val="19"/>
                    </w:rPr>
                    <w:t>5</w:t>
                  </w:r>
                </w:p>
              </w:tc>
              <w:tc>
                <w:tcPr>
                  <w:tcW w:w="0" w:type="auto"/>
                  <w:tcBorders>
                    <w:top w:val="nil"/>
                    <w:left w:val="nil"/>
                    <w:bottom w:val="single" w:sz="8" w:space="0" w:color="000000"/>
                    <w:right w:val="single" w:sz="8" w:space="0" w:color="000000"/>
                  </w:tcBorders>
                  <w:tcMar>
                    <w:top w:w="113" w:type="dxa"/>
                    <w:left w:w="113" w:type="dxa"/>
                    <w:bottom w:w="113" w:type="dxa"/>
                    <w:right w:w="113" w:type="dxa"/>
                  </w:tcMar>
                  <w:hideMark/>
                </w:tcPr>
                <w:p w:rsidR="00FE0ED6" w:rsidRDefault="00FE0ED6">
                  <w:pPr>
                    <w:rPr>
                      <w:sz w:val="24"/>
                      <w:szCs w:val="24"/>
                    </w:rPr>
                  </w:pPr>
                  <w:r>
                    <w:t> </w:t>
                  </w:r>
                </w:p>
              </w:tc>
            </w:tr>
            <w:tr w:rsidR="00FE0ED6">
              <w:tc>
                <w:tcPr>
                  <w:tcW w:w="0" w:type="auto"/>
                  <w:tcBorders>
                    <w:top w:val="nil"/>
                    <w:left w:val="single" w:sz="8" w:space="0" w:color="000000"/>
                    <w:bottom w:val="single" w:sz="8" w:space="0" w:color="000000"/>
                    <w:right w:val="single" w:sz="8" w:space="0" w:color="000000"/>
                  </w:tcBorders>
                  <w:tcMar>
                    <w:top w:w="113" w:type="dxa"/>
                    <w:left w:w="113" w:type="dxa"/>
                    <w:bottom w:w="113" w:type="dxa"/>
                    <w:right w:w="113" w:type="dxa"/>
                  </w:tcMar>
                  <w:hideMark/>
                </w:tcPr>
                <w:p w:rsidR="00FE0ED6" w:rsidRDefault="00FE0ED6">
                  <w:pPr>
                    <w:rPr>
                      <w:rFonts w:ascii="Tahoma" w:hAnsi="Tahoma" w:cs="Tahoma"/>
                      <w:color w:val="000000"/>
                      <w:sz w:val="19"/>
                      <w:szCs w:val="19"/>
                    </w:rPr>
                  </w:pPr>
                  <w:r>
                    <w:rPr>
                      <w:rFonts w:ascii="Tahoma" w:hAnsi="Tahoma" w:cs="Tahoma"/>
                      <w:color w:val="000000"/>
                      <w:sz w:val="19"/>
                      <w:szCs w:val="19"/>
                    </w:rPr>
                    <w:t>Bor (B)</w:t>
                  </w:r>
                </w:p>
              </w:tc>
              <w:tc>
                <w:tcPr>
                  <w:tcW w:w="0" w:type="auto"/>
                  <w:tcBorders>
                    <w:top w:val="nil"/>
                    <w:left w:val="nil"/>
                    <w:bottom w:val="single" w:sz="8" w:space="0" w:color="000000"/>
                    <w:right w:val="single" w:sz="8" w:space="0" w:color="000000"/>
                  </w:tcBorders>
                  <w:tcMar>
                    <w:top w:w="113" w:type="dxa"/>
                    <w:left w:w="113" w:type="dxa"/>
                    <w:bottom w:w="113" w:type="dxa"/>
                    <w:right w:w="113" w:type="dxa"/>
                  </w:tcMar>
                  <w:hideMark/>
                </w:tcPr>
                <w:p w:rsidR="00FE0ED6" w:rsidRDefault="00FE0ED6">
                  <w:pPr>
                    <w:rPr>
                      <w:rFonts w:ascii="Tahoma" w:hAnsi="Tahoma" w:cs="Tahoma"/>
                      <w:color w:val="000000"/>
                      <w:sz w:val="19"/>
                      <w:szCs w:val="19"/>
                    </w:rPr>
                  </w:pPr>
                  <w:r>
                    <w:rPr>
                      <w:rFonts w:ascii="Tahoma" w:hAnsi="Tahoma" w:cs="Tahoma"/>
                      <w:color w:val="000000"/>
                      <w:sz w:val="19"/>
                      <w:szCs w:val="19"/>
                    </w:rPr>
                    <w:t>mg/L</w:t>
                  </w:r>
                </w:p>
              </w:tc>
              <w:tc>
                <w:tcPr>
                  <w:tcW w:w="0" w:type="auto"/>
                  <w:tcBorders>
                    <w:top w:val="nil"/>
                    <w:left w:val="nil"/>
                    <w:bottom w:val="single" w:sz="8" w:space="0" w:color="000000"/>
                    <w:right w:val="single" w:sz="8" w:space="0" w:color="000000"/>
                  </w:tcBorders>
                  <w:tcMar>
                    <w:top w:w="113" w:type="dxa"/>
                    <w:left w:w="113" w:type="dxa"/>
                    <w:bottom w:w="113" w:type="dxa"/>
                    <w:right w:w="113" w:type="dxa"/>
                  </w:tcMar>
                  <w:hideMark/>
                </w:tcPr>
                <w:p w:rsidR="00FE0ED6" w:rsidRDefault="00FE0ED6">
                  <w:pPr>
                    <w:rPr>
                      <w:rFonts w:ascii="Tahoma" w:hAnsi="Tahoma" w:cs="Tahoma"/>
                      <w:color w:val="000000"/>
                      <w:sz w:val="19"/>
                      <w:szCs w:val="19"/>
                    </w:rPr>
                  </w:pPr>
                  <w:r>
                    <w:rPr>
                      <w:rFonts w:ascii="Tahoma" w:hAnsi="Tahoma" w:cs="Tahoma"/>
                      <w:color w:val="000000"/>
                      <w:sz w:val="19"/>
                      <w:szCs w:val="19"/>
                    </w:rPr>
                    <w:t>1,0</w:t>
                  </w:r>
                </w:p>
              </w:tc>
              <w:tc>
                <w:tcPr>
                  <w:tcW w:w="0" w:type="auto"/>
                  <w:tcBorders>
                    <w:top w:val="nil"/>
                    <w:left w:val="nil"/>
                    <w:bottom w:val="single" w:sz="8" w:space="0" w:color="000000"/>
                    <w:right w:val="single" w:sz="8" w:space="0" w:color="000000"/>
                  </w:tcBorders>
                  <w:tcMar>
                    <w:top w:w="113" w:type="dxa"/>
                    <w:left w:w="113" w:type="dxa"/>
                    <w:bottom w:w="113" w:type="dxa"/>
                    <w:right w:w="113" w:type="dxa"/>
                  </w:tcMar>
                  <w:hideMark/>
                </w:tcPr>
                <w:p w:rsidR="00FE0ED6" w:rsidRDefault="00FE0ED6">
                  <w:pPr>
                    <w:rPr>
                      <w:rFonts w:ascii="Tahoma" w:hAnsi="Tahoma" w:cs="Tahoma"/>
                      <w:color w:val="000000"/>
                      <w:sz w:val="19"/>
                      <w:szCs w:val="19"/>
                    </w:rPr>
                  </w:pPr>
                  <w:r>
                    <w:rPr>
                      <w:rFonts w:ascii="Tahoma" w:hAnsi="Tahoma" w:cs="Tahoma"/>
                      <w:color w:val="000000"/>
                      <w:sz w:val="19"/>
                      <w:szCs w:val="19"/>
                    </w:rPr>
                    <w:t>Det bør tilstræbes at levere vand med så lavt et indhold af bor som muligt og under 300 µg/L.</w:t>
                  </w:r>
                </w:p>
              </w:tc>
            </w:tr>
            <w:tr w:rsidR="00FE0ED6">
              <w:tc>
                <w:tcPr>
                  <w:tcW w:w="0" w:type="auto"/>
                  <w:tcBorders>
                    <w:top w:val="nil"/>
                    <w:left w:val="single" w:sz="8" w:space="0" w:color="000000"/>
                    <w:bottom w:val="single" w:sz="8" w:space="0" w:color="000000"/>
                    <w:right w:val="single" w:sz="8" w:space="0" w:color="000000"/>
                  </w:tcBorders>
                  <w:tcMar>
                    <w:top w:w="113" w:type="dxa"/>
                    <w:left w:w="113" w:type="dxa"/>
                    <w:bottom w:w="113" w:type="dxa"/>
                    <w:right w:w="113" w:type="dxa"/>
                  </w:tcMar>
                  <w:hideMark/>
                </w:tcPr>
                <w:p w:rsidR="00FE0ED6" w:rsidRDefault="00FE0ED6">
                  <w:pPr>
                    <w:rPr>
                      <w:rFonts w:ascii="Tahoma" w:hAnsi="Tahoma" w:cs="Tahoma"/>
                      <w:color w:val="000000"/>
                      <w:sz w:val="19"/>
                      <w:szCs w:val="19"/>
                    </w:rPr>
                  </w:pPr>
                  <w:r>
                    <w:rPr>
                      <w:rFonts w:ascii="Tahoma" w:hAnsi="Tahoma" w:cs="Tahoma"/>
                      <w:color w:val="000000"/>
                      <w:sz w:val="19"/>
                      <w:szCs w:val="19"/>
                    </w:rPr>
                    <w:t>Cadmium (Cd)</w:t>
                  </w:r>
                </w:p>
              </w:tc>
              <w:tc>
                <w:tcPr>
                  <w:tcW w:w="0" w:type="auto"/>
                  <w:tcBorders>
                    <w:top w:val="nil"/>
                    <w:left w:val="nil"/>
                    <w:bottom w:val="single" w:sz="8" w:space="0" w:color="000000"/>
                    <w:right w:val="single" w:sz="8" w:space="0" w:color="000000"/>
                  </w:tcBorders>
                  <w:tcMar>
                    <w:top w:w="113" w:type="dxa"/>
                    <w:left w:w="113" w:type="dxa"/>
                    <w:bottom w:w="113" w:type="dxa"/>
                    <w:right w:w="113" w:type="dxa"/>
                  </w:tcMar>
                  <w:hideMark/>
                </w:tcPr>
                <w:p w:rsidR="00FE0ED6" w:rsidRDefault="00FE0ED6">
                  <w:pPr>
                    <w:rPr>
                      <w:rFonts w:ascii="Tahoma" w:hAnsi="Tahoma" w:cs="Tahoma"/>
                      <w:color w:val="000000"/>
                      <w:sz w:val="19"/>
                      <w:szCs w:val="19"/>
                    </w:rPr>
                  </w:pPr>
                  <w:r>
                    <w:rPr>
                      <w:rFonts w:ascii="Tahoma" w:hAnsi="Tahoma" w:cs="Tahoma"/>
                      <w:color w:val="000000"/>
                      <w:sz w:val="19"/>
                      <w:szCs w:val="19"/>
                    </w:rPr>
                    <w:t>µg/L</w:t>
                  </w:r>
                </w:p>
              </w:tc>
              <w:tc>
                <w:tcPr>
                  <w:tcW w:w="0" w:type="auto"/>
                  <w:tcBorders>
                    <w:top w:val="nil"/>
                    <w:left w:val="nil"/>
                    <w:bottom w:val="single" w:sz="8" w:space="0" w:color="000000"/>
                    <w:right w:val="single" w:sz="8" w:space="0" w:color="000000"/>
                  </w:tcBorders>
                  <w:tcMar>
                    <w:top w:w="113" w:type="dxa"/>
                    <w:left w:w="113" w:type="dxa"/>
                    <w:bottom w:w="113" w:type="dxa"/>
                    <w:right w:w="113" w:type="dxa"/>
                  </w:tcMar>
                  <w:hideMark/>
                </w:tcPr>
                <w:p w:rsidR="00FE0ED6" w:rsidRDefault="00FE0ED6">
                  <w:pPr>
                    <w:rPr>
                      <w:rFonts w:ascii="Tahoma" w:hAnsi="Tahoma" w:cs="Tahoma"/>
                      <w:color w:val="000000"/>
                      <w:sz w:val="19"/>
                      <w:szCs w:val="19"/>
                    </w:rPr>
                  </w:pPr>
                  <w:r>
                    <w:rPr>
                      <w:rFonts w:ascii="Tahoma" w:hAnsi="Tahoma" w:cs="Tahoma"/>
                      <w:color w:val="000000"/>
                      <w:sz w:val="19"/>
                      <w:szCs w:val="19"/>
                    </w:rPr>
                    <w:t>3</w:t>
                  </w:r>
                </w:p>
              </w:tc>
              <w:tc>
                <w:tcPr>
                  <w:tcW w:w="0" w:type="auto"/>
                  <w:tcBorders>
                    <w:top w:val="nil"/>
                    <w:left w:val="nil"/>
                    <w:bottom w:val="single" w:sz="8" w:space="0" w:color="000000"/>
                    <w:right w:val="single" w:sz="8" w:space="0" w:color="000000"/>
                  </w:tcBorders>
                  <w:tcMar>
                    <w:top w:w="113" w:type="dxa"/>
                    <w:left w:w="113" w:type="dxa"/>
                    <w:bottom w:w="113" w:type="dxa"/>
                    <w:right w:w="113" w:type="dxa"/>
                  </w:tcMar>
                  <w:hideMark/>
                </w:tcPr>
                <w:p w:rsidR="00FE0ED6" w:rsidRDefault="00FE0ED6">
                  <w:pPr>
                    <w:rPr>
                      <w:sz w:val="24"/>
                      <w:szCs w:val="24"/>
                    </w:rPr>
                  </w:pPr>
                  <w:r>
                    <w:t> </w:t>
                  </w:r>
                </w:p>
              </w:tc>
            </w:tr>
            <w:tr w:rsidR="00FE0ED6">
              <w:tc>
                <w:tcPr>
                  <w:tcW w:w="0" w:type="auto"/>
                  <w:tcBorders>
                    <w:top w:val="nil"/>
                    <w:left w:val="single" w:sz="8" w:space="0" w:color="000000"/>
                    <w:bottom w:val="single" w:sz="8" w:space="0" w:color="000000"/>
                    <w:right w:val="single" w:sz="8" w:space="0" w:color="000000"/>
                  </w:tcBorders>
                  <w:tcMar>
                    <w:top w:w="113" w:type="dxa"/>
                    <w:left w:w="113" w:type="dxa"/>
                    <w:bottom w:w="113" w:type="dxa"/>
                    <w:right w:w="113" w:type="dxa"/>
                  </w:tcMar>
                  <w:hideMark/>
                </w:tcPr>
                <w:p w:rsidR="00FE0ED6" w:rsidRDefault="00FE0ED6">
                  <w:pPr>
                    <w:rPr>
                      <w:rFonts w:ascii="Tahoma" w:hAnsi="Tahoma" w:cs="Tahoma"/>
                      <w:color w:val="000000"/>
                      <w:sz w:val="19"/>
                      <w:szCs w:val="19"/>
                    </w:rPr>
                  </w:pPr>
                  <w:r>
                    <w:rPr>
                      <w:rFonts w:ascii="Tahoma" w:hAnsi="Tahoma" w:cs="Tahoma"/>
                      <w:color w:val="000000"/>
                      <w:sz w:val="19"/>
                      <w:szCs w:val="19"/>
                    </w:rPr>
                    <w:t>Cobolt (Co)</w:t>
                  </w:r>
                </w:p>
              </w:tc>
              <w:tc>
                <w:tcPr>
                  <w:tcW w:w="0" w:type="auto"/>
                  <w:tcBorders>
                    <w:top w:val="nil"/>
                    <w:left w:val="nil"/>
                    <w:bottom w:val="single" w:sz="8" w:space="0" w:color="000000"/>
                    <w:right w:val="single" w:sz="8" w:space="0" w:color="000000"/>
                  </w:tcBorders>
                  <w:tcMar>
                    <w:top w:w="113" w:type="dxa"/>
                    <w:left w:w="113" w:type="dxa"/>
                    <w:bottom w:w="113" w:type="dxa"/>
                    <w:right w:w="113" w:type="dxa"/>
                  </w:tcMar>
                  <w:hideMark/>
                </w:tcPr>
                <w:p w:rsidR="00FE0ED6" w:rsidRDefault="00FE0ED6">
                  <w:pPr>
                    <w:rPr>
                      <w:rFonts w:ascii="Tahoma" w:hAnsi="Tahoma" w:cs="Tahoma"/>
                      <w:color w:val="000000"/>
                      <w:sz w:val="19"/>
                      <w:szCs w:val="19"/>
                    </w:rPr>
                  </w:pPr>
                  <w:r>
                    <w:rPr>
                      <w:rFonts w:ascii="Tahoma" w:hAnsi="Tahoma" w:cs="Tahoma"/>
                      <w:color w:val="000000"/>
                      <w:sz w:val="19"/>
                      <w:szCs w:val="19"/>
                    </w:rPr>
                    <w:t>µg/L</w:t>
                  </w:r>
                </w:p>
              </w:tc>
              <w:tc>
                <w:tcPr>
                  <w:tcW w:w="0" w:type="auto"/>
                  <w:tcBorders>
                    <w:top w:val="nil"/>
                    <w:left w:val="nil"/>
                    <w:bottom w:val="single" w:sz="8" w:space="0" w:color="000000"/>
                    <w:right w:val="single" w:sz="8" w:space="0" w:color="000000"/>
                  </w:tcBorders>
                  <w:tcMar>
                    <w:top w:w="113" w:type="dxa"/>
                    <w:left w:w="113" w:type="dxa"/>
                    <w:bottom w:w="113" w:type="dxa"/>
                    <w:right w:w="113" w:type="dxa"/>
                  </w:tcMar>
                  <w:hideMark/>
                </w:tcPr>
                <w:p w:rsidR="00FE0ED6" w:rsidRDefault="00FE0ED6">
                  <w:pPr>
                    <w:rPr>
                      <w:rFonts w:ascii="Tahoma" w:hAnsi="Tahoma" w:cs="Tahoma"/>
                      <w:color w:val="000000"/>
                      <w:sz w:val="19"/>
                      <w:szCs w:val="19"/>
                    </w:rPr>
                  </w:pPr>
                  <w:r>
                    <w:rPr>
                      <w:rFonts w:ascii="Tahoma" w:hAnsi="Tahoma" w:cs="Tahoma"/>
                      <w:color w:val="000000"/>
                      <w:sz w:val="19"/>
                      <w:szCs w:val="19"/>
                    </w:rPr>
                    <w:t>5</w:t>
                  </w:r>
                </w:p>
              </w:tc>
              <w:tc>
                <w:tcPr>
                  <w:tcW w:w="0" w:type="auto"/>
                  <w:tcBorders>
                    <w:top w:val="nil"/>
                    <w:left w:val="nil"/>
                    <w:bottom w:val="single" w:sz="8" w:space="0" w:color="000000"/>
                    <w:right w:val="single" w:sz="8" w:space="0" w:color="000000"/>
                  </w:tcBorders>
                  <w:tcMar>
                    <w:top w:w="113" w:type="dxa"/>
                    <w:left w:w="113" w:type="dxa"/>
                    <w:bottom w:w="113" w:type="dxa"/>
                    <w:right w:w="113" w:type="dxa"/>
                  </w:tcMar>
                  <w:hideMark/>
                </w:tcPr>
                <w:p w:rsidR="00FE0ED6" w:rsidRDefault="00FE0ED6">
                  <w:pPr>
                    <w:rPr>
                      <w:sz w:val="24"/>
                      <w:szCs w:val="24"/>
                    </w:rPr>
                  </w:pPr>
                  <w:r>
                    <w:t> </w:t>
                  </w:r>
                </w:p>
              </w:tc>
            </w:tr>
            <w:tr w:rsidR="00FE0ED6">
              <w:tc>
                <w:tcPr>
                  <w:tcW w:w="0" w:type="auto"/>
                  <w:tcBorders>
                    <w:top w:val="nil"/>
                    <w:left w:val="single" w:sz="8" w:space="0" w:color="000000"/>
                    <w:bottom w:val="single" w:sz="8" w:space="0" w:color="000000"/>
                    <w:right w:val="single" w:sz="8" w:space="0" w:color="000000"/>
                  </w:tcBorders>
                  <w:tcMar>
                    <w:top w:w="113" w:type="dxa"/>
                    <w:left w:w="113" w:type="dxa"/>
                    <w:bottom w:w="113" w:type="dxa"/>
                    <w:right w:w="113" w:type="dxa"/>
                  </w:tcMar>
                  <w:hideMark/>
                </w:tcPr>
                <w:p w:rsidR="00FE0ED6" w:rsidRDefault="00FE0ED6">
                  <w:pPr>
                    <w:rPr>
                      <w:rFonts w:ascii="Tahoma" w:hAnsi="Tahoma" w:cs="Tahoma"/>
                      <w:color w:val="000000"/>
                      <w:sz w:val="19"/>
                      <w:szCs w:val="19"/>
                    </w:rPr>
                  </w:pPr>
                  <w:r>
                    <w:rPr>
                      <w:rFonts w:ascii="Tahoma" w:hAnsi="Tahoma" w:cs="Tahoma"/>
                      <w:color w:val="000000"/>
                      <w:sz w:val="19"/>
                      <w:szCs w:val="19"/>
                    </w:rPr>
                    <w:t>Chrom (Cr)</w:t>
                  </w:r>
                </w:p>
              </w:tc>
              <w:tc>
                <w:tcPr>
                  <w:tcW w:w="0" w:type="auto"/>
                  <w:tcBorders>
                    <w:top w:val="nil"/>
                    <w:left w:val="nil"/>
                    <w:bottom w:val="single" w:sz="8" w:space="0" w:color="000000"/>
                    <w:right w:val="single" w:sz="8" w:space="0" w:color="000000"/>
                  </w:tcBorders>
                  <w:tcMar>
                    <w:top w:w="113" w:type="dxa"/>
                    <w:left w:w="113" w:type="dxa"/>
                    <w:bottom w:w="113" w:type="dxa"/>
                    <w:right w:w="113" w:type="dxa"/>
                  </w:tcMar>
                  <w:hideMark/>
                </w:tcPr>
                <w:p w:rsidR="00FE0ED6" w:rsidRDefault="00FE0ED6">
                  <w:pPr>
                    <w:rPr>
                      <w:rFonts w:ascii="Tahoma" w:hAnsi="Tahoma" w:cs="Tahoma"/>
                      <w:color w:val="000000"/>
                      <w:sz w:val="19"/>
                      <w:szCs w:val="19"/>
                    </w:rPr>
                  </w:pPr>
                  <w:r>
                    <w:rPr>
                      <w:rFonts w:ascii="Tahoma" w:hAnsi="Tahoma" w:cs="Tahoma"/>
                      <w:color w:val="000000"/>
                      <w:sz w:val="19"/>
                      <w:szCs w:val="19"/>
                    </w:rPr>
                    <w:t>µg/L</w:t>
                  </w:r>
                </w:p>
              </w:tc>
              <w:tc>
                <w:tcPr>
                  <w:tcW w:w="0" w:type="auto"/>
                  <w:tcBorders>
                    <w:top w:val="nil"/>
                    <w:left w:val="nil"/>
                    <w:bottom w:val="single" w:sz="8" w:space="0" w:color="000000"/>
                    <w:right w:val="single" w:sz="8" w:space="0" w:color="000000"/>
                  </w:tcBorders>
                  <w:tcMar>
                    <w:top w:w="113" w:type="dxa"/>
                    <w:left w:w="113" w:type="dxa"/>
                    <w:bottom w:w="113" w:type="dxa"/>
                    <w:right w:w="113" w:type="dxa"/>
                  </w:tcMar>
                  <w:hideMark/>
                </w:tcPr>
                <w:p w:rsidR="00FE0ED6" w:rsidRDefault="00FE0ED6">
                  <w:pPr>
                    <w:rPr>
                      <w:rFonts w:ascii="Tahoma" w:hAnsi="Tahoma" w:cs="Tahoma"/>
                      <w:color w:val="000000"/>
                      <w:sz w:val="19"/>
                      <w:szCs w:val="19"/>
                    </w:rPr>
                  </w:pPr>
                  <w:r>
                    <w:rPr>
                      <w:rFonts w:ascii="Tahoma" w:hAnsi="Tahoma" w:cs="Tahoma"/>
                      <w:color w:val="000000"/>
                      <w:sz w:val="19"/>
                      <w:szCs w:val="19"/>
                    </w:rPr>
                    <w:t>50</w:t>
                  </w:r>
                </w:p>
              </w:tc>
              <w:tc>
                <w:tcPr>
                  <w:tcW w:w="0" w:type="auto"/>
                  <w:tcBorders>
                    <w:top w:val="nil"/>
                    <w:left w:val="nil"/>
                    <w:bottom w:val="single" w:sz="8" w:space="0" w:color="000000"/>
                    <w:right w:val="single" w:sz="8" w:space="0" w:color="000000"/>
                  </w:tcBorders>
                  <w:tcMar>
                    <w:top w:w="113" w:type="dxa"/>
                    <w:left w:w="113" w:type="dxa"/>
                    <w:bottom w:w="113" w:type="dxa"/>
                    <w:right w:w="113" w:type="dxa"/>
                  </w:tcMar>
                  <w:hideMark/>
                </w:tcPr>
                <w:p w:rsidR="00FE0ED6" w:rsidRDefault="00FE0ED6">
                  <w:pPr>
                    <w:rPr>
                      <w:sz w:val="24"/>
                      <w:szCs w:val="24"/>
                    </w:rPr>
                  </w:pPr>
                  <w:r>
                    <w:t> </w:t>
                  </w:r>
                </w:p>
              </w:tc>
            </w:tr>
            <w:tr w:rsidR="00FE0ED6">
              <w:trPr>
                <w:trHeight w:val="510"/>
              </w:trPr>
              <w:tc>
                <w:tcPr>
                  <w:tcW w:w="0" w:type="auto"/>
                  <w:tcBorders>
                    <w:top w:val="nil"/>
                    <w:left w:val="single" w:sz="8" w:space="0" w:color="000000"/>
                    <w:bottom w:val="single" w:sz="8" w:space="0" w:color="000000"/>
                    <w:right w:val="single" w:sz="8" w:space="0" w:color="000000"/>
                  </w:tcBorders>
                  <w:tcMar>
                    <w:top w:w="113" w:type="dxa"/>
                    <w:left w:w="113" w:type="dxa"/>
                    <w:bottom w:w="113" w:type="dxa"/>
                    <w:right w:w="113" w:type="dxa"/>
                  </w:tcMar>
                  <w:hideMark/>
                </w:tcPr>
                <w:p w:rsidR="00FE0ED6" w:rsidRDefault="00FE0ED6">
                  <w:pPr>
                    <w:rPr>
                      <w:rFonts w:ascii="Tahoma" w:hAnsi="Tahoma" w:cs="Tahoma"/>
                      <w:color w:val="000000"/>
                      <w:sz w:val="19"/>
                      <w:szCs w:val="19"/>
                    </w:rPr>
                  </w:pPr>
                  <w:r>
                    <w:rPr>
                      <w:rFonts w:ascii="Tahoma" w:hAnsi="Tahoma" w:cs="Tahoma"/>
                      <w:color w:val="000000"/>
                      <w:sz w:val="19"/>
                      <w:szCs w:val="19"/>
                    </w:rPr>
                    <w:t>Cyanid (CN</w:t>
                  </w:r>
                  <w:r>
                    <w:rPr>
                      <w:rStyle w:val="superscript"/>
                      <w:rFonts w:ascii="Tahoma" w:hAnsi="Tahoma" w:cs="Tahoma"/>
                      <w:color w:val="000000"/>
                      <w:sz w:val="14"/>
                      <w:szCs w:val="14"/>
                      <w:vertAlign w:val="superscript"/>
                    </w:rPr>
                    <w:t>-</w:t>
                  </w:r>
                  <w:r>
                    <w:rPr>
                      <w:rFonts w:ascii="Tahoma" w:hAnsi="Tahoma" w:cs="Tahoma"/>
                      <w:color w:val="000000"/>
                      <w:sz w:val="19"/>
                      <w:szCs w:val="19"/>
                    </w:rPr>
                    <w:t>)</w:t>
                  </w:r>
                </w:p>
              </w:tc>
              <w:tc>
                <w:tcPr>
                  <w:tcW w:w="0" w:type="auto"/>
                  <w:tcBorders>
                    <w:top w:val="nil"/>
                    <w:left w:val="nil"/>
                    <w:bottom w:val="single" w:sz="8" w:space="0" w:color="000000"/>
                    <w:right w:val="single" w:sz="8" w:space="0" w:color="000000"/>
                  </w:tcBorders>
                  <w:tcMar>
                    <w:top w:w="113" w:type="dxa"/>
                    <w:left w:w="113" w:type="dxa"/>
                    <w:bottom w:w="113" w:type="dxa"/>
                    <w:right w:w="113" w:type="dxa"/>
                  </w:tcMar>
                  <w:hideMark/>
                </w:tcPr>
                <w:p w:rsidR="00FE0ED6" w:rsidRDefault="00FE0ED6">
                  <w:pPr>
                    <w:rPr>
                      <w:rFonts w:ascii="Tahoma" w:hAnsi="Tahoma" w:cs="Tahoma"/>
                      <w:color w:val="000000"/>
                      <w:sz w:val="19"/>
                      <w:szCs w:val="19"/>
                    </w:rPr>
                  </w:pPr>
                  <w:r>
                    <w:rPr>
                      <w:rFonts w:ascii="Tahoma" w:hAnsi="Tahoma" w:cs="Tahoma"/>
                      <w:color w:val="000000"/>
                      <w:sz w:val="19"/>
                      <w:szCs w:val="19"/>
                    </w:rPr>
                    <w:t>µg/L</w:t>
                  </w:r>
                </w:p>
              </w:tc>
              <w:tc>
                <w:tcPr>
                  <w:tcW w:w="0" w:type="auto"/>
                  <w:tcBorders>
                    <w:top w:val="nil"/>
                    <w:left w:val="nil"/>
                    <w:bottom w:val="single" w:sz="8" w:space="0" w:color="000000"/>
                    <w:right w:val="single" w:sz="8" w:space="0" w:color="000000"/>
                  </w:tcBorders>
                  <w:tcMar>
                    <w:top w:w="113" w:type="dxa"/>
                    <w:left w:w="113" w:type="dxa"/>
                    <w:bottom w:w="113" w:type="dxa"/>
                    <w:right w:w="113" w:type="dxa"/>
                  </w:tcMar>
                  <w:hideMark/>
                </w:tcPr>
                <w:p w:rsidR="00FE0ED6" w:rsidRDefault="00FE0ED6">
                  <w:pPr>
                    <w:rPr>
                      <w:rFonts w:ascii="Tahoma" w:hAnsi="Tahoma" w:cs="Tahoma"/>
                      <w:color w:val="000000"/>
                      <w:sz w:val="19"/>
                      <w:szCs w:val="19"/>
                    </w:rPr>
                  </w:pPr>
                  <w:r>
                    <w:rPr>
                      <w:rFonts w:ascii="Tahoma" w:hAnsi="Tahoma" w:cs="Tahoma"/>
                      <w:color w:val="000000"/>
                      <w:sz w:val="19"/>
                      <w:szCs w:val="19"/>
                    </w:rPr>
                    <w:t>50</w:t>
                  </w:r>
                </w:p>
              </w:tc>
              <w:tc>
                <w:tcPr>
                  <w:tcW w:w="0" w:type="auto"/>
                  <w:tcBorders>
                    <w:top w:val="nil"/>
                    <w:left w:val="nil"/>
                    <w:bottom w:val="single" w:sz="8" w:space="0" w:color="000000"/>
                    <w:right w:val="single" w:sz="8" w:space="0" w:color="000000"/>
                  </w:tcBorders>
                  <w:tcMar>
                    <w:top w:w="113" w:type="dxa"/>
                    <w:left w:w="113" w:type="dxa"/>
                    <w:bottom w:w="113" w:type="dxa"/>
                    <w:right w:w="113" w:type="dxa"/>
                  </w:tcMar>
                  <w:hideMark/>
                </w:tcPr>
                <w:p w:rsidR="00FE0ED6" w:rsidRDefault="00FE0ED6">
                  <w:pPr>
                    <w:rPr>
                      <w:sz w:val="24"/>
                      <w:szCs w:val="24"/>
                    </w:rPr>
                  </w:pPr>
                  <w:r>
                    <w:t> </w:t>
                  </w:r>
                </w:p>
              </w:tc>
            </w:tr>
            <w:tr w:rsidR="00FE0ED6">
              <w:tc>
                <w:tcPr>
                  <w:tcW w:w="0" w:type="auto"/>
                  <w:tcBorders>
                    <w:top w:val="nil"/>
                    <w:left w:val="single" w:sz="8" w:space="0" w:color="000000"/>
                    <w:bottom w:val="single" w:sz="8" w:space="0" w:color="000000"/>
                    <w:right w:val="single" w:sz="8" w:space="0" w:color="000000"/>
                  </w:tcBorders>
                  <w:tcMar>
                    <w:top w:w="113" w:type="dxa"/>
                    <w:left w:w="113" w:type="dxa"/>
                    <w:bottom w:w="113" w:type="dxa"/>
                    <w:right w:w="113" w:type="dxa"/>
                  </w:tcMar>
                  <w:hideMark/>
                </w:tcPr>
                <w:p w:rsidR="00FE0ED6" w:rsidRDefault="00FE0ED6">
                  <w:pPr>
                    <w:rPr>
                      <w:rFonts w:ascii="Tahoma" w:hAnsi="Tahoma" w:cs="Tahoma"/>
                      <w:color w:val="000000"/>
                      <w:sz w:val="19"/>
                      <w:szCs w:val="19"/>
                    </w:rPr>
                  </w:pPr>
                  <w:r>
                    <w:rPr>
                      <w:rFonts w:ascii="Tahoma" w:hAnsi="Tahoma" w:cs="Tahoma"/>
                      <w:color w:val="000000"/>
                      <w:sz w:val="19"/>
                      <w:szCs w:val="19"/>
                    </w:rPr>
                    <w:t>Kobber (Cu)</w:t>
                  </w:r>
                </w:p>
              </w:tc>
              <w:tc>
                <w:tcPr>
                  <w:tcW w:w="0" w:type="auto"/>
                  <w:tcBorders>
                    <w:top w:val="nil"/>
                    <w:left w:val="nil"/>
                    <w:bottom w:val="single" w:sz="8" w:space="0" w:color="000000"/>
                    <w:right w:val="single" w:sz="8" w:space="0" w:color="000000"/>
                  </w:tcBorders>
                  <w:tcMar>
                    <w:top w:w="113" w:type="dxa"/>
                    <w:left w:w="113" w:type="dxa"/>
                    <w:bottom w:w="113" w:type="dxa"/>
                    <w:right w:w="113" w:type="dxa"/>
                  </w:tcMar>
                  <w:hideMark/>
                </w:tcPr>
                <w:p w:rsidR="00FE0ED6" w:rsidRDefault="00FE0ED6">
                  <w:pPr>
                    <w:rPr>
                      <w:rFonts w:ascii="Tahoma" w:hAnsi="Tahoma" w:cs="Tahoma"/>
                      <w:color w:val="000000"/>
                      <w:sz w:val="19"/>
                      <w:szCs w:val="19"/>
                    </w:rPr>
                  </w:pPr>
                  <w:r>
                    <w:rPr>
                      <w:rFonts w:ascii="Tahoma" w:hAnsi="Tahoma" w:cs="Tahoma"/>
                      <w:color w:val="000000"/>
                      <w:sz w:val="19"/>
                      <w:szCs w:val="19"/>
                    </w:rPr>
                    <w:t>mg/L</w:t>
                  </w:r>
                </w:p>
              </w:tc>
              <w:tc>
                <w:tcPr>
                  <w:tcW w:w="0" w:type="auto"/>
                  <w:tcBorders>
                    <w:top w:val="nil"/>
                    <w:left w:val="nil"/>
                    <w:bottom w:val="single" w:sz="8" w:space="0" w:color="000000"/>
                    <w:right w:val="single" w:sz="8" w:space="0" w:color="000000"/>
                  </w:tcBorders>
                  <w:tcMar>
                    <w:top w:w="113" w:type="dxa"/>
                    <w:left w:w="113" w:type="dxa"/>
                    <w:bottom w:w="113" w:type="dxa"/>
                    <w:right w:w="113" w:type="dxa"/>
                  </w:tcMar>
                  <w:hideMark/>
                </w:tcPr>
                <w:p w:rsidR="00FE0ED6" w:rsidRDefault="00FE0ED6">
                  <w:pPr>
                    <w:rPr>
                      <w:rFonts w:ascii="Tahoma" w:hAnsi="Tahoma" w:cs="Tahoma"/>
                      <w:color w:val="000000"/>
                      <w:sz w:val="19"/>
                      <w:szCs w:val="19"/>
                    </w:rPr>
                  </w:pPr>
                  <w:r>
                    <w:rPr>
                      <w:rFonts w:ascii="Tahoma" w:hAnsi="Tahoma" w:cs="Tahoma"/>
                      <w:color w:val="000000"/>
                      <w:sz w:val="19"/>
                      <w:szCs w:val="19"/>
                    </w:rPr>
                    <w:t>2,0</w:t>
                  </w:r>
                </w:p>
              </w:tc>
              <w:tc>
                <w:tcPr>
                  <w:tcW w:w="0" w:type="auto"/>
                  <w:tcBorders>
                    <w:top w:val="nil"/>
                    <w:left w:val="nil"/>
                    <w:bottom w:val="single" w:sz="8" w:space="0" w:color="000000"/>
                    <w:right w:val="single" w:sz="8" w:space="0" w:color="000000"/>
                  </w:tcBorders>
                  <w:tcMar>
                    <w:top w:w="113" w:type="dxa"/>
                    <w:left w:w="113" w:type="dxa"/>
                    <w:bottom w:w="113" w:type="dxa"/>
                    <w:right w:w="113" w:type="dxa"/>
                  </w:tcMar>
                  <w:hideMark/>
                </w:tcPr>
                <w:p w:rsidR="00FE0ED6" w:rsidRDefault="00FE0ED6">
                  <w:pPr>
                    <w:rPr>
                      <w:sz w:val="24"/>
                      <w:szCs w:val="24"/>
                    </w:rPr>
                  </w:pPr>
                  <w:r>
                    <w:t> </w:t>
                  </w:r>
                </w:p>
              </w:tc>
            </w:tr>
            <w:tr w:rsidR="00FE0ED6">
              <w:tc>
                <w:tcPr>
                  <w:tcW w:w="0" w:type="auto"/>
                  <w:tcBorders>
                    <w:top w:val="nil"/>
                    <w:left w:val="single" w:sz="8" w:space="0" w:color="000000"/>
                    <w:bottom w:val="single" w:sz="8" w:space="0" w:color="000000"/>
                    <w:right w:val="single" w:sz="8" w:space="0" w:color="000000"/>
                  </w:tcBorders>
                  <w:tcMar>
                    <w:top w:w="113" w:type="dxa"/>
                    <w:left w:w="113" w:type="dxa"/>
                    <w:bottom w:w="113" w:type="dxa"/>
                    <w:right w:w="113" w:type="dxa"/>
                  </w:tcMar>
                  <w:hideMark/>
                </w:tcPr>
                <w:p w:rsidR="00FE0ED6" w:rsidRDefault="00FE0ED6">
                  <w:pPr>
                    <w:rPr>
                      <w:rFonts w:ascii="Tahoma" w:hAnsi="Tahoma" w:cs="Tahoma"/>
                      <w:color w:val="000000"/>
                      <w:sz w:val="19"/>
                      <w:szCs w:val="19"/>
                    </w:rPr>
                  </w:pPr>
                  <w:r>
                    <w:rPr>
                      <w:rFonts w:ascii="Tahoma" w:hAnsi="Tahoma" w:cs="Tahoma"/>
                      <w:color w:val="000000"/>
                      <w:sz w:val="19"/>
                      <w:szCs w:val="19"/>
                    </w:rPr>
                    <w:t>Kviksølv (Hg)</w:t>
                  </w:r>
                </w:p>
              </w:tc>
              <w:tc>
                <w:tcPr>
                  <w:tcW w:w="0" w:type="auto"/>
                  <w:tcBorders>
                    <w:top w:val="nil"/>
                    <w:left w:val="nil"/>
                    <w:bottom w:val="single" w:sz="8" w:space="0" w:color="000000"/>
                    <w:right w:val="single" w:sz="8" w:space="0" w:color="000000"/>
                  </w:tcBorders>
                  <w:tcMar>
                    <w:top w:w="113" w:type="dxa"/>
                    <w:left w:w="113" w:type="dxa"/>
                    <w:bottom w:w="113" w:type="dxa"/>
                    <w:right w:w="113" w:type="dxa"/>
                  </w:tcMar>
                  <w:hideMark/>
                </w:tcPr>
                <w:p w:rsidR="00FE0ED6" w:rsidRDefault="00FE0ED6">
                  <w:pPr>
                    <w:rPr>
                      <w:rFonts w:ascii="Tahoma" w:hAnsi="Tahoma" w:cs="Tahoma"/>
                      <w:color w:val="000000"/>
                      <w:sz w:val="19"/>
                      <w:szCs w:val="19"/>
                    </w:rPr>
                  </w:pPr>
                  <w:r>
                    <w:rPr>
                      <w:rFonts w:ascii="Tahoma" w:hAnsi="Tahoma" w:cs="Tahoma"/>
                      <w:color w:val="000000"/>
                      <w:sz w:val="19"/>
                      <w:szCs w:val="19"/>
                    </w:rPr>
                    <w:t>µg/L</w:t>
                  </w:r>
                </w:p>
              </w:tc>
              <w:tc>
                <w:tcPr>
                  <w:tcW w:w="0" w:type="auto"/>
                  <w:tcBorders>
                    <w:top w:val="nil"/>
                    <w:left w:val="nil"/>
                    <w:bottom w:val="single" w:sz="8" w:space="0" w:color="000000"/>
                    <w:right w:val="single" w:sz="8" w:space="0" w:color="000000"/>
                  </w:tcBorders>
                  <w:tcMar>
                    <w:top w:w="113" w:type="dxa"/>
                    <w:left w:w="113" w:type="dxa"/>
                    <w:bottom w:w="113" w:type="dxa"/>
                    <w:right w:w="113" w:type="dxa"/>
                  </w:tcMar>
                  <w:hideMark/>
                </w:tcPr>
                <w:p w:rsidR="00FE0ED6" w:rsidRDefault="00FE0ED6">
                  <w:pPr>
                    <w:rPr>
                      <w:rFonts w:ascii="Tahoma" w:hAnsi="Tahoma" w:cs="Tahoma"/>
                      <w:color w:val="000000"/>
                      <w:sz w:val="19"/>
                      <w:szCs w:val="19"/>
                    </w:rPr>
                  </w:pPr>
                  <w:r>
                    <w:rPr>
                      <w:rFonts w:ascii="Tahoma" w:hAnsi="Tahoma" w:cs="Tahoma"/>
                      <w:color w:val="000000"/>
                      <w:sz w:val="19"/>
                      <w:szCs w:val="19"/>
                    </w:rPr>
                    <w:t>1,0</w:t>
                  </w:r>
                </w:p>
              </w:tc>
              <w:tc>
                <w:tcPr>
                  <w:tcW w:w="0" w:type="auto"/>
                  <w:tcBorders>
                    <w:top w:val="nil"/>
                    <w:left w:val="nil"/>
                    <w:bottom w:val="single" w:sz="8" w:space="0" w:color="000000"/>
                    <w:right w:val="single" w:sz="8" w:space="0" w:color="000000"/>
                  </w:tcBorders>
                  <w:tcMar>
                    <w:top w:w="113" w:type="dxa"/>
                    <w:left w:w="113" w:type="dxa"/>
                    <w:bottom w:w="113" w:type="dxa"/>
                    <w:right w:w="113" w:type="dxa"/>
                  </w:tcMar>
                  <w:hideMark/>
                </w:tcPr>
                <w:p w:rsidR="00FE0ED6" w:rsidRDefault="00FE0ED6">
                  <w:pPr>
                    <w:rPr>
                      <w:rFonts w:ascii="Tahoma" w:hAnsi="Tahoma" w:cs="Tahoma"/>
                      <w:color w:val="000000"/>
                      <w:sz w:val="19"/>
                      <w:szCs w:val="19"/>
                    </w:rPr>
                  </w:pPr>
                  <w:r>
                    <w:rPr>
                      <w:rFonts w:ascii="Tahoma" w:hAnsi="Tahoma" w:cs="Tahoma"/>
                      <w:color w:val="000000"/>
                      <w:sz w:val="19"/>
                      <w:szCs w:val="19"/>
                    </w:rPr>
                    <w:t>Det bør tilstræbes at levere vand med så lavt et indhold af kviksølv som muligt og under 0,1 µg/L.</w:t>
                  </w:r>
                </w:p>
              </w:tc>
            </w:tr>
            <w:tr w:rsidR="00FE0ED6">
              <w:tc>
                <w:tcPr>
                  <w:tcW w:w="0" w:type="auto"/>
                  <w:tcBorders>
                    <w:top w:val="nil"/>
                    <w:left w:val="single" w:sz="8" w:space="0" w:color="000000"/>
                    <w:bottom w:val="single" w:sz="8" w:space="0" w:color="000000"/>
                    <w:right w:val="single" w:sz="8" w:space="0" w:color="000000"/>
                  </w:tcBorders>
                  <w:tcMar>
                    <w:top w:w="113" w:type="dxa"/>
                    <w:left w:w="113" w:type="dxa"/>
                    <w:bottom w:w="113" w:type="dxa"/>
                    <w:right w:w="113" w:type="dxa"/>
                  </w:tcMar>
                  <w:hideMark/>
                </w:tcPr>
                <w:p w:rsidR="00FE0ED6" w:rsidRDefault="00FE0ED6">
                  <w:pPr>
                    <w:rPr>
                      <w:rFonts w:ascii="Tahoma" w:hAnsi="Tahoma" w:cs="Tahoma"/>
                      <w:color w:val="000000"/>
                      <w:sz w:val="19"/>
                      <w:szCs w:val="19"/>
                    </w:rPr>
                  </w:pPr>
                  <w:r>
                    <w:rPr>
                      <w:rFonts w:ascii="Tahoma" w:hAnsi="Tahoma" w:cs="Tahoma"/>
                      <w:color w:val="000000"/>
                      <w:sz w:val="19"/>
                      <w:szCs w:val="19"/>
                    </w:rPr>
                    <w:t>Nikkel (Ni)</w:t>
                  </w:r>
                </w:p>
              </w:tc>
              <w:tc>
                <w:tcPr>
                  <w:tcW w:w="0" w:type="auto"/>
                  <w:tcBorders>
                    <w:top w:val="nil"/>
                    <w:left w:val="nil"/>
                    <w:bottom w:val="single" w:sz="8" w:space="0" w:color="000000"/>
                    <w:right w:val="single" w:sz="8" w:space="0" w:color="000000"/>
                  </w:tcBorders>
                  <w:tcMar>
                    <w:top w:w="113" w:type="dxa"/>
                    <w:left w:w="113" w:type="dxa"/>
                    <w:bottom w:w="113" w:type="dxa"/>
                    <w:right w:w="113" w:type="dxa"/>
                  </w:tcMar>
                  <w:hideMark/>
                </w:tcPr>
                <w:p w:rsidR="00FE0ED6" w:rsidRDefault="00FE0ED6">
                  <w:pPr>
                    <w:rPr>
                      <w:rFonts w:ascii="Tahoma" w:hAnsi="Tahoma" w:cs="Tahoma"/>
                      <w:color w:val="000000"/>
                      <w:sz w:val="19"/>
                      <w:szCs w:val="19"/>
                    </w:rPr>
                  </w:pPr>
                  <w:r>
                    <w:rPr>
                      <w:rFonts w:ascii="Tahoma" w:hAnsi="Tahoma" w:cs="Tahoma"/>
                      <w:color w:val="000000"/>
                      <w:sz w:val="19"/>
                      <w:szCs w:val="19"/>
                    </w:rPr>
                    <w:t>µg/L</w:t>
                  </w:r>
                </w:p>
              </w:tc>
              <w:tc>
                <w:tcPr>
                  <w:tcW w:w="0" w:type="auto"/>
                  <w:tcBorders>
                    <w:top w:val="nil"/>
                    <w:left w:val="nil"/>
                    <w:bottom w:val="single" w:sz="8" w:space="0" w:color="000000"/>
                    <w:right w:val="single" w:sz="8" w:space="0" w:color="000000"/>
                  </w:tcBorders>
                  <w:tcMar>
                    <w:top w:w="113" w:type="dxa"/>
                    <w:left w:w="113" w:type="dxa"/>
                    <w:bottom w:w="113" w:type="dxa"/>
                    <w:right w:w="113" w:type="dxa"/>
                  </w:tcMar>
                  <w:hideMark/>
                </w:tcPr>
                <w:p w:rsidR="00FE0ED6" w:rsidRDefault="00FE0ED6">
                  <w:pPr>
                    <w:rPr>
                      <w:rFonts w:ascii="Tahoma" w:hAnsi="Tahoma" w:cs="Tahoma"/>
                      <w:color w:val="000000"/>
                      <w:sz w:val="19"/>
                      <w:szCs w:val="19"/>
                    </w:rPr>
                  </w:pPr>
                  <w:r>
                    <w:rPr>
                      <w:rFonts w:ascii="Tahoma" w:hAnsi="Tahoma" w:cs="Tahoma"/>
                      <w:color w:val="000000"/>
                      <w:sz w:val="19"/>
                      <w:szCs w:val="19"/>
                    </w:rPr>
                    <w:t>20</w:t>
                  </w:r>
                </w:p>
              </w:tc>
              <w:tc>
                <w:tcPr>
                  <w:tcW w:w="0" w:type="auto"/>
                  <w:tcBorders>
                    <w:top w:val="nil"/>
                    <w:left w:val="nil"/>
                    <w:bottom w:val="single" w:sz="8" w:space="0" w:color="000000"/>
                    <w:right w:val="single" w:sz="8" w:space="0" w:color="000000"/>
                  </w:tcBorders>
                  <w:tcMar>
                    <w:top w:w="113" w:type="dxa"/>
                    <w:left w:w="113" w:type="dxa"/>
                    <w:bottom w:w="113" w:type="dxa"/>
                    <w:right w:w="113" w:type="dxa"/>
                  </w:tcMar>
                  <w:hideMark/>
                </w:tcPr>
                <w:p w:rsidR="00FE0ED6" w:rsidRDefault="00FE0ED6">
                  <w:pPr>
                    <w:rPr>
                      <w:sz w:val="24"/>
                      <w:szCs w:val="24"/>
                    </w:rPr>
                  </w:pPr>
                  <w:r>
                    <w:t> </w:t>
                  </w:r>
                </w:p>
              </w:tc>
            </w:tr>
            <w:tr w:rsidR="00FE0ED6">
              <w:tc>
                <w:tcPr>
                  <w:tcW w:w="0" w:type="auto"/>
                  <w:tcBorders>
                    <w:top w:val="nil"/>
                    <w:left w:val="single" w:sz="8" w:space="0" w:color="000000"/>
                    <w:bottom w:val="single" w:sz="8" w:space="0" w:color="000000"/>
                    <w:right w:val="single" w:sz="8" w:space="0" w:color="000000"/>
                  </w:tcBorders>
                  <w:tcMar>
                    <w:top w:w="113" w:type="dxa"/>
                    <w:left w:w="113" w:type="dxa"/>
                    <w:bottom w:w="113" w:type="dxa"/>
                    <w:right w:w="113" w:type="dxa"/>
                  </w:tcMar>
                  <w:hideMark/>
                </w:tcPr>
                <w:p w:rsidR="00FE0ED6" w:rsidRDefault="00FE0ED6">
                  <w:pPr>
                    <w:rPr>
                      <w:rFonts w:ascii="Tahoma" w:hAnsi="Tahoma" w:cs="Tahoma"/>
                      <w:color w:val="000000"/>
                      <w:sz w:val="19"/>
                      <w:szCs w:val="19"/>
                    </w:rPr>
                  </w:pPr>
                  <w:r>
                    <w:rPr>
                      <w:rFonts w:ascii="Tahoma" w:hAnsi="Tahoma" w:cs="Tahoma"/>
                      <w:color w:val="000000"/>
                      <w:sz w:val="19"/>
                      <w:szCs w:val="19"/>
                    </w:rPr>
                    <w:t>Selen (Se)</w:t>
                  </w:r>
                </w:p>
              </w:tc>
              <w:tc>
                <w:tcPr>
                  <w:tcW w:w="0" w:type="auto"/>
                  <w:tcBorders>
                    <w:top w:val="nil"/>
                    <w:left w:val="nil"/>
                    <w:bottom w:val="single" w:sz="8" w:space="0" w:color="000000"/>
                    <w:right w:val="single" w:sz="8" w:space="0" w:color="000000"/>
                  </w:tcBorders>
                  <w:tcMar>
                    <w:top w:w="113" w:type="dxa"/>
                    <w:left w:w="113" w:type="dxa"/>
                    <w:bottom w:w="113" w:type="dxa"/>
                    <w:right w:w="113" w:type="dxa"/>
                  </w:tcMar>
                  <w:hideMark/>
                </w:tcPr>
                <w:p w:rsidR="00FE0ED6" w:rsidRDefault="00FE0ED6">
                  <w:pPr>
                    <w:rPr>
                      <w:rFonts w:ascii="Tahoma" w:hAnsi="Tahoma" w:cs="Tahoma"/>
                      <w:color w:val="000000"/>
                      <w:sz w:val="19"/>
                      <w:szCs w:val="19"/>
                    </w:rPr>
                  </w:pPr>
                  <w:r>
                    <w:rPr>
                      <w:rFonts w:ascii="Tahoma" w:hAnsi="Tahoma" w:cs="Tahoma"/>
                      <w:color w:val="000000"/>
                      <w:sz w:val="19"/>
                      <w:szCs w:val="19"/>
                    </w:rPr>
                    <w:t>µg/L</w:t>
                  </w:r>
                </w:p>
              </w:tc>
              <w:tc>
                <w:tcPr>
                  <w:tcW w:w="0" w:type="auto"/>
                  <w:tcBorders>
                    <w:top w:val="nil"/>
                    <w:left w:val="nil"/>
                    <w:bottom w:val="single" w:sz="8" w:space="0" w:color="000000"/>
                    <w:right w:val="single" w:sz="8" w:space="0" w:color="000000"/>
                  </w:tcBorders>
                  <w:tcMar>
                    <w:top w:w="113" w:type="dxa"/>
                    <w:left w:w="113" w:type="dxa"/>
                    <w:bottom w:w="113" w:type="dxa"/>
                    <w:right w:w="113" w:type="dxa"/>
                  </w:tcMar>
                  <w:hideMark/>
                </w:tcPr>
                <w:p w:rsidR="00FE0ED6" w:rsidRDefault="00FE0ED6">
                  <w:pPr>
                    <w:rPr>
                      <w:rFonts w:ascii="Tahoma" w:hAnsi="Tahoma" w:cs="Tahoma"/>
                      <w:color w:val="000000"/>
                      <w:sz w:val="19"/>
                      <w:szCs w:val="19"/>
                    </w:rPr>
                  </w:pPr>
                  <w:r>
                    <w:rPr>
                      <w:rFonts w:ascii="Tahoma" w:hAnsi="Tahoma" w:cs="Tahoma"/>
                      <w:color w:val="000000"/>
                      <w:sz w:val="19"/>
                      <w:szCs w:val="19"/>
                    </w:rPr>
                    <w:t>10</w:t>
                  </w:r>
                </w:p>
              </w:tc>
              <w:tc>
                <w:tcPr>
                  <w:tcW w:w="0" w:type="auto"/>
                  <w:tcBorders>
                    <w:top w:val="nil"/>
                    <w:left w:val="nil"/>
                    <w:bottom w:val="single" w:sz="8" w:space="0" w:color="000000"/>
                    <w:right w:val="single" w:sz="8" w:space="0" w:color="000000"/>
                  </w:tcBorders>
                  <w:tcMar>
                    <w:top w:w="113" w:type="dxa"/>
                    <w:left w:w="113" w:type="dxa"/>
                    <w:bottom w:w="113" w:type="dxa"/>
                    <w:right w:w="113" w:type="dxa"/>
                  </w:tcMar>
                  <w:hideMark/>
                </w:tcPr>
                <w:p w:rsidR="00FE0ED6" w:rsidRDefault="00FE0ED6">
                  <w:pPr>
                    <w:rPr>
                      <w:sz w:val="24"/>
                      <w:szCs w:val="24"/>
                    </w:rPr>
                  </w:pPr>
                  <w:r>
                    <w:t> </w:t>
                  </w:r>
                </w:p>
              </w:tc>
            </w:tr>
            <w:tr w:rsidR="00FE0ED6">
              <w:tc>
                <w:tcPr>
                  <w:tcW w:w="0" w:type="auto"/>
                  <w:tcBorders>
                    <w:top w:val="nil"/>
                    <w:left w:val="single" w:sz="8" w:space="0" w:color="000000"/>
                    <w:bottom w:val="single" w:sz="8" w:space="0" w:color="000000"/>
                    <w:right w:val="single" w:sz="8" w:space="0" w:color="000000"/>
                  </w:tcBorders>
                  <w:tcMar>
                    <w:top w:w="113" w:type="dxa"/>
                    <w:left w:w="113" w:type="dxa"/>
                    <w:bottom w:w="113" w:type="dxa"/>
                    <w:right w:w="113" w:type="dxa"/>
                  </w:tcMar>
                  <w:hideMark/>
                </w:tcPr>
                <w:p w:rsidR="00FE0ED6" w:rsidRDefault="00FE0ED6">
                  <w:pPr>
                    <w:rPr>
                      <w:rFonts w:ascii="Tahoma" w:hAnsi="Tahoma" w:cs="Tahoma"/>
                      <w:color w:val="000000"/>
                      <w:sz w:val="19"/>
                      <w:szCs w:val="19"/>
                    </w:rPr>
                  </w:pPr>
                  <w:r>
                    <w:rPr>
                      <w:rFonts w:ascii="Tahoma" w:hAnsi="Tahoma" w:cs="Tahoma"/>
                      <w:color w:val="000000"/>
                      <w:sz w:val="19"/>
                      <w:szCs w:val="19"/>
                    </w:rPr>
                    <w:t>Sølv (Ag)</w:t>
                  </w:r>
                </w:p>
              </w:tc>
              <w:tc>
                <w:tcPr>
                  <w:tcW w:w="0" w:type="auto"/>
                  <w:tcBorders>
                    <w:top w:val="nil"/>
                    <w:left w:val="nil"/>
                    <w:bottom w:val="single" w:sz="8" w:space="0" w:color="000000"/>
                    <w:right w:val="single" w:sz="8" w:space="0" w:color="000000"/>
                  </w:tcBorders>
                  <w:tcMar>
                    <w:top w:w="113" w:type="dxa"/>
                    <w:left w:w="113" w:type="dxa"/>
                    <w:bottom w:w="113" w:type="dxa"/>
                    <w:right w:w="113" w:type="dxa"/>
                  </w:tcMar>
                  <w:hideMark/>
                </w:tcPr>
                <w:p w:rsidR="00FE0ED6" w:rsidRDefault="00FE0ED6">
                  <w:pPr>
                    <w:rPr>
                      <w:rFonts w:ascii="Tahoma" w:hAnsi="Tahoma" w:cs="Tahoma"/>
                      <w:color w:val="000000"/>
                      <w:sz w:val="19"/>
                      <w:szCs w:val="19"/>
                    </w:rPr>
                  </w:pPr>
                  <w:r>
                    <w:rPr>
                      <w:rFonts w:ascii="Tahoma" w:hAnsi="Tahoma" w:cs="Tahoma"/>
                      <w:color w:val="000000"/>
                      <w:sz w:val="19"/>
                      <w:szCs w:val="19"/>
                    </w:rPr>
                    <w:t>µg/L</w:t>
                  </w:r>
                </w:p>
              </w:tc>
              <w:tc>
                <w:tcPr>
                  <w:tcW w:w="0" w:type="auto"/>
                  <w:tcBorders>
                    <w:top w:val="nil"/>
                    <w:left w:val="nil"/>
                    <w:bottom w:val="single" w:sz="8" w:space="0" w:color="000000"/>
                    <w:right w:val="single" w:sz="8" w:space="0" w:color="000000"/>
                  </w:tcBorders>
                  <w:tcMar>
                    <w:top w:w="113" w:type="dxa"/>
                    <w:left w:w="113" w:type="dxa"/>
                    <w:bottom w:w="113" w:type="dxa"/>
                    <w:right w:w="113" w:type="dxa"/>
                  </w:tcMar>
                  <w:hideMark/>
                </w:tcPr>
                <w:p w:rsidR="00FE0ED6" w:rsidRDefault="00FE0ED6">
                  <w:pPr>
                    <w:rPr>
                      <w:rFonts w:ascii="Tahoma" w:hAnsi="Tahoma" w:cs="Tahoma"/>
                      <w:color w:val="000000"/>
                      <w:sz w:val="19"/>
                      <w:szCs w:val="19"/>
                    </w:rPr>
                  </w:pPr>
                  <w:r>
                    <w:rPr>
                      <w:rFonts w:ascii="Tahoma" w:hAnsi="Tahoma" w:cs="Tahoma"/>
                      <w:color w:val="000000"/>
                      <w:sz w:val="19"/>
                      <w:szCs w:val="19"/>
                    </w:rPr>
                    <w:t>10</w:t>
                  </w:r>
                </w:p>
              </w:tc>
              <w:tc>
                <w:tcPr>
                  <w:tcW w:w="0" w:type="auto"/>
                  <w:tcBorders>
                    <w:top w:val="nil"/>
                    <w:left w:val="nil"/>
                    <w:bottom w:val="single" w:sz="8" w:space="0" w:color="000000"/>
                    <w:right w:val="single" w:sz="8" w:space="0" w:color="000000"/>
                  </w:tcBorders>
                  <w:tcMar>
                    <w:top w:w="113" w:type="dxa"/>
                    <w:left w:w="113" w:type="dxa"/>
                    <w:bottom w:w="113" w:type="dxa"/>
                    <w:right w:w="113" w:type="dxa"/>
                  </w:tcMar>
                  <w:hideMark/>
                </w:tcPr>
                <w:p w:rsidR="00FE0ED6" w:rsidRDefault="00FE0ED6">
                  <w:pPr>
                    <w:rPr>
                      <w:rFonts w:ascii="Tahoma" w:hAnsi="Tahoma" w:cs="Tahoma"/>
                      <w:color w:val="000000"/>
                      <w:sz w:val="19"/>
                      <w:szCs w:val="19"/>
                    </w:rPr>
                  </w:pPr>
                  <w:r>
                    <w:rPr>
                      <w:rFonts w:ascii="Tahoma" w:hAnsi="Tahoma" w:cs="Tahoma"/>
                      <w:color w:val="000000"/>
                      <w:sz w:val="19"/>
                      <w:szCs w:val="19"/>
                    </w:rPr>
                    <w:t>Kvalitetsparameter gælder inden for de forsyningsområder, hvor vand produceres eller distribueres fra anlæg, hvor der anvendes sølv til desinfektion.</w:t>
                  </w:r>
                </w:p>
              </w:tc>
            </w:tr>
            <w:tr w:rsidR="00FE0ED6">
              <w:trPr>
                <w:trHeight w:val="510"/>
              </w:trPr>
              <w:tc>
                <w:tcPr>
                  <w:tcW w:w="0" w:type="auto"/>
                  <w:tcBorders>
                    <w:top w:val="nil"/>
                    <w:left w:val="single" w:sz="8" w:space="0" w:color="000000"/>
                    <w:bottom w:val="single" w:sz="8" w:space="0" w:color="000000"/>
                    <w:right w:val="single" w:sz="8" w:space="0" w:color="000000"/>
                  </w:tcBorders>
                  <w:tcMar>
                    <w:top w:w="113" w:type="dxa"/>
                    <w:left w:w="113" w:type="dxa"/>
                    <w:bottom w:w="113" w:type="dxa"/>
                    <w:right w:w="113" w:type="dxa"/>
                  </w:tcMar>
                  <w:hideMark/>
                </w:tcPr>
                <w:p w:rsidR="00FE0ED6" w:rsidRDefault="00FE0ED6">
                  <w:pPr>
                    <w:rPr>
                      <w:rFonts w:ascii="Tahoma" w:hAnsi="Tahoma" w:cs="Tahoma"/>
                      <w:color w:val="000000"/>
                      <w:sz w:val="19"/>
                      <w:szCs w:val="19"/>
                    </w:rPr>
                  </w:pPr>
                  <w:r>
                    <w:rPr>
                      <w:rFonts w:ascii="Tahoma" w:hAnsi="Tahoma" w:cs="Tahoma"/>
                      <w:color w:val="000000"/>
                      <w:sz w:val="19"/>
                      <w:szCs w:val="19"/>
                    </w:rPr>
                    <w:t>Zink (Zn)</w:t>
                  </w:r>
                </w:p>
              </w:tc>
              <w:tc>
                <w:tcPr>
                  <w:tcW w:w="0" w:type="auto"/>
                  <w:tcBorders>
                    <w:top w:val="nil"/>
                    <w:left w:val="nil"/>
                    <w:bottom w:val="single" w:sz="8" w:space="0" w:color="000000"/>
                    <w:right w:val="single" w:sz="8" w:space="0" w:color="000000"/>
                  </w:tcBorders>
                  <w:tcMar>
                    <w:top w:w="113" w:type="dxa"/>
                    <w:left w:w="113" w:type="dxa"/>
                    <w:bottom w:w="113" w:type="dxa"/>
                    <w:right w:w="113" w:type="dxa"/>
                  </w:tcMar>
                  <w:hideMark/>
                </w:tcPr>
                <w:p w:rsidR="00FE0ED6" w:rsidRDefault="00FE0ED6">
                  <w:pPr>
                    <w:rPr>
                      <w:rFonts w:ascii="Tahoma" w:hAnsi="Tahoma" w:cs="Tahoma"/>
                      <w:color w:val="000000"/>
                      <w:sz w:val="19"/>
                      <w:szCs w:val="19"/>
                    </w:rPr>
                  </w:pPr>
                  <w:r>
                    <w:rPr>
                      <w:rFonts w:ascii="Tahoma" w:hAnsi="Tahoma" w:cs="Tahoma"/>
                      <w:color w:val="000000"/>
                      <w:sz w:val="19"/>
                      <w:szCs w:val="19"/>
                    </w:rPr>
                    <w:t>mg/L</w:t>
                  </w:r>
                </w:p>
              </w:tc>
              <w:tc>
                <w:tcPr>
                  <w:tcW w:w="0" w:type="auto"/>
                  <w:tcBorders>
                    <w:top w:val="nil"/>
                    <w:left w:val="nil"/>
                    <w:bottom w:val="single" w:sz="8" w:space="0" w:color="000000"/>
                    <w:right w:val="single" w:sz="8" w:space="0" w:color="000000"/>
                  </w:tcBorders>
                  <w:tcMar>
                    <w:top w:w="113" w:type="dxa"/>
                    <w:left w:w="113" w:type="dxa"/>
                    <w:bottom w:w="113" w:type="dxa"/>
                    <w:right w:w="113" w:type="dxa"/>
                  </w:tcMar>
                  <w:hideMark/>
                </w:tcPr>
                <w:p w:rsidR="00FE0ED6" w:rsidRDefault="00FE0ED6">
                  <w:pPr>
                    <w:rPr>
                      <w:rFonts w:ascii="Tahoma" w:hAnsi="Tahoma" w:cs="Tahoma"/>
                      <w:color w:val="000000"/>
                      <w:sz w:val="19"/>
                      <w:szCs w:val="19"/>
                    </w:rPr>
                  </w:pPr>
                  <w:r>
                    <w:rPr>
                      <w:rFonts w:ascii="Tahoma" w:hAnsi="Tahoma" w:cs="Tahoma"/>
                      <w:color w:val="000000"/>
                      <w:sz w:val="19"/>
                      <w:szCs w:val="19"/>
                    </w:rPr>
                    <w:t>3</w:t>
                  </w:r>
                </w:p>
              </w:tc>
              <w:tc>
                <w:tcPr>
                  <w:tcW w:w="0" w:type="auto"/>
                  <w:tcBorders>
                    <w:top w:val="nil"/>
                    <w:left w:val="nil"/>
                    <w:bottom w:val="single" w:sz="8" w:space="0" w:color="000000"/>
                    <w:right w:val="single" w:sz="8" w:space="0" w:color="000000"/>
                  </w:tcBorders>
                  <w:tcMar>
                    <w:top w:w="113" w:type="dxa"/>
                    <w:left w:w="113" w:type="dxa"/>
                    <w:bottom w:w="113" w:type="dxa"/>
                    <w:right w:w="113" w:type="dxa"/>
                  </w:tcMar>
                  <w:hideMark/>
                </w:tcPr>
                <w:p w:rsidR="00FE0ED6" w:rsidRDefault="00FE0ED6">
                  <w:pPr>
                    <w:rPr>
                      <w:sz w:val="24"/>
                      <w:szCs w:val="24"/>
                    </w:rPr>
                  </w:pPr>
                  <w:r>
                    <w:t> </w:t>
                  </w:r>
                </w:p>
              </w:tc>
            </w:tr>
            <w:tr w:rsidR="00FE0ED6">
              <w:tc>
                <w:tcPr>
                  <w:tcW w:w="0" w:type="auto"/>
                  <w:tcBorders>
                    <w:top w:val="nil"/>
                    <w:left w:val="single" w:sz="8" w:space="0" w:color="000000"/>
                    <w:bottom w:val="single" w:sz="8" w:space="0" w:color="000000"/>
                    <w:right w:val="single" w:sz="8" w:space="0" w:color="000000"/>
                  </w:tcBorders>
                  <w:tcMar>
                    <w:top w:w="113" w:type="dxa"/>
                    <w:left w:w="113" w:type="dxa"/>
                    <w:bottom w:w="113" w:type="dxa"/>
                    <w:right w:w="113" w:type="dxa"/>
                  </w:tcMar>
                  <w:hideMark/>
                </w:tcPr>
                <w:p w:rsidR="00FE0ED6" w:rsidRDefault="00FE0ED6">
                  <w:pPr>
                    <w:rPr>
                      <w:rFonts w:ascii="Tahoma" w:hAnsi="Tahoma" w:cs="Tahoma"/>
                      <w:color w:val="000000"/>
                      <w:sz w:val="19"/>
                      <w:szCs w:val="19"/>
                    </w:rPr>
                  </w:pPr>
                  <w:r>
                    <w:rPr>
                      <w:rStyle w:val="bold"/>
                      <w:rFonts w:ascii="Tahoma" w:hAnsi="Tahoma" w:cs="Tahoma"/>
                      <w:b/>
                      <w:bCs/>
                      <w:color w:val="000000"/>
                      <w:sz w:val="19"/>
                      <w:szCs w:val="19"/>
                    </w:rPr>
                    <w:t>Halogenholdige omdannelsesprodukter</w:t>
                  </w:r>
                </w:p>
              </w:tc>
              <w:tc>
                <w:tcPr>
                  <w:tcW w:w="0" w:type="auto"/>
                  <w:tcBorders>
                    <w:top w:val="nil"/>
                    <w:left w:val="nil"/>
                    <w:bottom w:val="single" w:sz="8" w:space="0" w:color="000000"/>
                    <w:right w:val="single" w:sz="8" w:space="0" w:color="000000"/>
                  </w:tcBorders>
                  <w:tcMar>
                    <w:top w:w="113" w:type="dxa"/>
                    <w:left w:w="113" w:type="dxa"/>
                    <w:bottom w:w="113" w:type="dxa"/>
                    <w:right w:w="113" w:type="dxa"/>
                  </w:tcMar>
                  <w:hideMark/>
                </w:tcPr>
                <w:p w:rsidR="00FE0ED6" w:rsidRDefault="00FE0ED6">
                  <w:pPr>
                    <w:rPr>
                      <w:sz w:val="24"/>
                      <w:szCs w:val="24"/>
                    </w:rPr>
                  </w:pPr>
                  <w:r>
                    <w:t> </w:t>
                  </w:r>
                </w:p>
              </w:tc>
              <w:tc>
                <w:tcPr>
                  <w:tcW w:w="0" w:type="auto"/>
                  <w:tcBorders>
                    <w:top w:val="nil"/>
                    <w:left w:val="nil"/>
                    <w:bottom w:val="single" w:sz="8" w:space="0" w:color="000000"/>
                    <w:right w:val="single" w:sz="8" w:space="0" w:color="000000"/>
                  </w:tcBorders>
                  <w:tcMar>
                    <w:top w:w="113" w:type="dxa"/>
                    <w:left w:w="113" w:type="dxa"/>
                    <w:bottom w:w="113" w:type="dxa"/>
                    <w:right w:w="113" w:type="dxa"/>
                  </w:tcMar>
                  <w:hideMark/>
                </w:tcPr>
                <w:p w:rsidR="00FE0ED6" w:rsidRDefault="00FE0ED6">
                  <w:pPr>
                    <w:rPr>
                      <w:sz w:val="24"/>
                      <w:szCs w:val="24"/>
                    </w:rPr>
                  </w:pPr>
                  <w:r>
                    <w:t> </w:t>
                  </w:r>
                </w:p>
              </w:tc>
              <w:tc>
                <w:tcPr>
                  <w:tcW w:w="0" w:type="auto"/>
                  <w:tcBorders>
                    <w:top w:val="nil"/>
                    <w:left w:val="nil"/>
                    <w:bottom w:val="single" w:sz="8" w:space="0" w:color="000000"/>
                    <w:right w:val="single" w:sz="8" w:space="0" w:color="000000"/>
                  </w:tcBorders>
                  <w:tcMar>
                    <w:top w:w="113" w:type="dxa"/>
                    <w:left w:w="113" w:type="dxa"/>
                    <w:bottom w:w="113" w:type="dxa"/>
                    <w:right w:w="113" w:type="dxa"/>
                  </w:tcMar>
                  <w:hideMark/>
                </w:tcPr>
                <w:p w:rsidR="00FE0ED6" w:rsidRDefault="00FE0ED6">
                  <w:pPr>
                    <w:rPr>
                      <w:sz w:val="24"/>
                      <w:szCs w:val="24"/>
                    </w:rPr>
                  </w:pPr>
                  <w:r>
                    <w:t> </w:t>
                  </w:r>
                </w:p>
              </w:tc>
            </w:tr>
            <w:tr w:rsidR="00FE0ED6">
              <w:tc>
                <w:tcPr>
                  <w:tcW w:w="0" w:type="auto"/>
                  <w:tcBorders>
                    <w:top w:val="nil"/>
                    <w:left w:val="single" w:sz="8" w:space="0" w:color="000000"/>
                    <w:bottom w:val="single" w:sz="8" w:space="0" w:color="000000"/>
                    <w:right w:val="single" w:sz="8" w:space="0" w:color="000000"/>
                  </w:tcBorders>
                  <w:tcMar>
                    <w:top w:w="113" w:type="dxa"/>
                    <w:left w:w="113" w:type="dxa"/>
                    <w:bottom w:w="113" w:type="dxa"/>
                    <w:right w:w="113" w:type="dxa"/>
                  </w:tcMar>
                  <w:hideMark/>
                </w:tcPr>
                <w:p w:rsidR="00FE0ED6" w:rsidRDefault="00FE0ED6">
                  <w:pPr>
                    <w:rPr>
                      <w:rFonts w:ascii="Tahoma" w:hAnsi="Tahoma" w:cs="Tahoma"/>
                      <w:color w:val="000000"/>
                      <w:sz w:val="19"/>
                      <w:szCs w:val="19"/>
                    </w:rPr>
                  </w:pPr>
                  <w:r>
                    <w:rPr>
                      <w:rFonts w:ascii="Tahoma" w:hAnsi="Tahoma" w:cs="Tahoma"/>
                      <w:color w:val="000000"/>
                      <w:sz w:val="19"/>
                      <w:szCs w:val="19"/>
                    </w:rPr>
                    <w:t>Chlorit</w:t>
                  </w:r>
                  <w:r>
                    <w:rPr>
                      <w:rStyle w:val="superscript"/>
                      <w:rFonts w:ascii="Tahoma" w:hAnsi="Tahoma" w:cs="Tahoma"/>
                      <w:color w:val="000000"/>
                      <w:sz w:val="14"/>
                      <w:szCs w:val="14"/>
                      <w:vertAlign w:val="superscript"/>
                    </w:rPr>
                    <w:t>1)</w:t>
                  </w:r>
                  <w:r>
                    <w:rPr>
                      <w:rFonts w:ascii="Tahoma" w:hAnsi="Tahoma" w:cs="Tahoma"/>
                      <w:color w:val="000000"/>
                      <w:sz w:val="19"/>
                      <w:szCs w:val="19"/>
                    </w:rPr>
                    <w:t> (ClO</w:t>
                  </w:r>
                  <w:r>
                    <w:rPr>
                      <w:rStyle w:val="subscript"/>
                      <w:rFonts w:ascii="Tahoma" w:hAnsi="Tahoma" w:cs="Tahoma"/>
                      <w:color w:val="000000"/>
                      <w:sz w:val="14"/>
                      <w:szCs w:val="14"/>
                      <w:vertAlign w:val="subscript"/>
                    </w:rPr>
                    <w:t>2</w:t>
                  </w:r>
                  <w:r>
                    <w:rPr>
                      <w:rStyle w:val="superscript"/>
                      <w:rFonts w:ascii="Tahoma" w:hAnsi="Tahoma" w:cs="Tahoma"/>
                      <w:color w:val="000000"/>
                      <w:sz w:val="14"/>
                      <w:szCs w:val="14"/>
                      <w:vertAlign w:val="superscript"/>
                    </w:rPr>
                    <w:t>-</w:t>
                  </w:r>
                  <w:r>
                    <w:rPr>
                      <w:rFonts w:ascii="Tahoma" w:hAnsi="Tahoma" w:cs="Tahoma"/>
                      <w:color w:val="000000"/>
                      <w:sz w:val="19"/>
                      <w:szCs w:val="19"/>
                    </w:rPr>
                    <w:t>)</w:t>
                  </w:r>
                </w:p>
              </w:tc>
              <w:tc>
                <w:tcPr>
                  <w:tcW w:w="0" w:type="auto"/>
                  <w:tcBorders>
                    <w:top w:val="nil"/>
                    <w:left w:val="nil"/>
                    <w:bottom w:val="single" w:sz="8" w:space="0" w:color="000000"/>
                    <w:right w:val="single" w:sz="8" w:space="0" w:color="000000"/>
                  </w:tcBorders>
                  <w:tcMar>
                    <w:top w:w="113" w:type="dxa"/>
                    <w:left w:w="113" w:type="dxa"/>
                    <w:bottom w:w="113" w:type="dxa"/>
                    <w:right w:w="113" w:type="dxa"/>
                  </w:tcMar>
                  <w:hideMark/>
                </w:tcPr>
                <w:p w:rsidR="00FE0ED6" w:rsidRDefault="00FE0ED6">
                  <w:pPr>
                    <w:rPr>
                      <w:rFonts w:ascii="Tahoma" w:hAnsi="Tahoma" w:cs="Tahoma"/>
                      <w:color w:val="000000"/>
                      <w:sz w:val="19"/>
                      <w:szCs w:val="19"/>
                    </w:rPr>
                  </w:pPr>
                  <w:r>
                    <w:rPr>
                      <w:rFonts w:ascii="Tahoma" w:hAnsi="Tahoma" w:cs="Tahoma"/>
                      <w:color w:val="000000"/>
                      <w:sz w:val="19"/>
                      <w:szCs w:val="19"/>
                    </w:rPr>
                    <w:t>µg/L</w:t>
                  </w:r>
                </w:p>
              </w:tc>
              <w:tc>
                <w:tcPr>
                  <w:tcW w:w="0" w:type="auto"/>
                  <w:tcBorders>
                    <w:top w:val="nil"/>
                    <w:left w:val="nil"/>
                    <w:bottom w:val="single" w:sz="8" w:space="0" w:color="000000"/>
                    <w:right w:val="single" w:sz="8" w:space="0" w:color="000000"/>
                  </w:tcBorders>
                  <w:tcMar>
                    <w:top w:w="113" w:type="dxa"/>
                    <w:left w:w="113" w:type="dxa"/>
                    <w:bottom w:w="113" w:type="dxa"/>
                    <w:right w:w="113" w:type="dxa"/>
                  </w:tcMar>
                  <w:hideMark/>
                </w:tcPr>
                <w:p w:rsidR="00FE0ED6" w:rsidRDefault="00FE0ED6">
                  <w:pPr>
                    <w:rPr>
                      <w:rFonts w:ascii="Tahoma" w:hAnsi="Tahoma" w:cs="Tahoma"/>
                      <w:color w:val="000000"/>
                      <w:sz w:val="19"/>
                      <w:szCs w:val="19"/>
                    </w:rPr>
                  </w:pPr>
                  <w:r>
                    <w:rPr>
                      <w:rFonts w:ascii="Tahoma" w:hAnsi="Tahoma" w:cs="Tahoma"/>
                      <w:color w:val="000000"/>
                      <w:sz w:val="19"/>
                      <w:szCs w:val="19"/>
                    </w:rPr>
                    <w:t>50</w:t>
                  </w:r>
                </w:p>
              </w:tc>
              <w:tc>
                <w:tcPr>
                  <w:tcW w:w="0" w:type="auto"/>
                  <w:vMerge w:val="restart"/>
                  <w:tcBorders>
                    <w:top w:val="nil"/>
                    <w:left w:val="nil"/>
                    <w:bottom w:val="single" w:sz="8" w:space="0" w:color="000000"/>
                    <w:right w:val="single" w:sz="8" w:space="0" w:color="000000"/>
                  </w:tcBorders>
                  <w:tcMar>
                    <w:top w:w="113" w:type="dxa"/>
                    <w:left w:w="113" w:type="dxa"/>
                    <w:bottom w:w="113" w:type="dxa"/>
                    <w:right w:w="113" w:type="dxa"/>
                  </w:tcMar>
                  <w:hideMark/>
                </w:tcPr>
                <w:p w:rsidR="00FE0ED6" w:rsidRDefault="00FE0ED6">
                  <w:pPr>
                    <w:rPr>
                      <w:rFonts w:ascii="Tahoma" w:hAnsi="Tahoma" w:cs="Tahoma"/>
                      <w:color w:val="000000"/>
                      <w:sz w:val="19"/>
                      <w:szCs w:val="19"/>
                    </w:rPr>
                  </w:pPr>
                  <w:r>
                    <w:rPr>
                      <w:rFonts w:ascii="Tahoma" w:hAnsi="Tahoma" w:cs="Tahoma"/>
                      <w:color w:val="000000"/>
                      <w:sz w:val="19"/>
                      <w:szCs w:val="19"/>
                    </w:rPr>
                    <w:t xml:space="preserve">Kvalitetsparametre gælder inden for de </w:t>
                  </w:r>
                  <w:r>
                    <w:rPr>
                      <w:rFonts w:ascii="Tahoma" w:hAnsi="Tahoma" w:cs="Tahoma"/>
                      <w:color w:val="000000"/>
                      <w:sz w:val="19"/>
                      <w:szCs w:val="19"/>
                    </w:rPr>
                    <w:lastRenderedPageBreak/>
                    <w:t>forsyningsområder, hvor vand produceres eller distribueres fra anlæg, der desinficerer vandet med chlorforbindelser.</w:t>
                  </w:r>
                </w:p>
              </w:tc>
            </w:tr>
            <w:tr w:rsidR="00FE0ED6">
              <w:tc>
                <w:tcPr>
                  <w:tcW w:w="0" w:type="auto"/>
                  <w:tcBorders>
                    <w:top w:val="nil"/>
                    <w:left w:val="single" w:sz="8" w:space="0" w:color="000000"/>
                    <w:bottom w:val="single" w:sz="8" w:space="0" w:color="000000"/>
                    <w:right w:val="single" w:sz="8" w:space="0" w:color="000000"/>
                  </w:tcBorders>
                  <w:tcMar>
                    <w:top w:w="113" w:type="dxa"/>
                    <w:left w:w="113" w:type="dxa"/>
                    <w:bottom w:w="113" w:type="dxa"/>
                    <w:right w:w="113" w:type="dxa"/>
                  </w:tcMar>
                  <w:hideMark/>
                </w:tcPr>
                <w:p w:rsidR="00FE0ED6" w:rsidRDefault="00FE0ED6">
                  <w:pPr>
                    <w:rPr>
                      <w:rFonts w:ascii="Tahoma" w:hAnsi="Tahoma" w:cs="Tahoma"/>
                      <w:color w:val="000000"/>
                      <w:sz w:val="19"/>
                      <w:szCs w:val="19"/>
                    </w:rPr>
                  </w:pPr>
                  <w:r>
                    <w:rPr>
                      <w:rFonts w:ascii="Tahoma" w:hAnsi="Tahoma" w:cs="Tahoma"/>
                      <w:color w:val="000000"/>
                      <w:sz w:val="19"/>
                      <w:szCs w:val="19"/>
                    </w:rPr>
                    <w:t>Chlorat</w:t>
                  </w:r>
                  <w:r>
                    <w:rPr>
                      <w:rStyle w:val="superscript"/>
                      <w:rFonts w:ascii="Tahoma" w:hAnsi="Tahoma" w:cs="Tahoma"/>
                      <w:color w:val="000000"/>
                      <w:sz w:val="14"/>
                      <w:szCs w:val="14"/>
                      <w:vertAlign w:val="superscript"/>
                    </w:rPr>
                    <w:t>1)</w:t>
                  </w:r>
                  <w:r>
                    <w:rPr>
                      <w:rFonts w:ascii="Tahoma" w:hAnsi="Tahoma" w:cs="Tahoma"/>
                      <w:color w:val="000000"/>
                      <w:sz w:val="19"/>
                      <w:szCs w:val="19"/>
                    </w:rPr>
                    <w:t> (ClO</w:t>
                  </w:r>
                  <w:r>
                    <w:rPr>
                      <w:rStyle w:val="subscript"/>
                      <w:rFonts w:ascii="Tahoma" w:hAnsi="Tahoma" w:cs="Tahoma"/>
                      <w:color w:val="000000"/>
                      <w:sz w:val="14"/>
                      <w:szCs w:val="14"/>
                      <w:vertAlign w:val="subscript"/>
                    </w:rPr>
                    <w:t>3</w:t>
                  </w:r>
                  <w:r>
                    <w:rPr>
                      <w:rStyle w:val="superscript"/>
                      <w:rFonts w:ascii="Tahoma" w:hAnsi="Tahoma" w:cs="Tahoma"/>
                      <w:color w:val="000000"/>
                      <w:sz w:val="14"/>
                      <w:szCs w:val="14"/>
                      <w:vertAlign w:val="superscript"/>
                    </w:rPr>
                    <w:t>-</w:t>
                  </w:r>
                  <w:r>
                    <w:rPr>
                      <w:rFonts w:ascii="Tahoma" w:hAnsi="Tahoma" w:cs="Tahoma"/>
                      <w:color w:val="000000"/>
                      <w:sz w:val="19"/>
                      <w:szCs w:val="19"/>
                    </w:rPr>
                    <w:t>)</w:t>
                  </w:r>
                </w:p>
              </w:tc>
              <w:tc>
                <w:tcPr>
                  <w:tcW w:w="0" w:type="auto"/>
                  <w:tcBorders>
                    <w:top w:val="nil"/>
                    <w:left w:val="nil"/>
                    <w:bottom w:val="single" w:sz="8" w:space="0" w:color="000000"/>
                    <w:right w:val="single" w:sz="8" w:space="0" w:color="000000"/>
                  </w:tcBorders>
                  <w:tcMar>
                    <w:top w:w="113" w:type="dxa"/>
                    <w:left w:w="113" w:type="dxa"/>
                    <w:bottom w:w="113" w:type="dxa"/>
                    <w:right w:w="113" w:type="dxa"/>
                  </w:tcMar>
                  <w:hideMark/>
                </w:tcPr>
                <w:p w:rsidR="00FE0ED6" w:rsidRDefault="00FE0ED6">
                  <w:pPr>
                    <w:rPr>
                      <w:rFonts w:ascii="Tahoma" w:hAnsi="Tahoma" w:cs="Tahoma"/>
                      <w:color w:val="000000"/>
                      <w:sz w:val="19"/>
                      <w:szCs w:val="19"/>
                    </w:rPr>
                  </w:pPr>
                  <w:r>
                    <w:rPr>
                      <w:rFonts w:ascii="Tahoma" w:hAnsi="Tahoma" w:cs="Tahoma"/>
                      <w:color w:val="000000"/>
                      <w:sz w:val="19"/>
                      <w:szCs w:val="19"/>
                    </w:rPr>
                    <w:t>µg/L</w:t>
                  </w:r>
                </w:p>
              </w:tc>
              <w:tc>
                <w:tcPr>
                  <w:tcW w:w="0" w:type="auto"/>
                  <w:tcBorders>
                    <w:top w:val="nil"/>
                    <w:left w:val="nil"/>
                    <w:bottom w:val="single" w:sz="8" w:space="0" w:color="000000"/>
                    <w:right w:val="single" w:sz="8" w:space="0" w:color="000000"/>
                  </w:tcBorders>
                  <w:tcMar>
                    <w:top w:w="113" w:type="dxa"/>
                    <w:left w:w="113" w:type="dxa"/>
                    <w:bottom w:w="113" w:type="dxa"/>
                    <w:right w:w="113" w:type="dxa"/>
                  </w:tcMar>
                  <w:hideMark/>
                </w:tcPr>
                <w:p w:rsidR="00FE0ED6" w:rsidRDefault="00FE0ED6">
                  <w:pPr>
                    <w:rPr>
                      <w:rFonts w:ascii="Tahoma" w:hAnsi="Tahoma" w:cs="Tahoma"/>
                      <w:color w:val="000000"/>
                      <w:sz w:val="19"/>
                      <w:szCs w:val="19"/>
                    </w:rPr>
                  </w:pPr>
                  <w:r>
                    <w:rPr>
                      <w:rFonts w:ascii="Tahoma" w:hAnsi="Tahoma" w:cs="Tahoma"/>
                      <w:color w:val="000000"/>
                      <w:sz w:val="19"/>
                      <w:szCs w:val="19"/>
                    </w:rPr>
                    <w:t>50</w:t>
                  </w:r>
                </w:p>
              </w:tc>
              <w:tc>
                <w:tcPr>
                  <w:tcW w:w="0" w:type="auto"/>
                  <w:vMerge/>
                  <w:tcBorders>
                    <w:top w:val="nil"/>
                    <w:left w:val="nil"/>
                    <w:bottom w:val="single" w:sz="8" w:space="0" w:color="000000"/>
                    <w:right w:val="single" w:sz="8" w:space="0" w:color="000000"/>
                  </w:tcBorders>
                  <w:vAlign w:val="center"/>
                  <w:hideMark/>
                </w:tcPr>
                <w:p w:rsidR="00FE0ED6" w:rsidRDefault="00FE0ED6">
                  <w:pPr>
                    <w:rPr>
                      <w:rFonts w:ascii="Tahoma" w:hAnsi="Tahoma" w:cs="Tahoma"/>
                      <w:color w:val="000000"/>
                      <w:sz w:val="19"/>
                      <w:szCs w:val="19"/>
                    </w:rPr>
                  </w:pPr>
                </w:p>
              </w:tc>
            </w:tr>
            <w:tr w:rsidR="00FE0ED6">
              <w:tc>
                <w:tcPr>
                  <w:tcW w:w="0" w:type="auto"/>
                  <w:tcBorders>
                    <w:top w:val="nil"/>
                    <w:left w:val="single" w:sz="8" w:space="0" w:color="000000"/>
                    <w:bottom w:val="single" w:sz="8" w:space="0" w:color="000000"/>
                    <w:right w:val="single" w:sz="8" w:space="0" w:color="000000"/>
                  </w:tcBorders>
                  <w:tcMar>
                    <w:top w:w="113" w:type="dxa"/>
                    <w:left w:w="113" w:type="dxa"/>
                    <w:bottom w:w="113" w:type="dxa"/>
                    <w:right w:w="113" w:type="dxa"/>
                  </w:tcMar>
                  <w:hideMark/>
                </w:tcPr>
                <w:p w:rsidR="00FE0ED6" w:rsidRDefault="00FE0ED6">
                  <w:pPr>
                    <w:rPr>
                      <w:rFonts w:ascii="Tahoma" w:hAnsi="Tahoma" w:cs="Tahoma"/>
                      <w:color w:val="000000"/>
                      <w:sz w:val="19"/>
                      <w:szCs w:val="19"/>
                    </w:rPr>
                  </w:pPr>
                  <w:r>
                    <w:rPr>
                      <w:rFonts w:ascii="Tahoma" w:hAnsi="Tahoma" w:cs="Tahoma"/>
                      <w:color w:val="000000"/>
                      <w:sz w:val="19"/>
                      <w:szCs w:val="19"/>
                    </w:rPr>
                    <w:lastRenderedPageBreak/>
                    <w:t>Sum af chlorit og chlorat</w:t>
                  </w:r>
                </w:p>
              </w:tc>
              <w:tc>
                <w:tcPr>
                  <w:tcW w:w="0" w:type="auto"/>
                  <w:tcBorders>
                    <w:top w:val="nil"/>
                    <w:left w:val="nil"/>
                    <w:bottom w:val="single" w:sz="8" w:space="0" w:color="000000"/>
                    <w:right w:val="single" w:sz="8" w:space="0" w:color="000000"/>
                  </w:tcBorders>
                  <w:tcMar>
                    <w:top w:w="113" w:type="dxa"/>
                    <w:left w:w="113" w:type="dxa"/>
                    <w:bottom w:w="113" w:type="dxa"/>
                    <w:right w:w="113" w:type="dxa"/>
                  </w:tcMar>
                  <w:hideMark/>
                </w:tcPr>
                <w:p w:rsidR="00FE0ED6" w:rsidRDefault="00FE0ED6">
                  <w:pPr>
                    <w:rPr>
                      <w:rFonts w:ascii="Tahoma" w:hAnsi="Tahoma" w:cs="Tahoma"/>
                      <w:color w:val="000000"/>
                      <w:sz w:val="19"/>
                      <w:szCs w:val="19"/>
                    </w:rPr>
                  </w:pPr>
                  <w:r>
                    <w:rPr>
                      <w:rFonts w:ascii="Tahoma" w:hAnsi="Tahoma" w:cs="Tahoma"/>
                      <w:color w:val="000000"/>
                      <w:sz w:val="19"/>
                      <w:szCs w:val="19"/>
                    </w:rPr>
                    <w:t>µg/L</w:t>
                  </w:r>
                </w:p>
              </w:tc>
              <w:tc>
                <w:tcPr>
                  <w:tcW w:w="0" w:type="auto"/>
                  <w:tcBorders>
                    <w:top w:val="nil"/>
                    <w:left w:val="nil"/>
                    <w:bottom w:val="single" w:sz="8" w:space="0" w:color="000000"/>
                    <w:right w:val="single" w:sz="8" w:space="0" w:color="000000"/>
                  </w:tcBorders>
                  <w:tcMar>
                    <w:top w:w="113" w:type="dxa"/>
                    <w:left w:w="113" w:type="dxa"/>
                    <w:bottom w:w="113" w:type="dxa"/>
                    <w:right w:w="113" w:type="dxa"/>
                  </w:tcMar>
                  <w:hideMark/>
                </w:tcPr>
                <w:p w:rsidR="00FE0ED6" w:rsidRDefault="00FE0ED6">
                  <w:pPr>
                    <w:rPr>
                      <w:rFonts w:ascii="Tahoma" w:hAnsi="Tahoma" w:cs="Tahoma"/>
                      <w:color w:val="000000"/>
                      <w:sz w:val="19"/>
                      <w:szCs w:val="19"/>
                    </w:rPr>
                  </w:pPr>
                  <w:r>
                    <w:rPr>
                      <w:rFonts w:ascii="Tahoma" w:hAnsi="Tahoma" w:cs="Tahoma"/>
                      <w:color w:val="000000"/>
                      <w:sz w:val="19"/>
                      <w:szCs w:val="19"/>
                    </w:rPr>
                    <w:t>50</w:t>
                  </w:r>
                </w:p>
              </w:tc>
              <w:tc>
                <w:tcPr>
                  <w:tcW w:w="0" w:type="auto"/>
                  <w:vMerge/>
                  <w:tcBorders>
                    <w:top w:val="nil"/>
                    <w:left w:val="nil"/>
                    <w:bottom w:val="single" w:sz="8" w:space="0" w:color="000000"/>
                    <w:right w:val="single" w:sz="8" w:space="0" w:color="000000"/>
                  </w:tcBorders>
                  <w:vAlign w:val="center"/>
                  <w:hideMark/>
                </w:tcPr>
                <w:p w:rsidR="00FE0ED6" w:rsidRDefault="00FE0ED6">
                  <w:pPr>
                    <w:rPr>
                      <w:rFonts w:ascii="Tahoma" w:hAnsi="Tahoma" w:cs="Tahoma"/>
                      <w:color w:val="000000"/>
                      <w:sz w:val="19"/>
                      <w:szCs w:val="19"/>
                    </w:rPr>
                  </w:pPr>
                </w:p>
              </w:tc>
            </w:tr>
            <w:tr w:rsidR="00FE0ED6">
              <w:tc>
                <w:tcPr>
                  <w:tcW w:w="0" w:type="auto"/>
                  <w:tcBorders>
                    <w:top w:val="nil"/>
                    <w:left w:val="single" w:sz="8" w:space="0" w:color="000000"/>
                    <w:bottom w:val="single" w:sz="8" w:space="0" w:color="000000"/>
                    <w:right w:val="single" w:sz="8" w:space="0" w:color="000000"/>
                  </w:tcBorders>
                  <w:tcMar>
                    <w:top w:w="113" w:type="dxa"/>
                    <w:left w:w="113" w:type="dxa"/>
                    <w:bottom w:w="113" w:type="dxa"/>
                    <w:right w:w="113" w:type="dxa"/>
                  </w:tcMar>
                  <w:hideMark/>
                </w:tcPr>
                <w:p w:rsidR="00FE0ED6" w:rsidRDefault="00FE0ED6">
                  <w:pPr>
                    <w:rPr>
                      <w:rFonts w:ascii="Tahoma" w:hAnsi="Tahoma" w:cs="Tahoma"/>
                      <w:color w:val="000000"/>
                      <w:sz w:val="19"/>
                      <w:szCs w:val="19"/>
                    </w:rPr>
                  </w:pPr>
                  <w:r>
                    <w:rPr>
                      <w:rFonts w:ascii="Tahoma" w:hAnsi="Tahoma" w:cs="Tahoma"/>
                      <w:color w:val="000000"/>
                      <w:sz w:val="19"/>
                      <w:szCs w:val="19"/>
                    </w:rPr>
                    <w:lastRenderedPageBreak/>
                    <w:t>Bromat (BrO</w:t>
                  </w:r>
                  <w:r>
                    <w:rPr>
                      <w:rStyle w:val="subscript"/>
                      <w:rFonts w:ascii="Tahoma" w:hAnsi="Tahoma" w:cs="Tahoma"/>
                      <w:color w:val="000000"/>
                      <w:sz w:val="14"/>
                      <w:szCs w:val="14"/>
                      <w:vertAlign w:val="subscript"/>
                    </w:rPr>
                    <w:t>3</w:t>
                  </w:r>
                  <w:r>
                    <w:rPr>
                      <w:rStyle w:val="superscript"/>
                      <w:rFonts w:ascii="Tahoma" w:hAnsi="Tahoma" w:cs="Tahoma"/>
                      <w:color w:val="000000"/>
                      <w:sz w:val="14"/>
                      <w:szCs w:val="14"/>
                      <w:vertAlign w:val="superscript"/>
                    </w:rPr>
                    <w:t>-</w:t>
                  </w:r>
                  <w:r>
                    <w:rPr>
                      <w:rFonts w:ascii="Tahoma" w:hAnsi="Tahoma" w:cs="Tahoma"/>
                      <w:color w:val="000000"/>
                      <w:sz w:val="19"/>
                      <w:szCs w:val="19"/>
                    </w:rPr>
                    <w:t>)</w:t>
                  </w:r>
                </w:p>
              </w:tc>
              <w:tc>
                <w:tcPr>
                  <w:tcW w:w="0" w:type="auto"/>
                  <w:tcBorders>
                    <w:top w:val="nil"/>
                    <w:left w:val="nil"/>
                    <w:bottom w:val="single" w:sz="8" w:space="0" w:color="000000"/>
                    <w:right w:val="single" w:sz="8" w:space="0" w:color="000000"/>
                  </w:tcBorders>
                  <w:tcMar>
                    <w:top w:w="113" w:type="dxa"/>
                    <w:left w:w="113" w:type="dxa"/>
                    <w:bottom w:w="113" w:type="dxa"/>
                    <w:right w:w="113" w:type="dxa"/>
                  </w:tcMar>
                  <w:hideMark/>
                </w:tcPr>
                <w:p w:rsidR="00FE0ED6" w:rsidRDefault="00FE0ED6">
                  <w:pPr>
                    <w:rPr>
                      <w:rFonts w:ascii="Tahoma" w:hAnsi="Tahoma" w:cs="Tahoma"/>
                      <w:color w:val="000000"/>
                      <w:sz w:val="19"/>
                      <w:szCs w:val="19"/>
                    </w:rPr>
                  </w:pPr>
                  <w:r>
                    <w:rPr>
                      <w:rFonts w:ascii="Tahoma" w:hAnsi="Tahoma" w:cs="Tahoma"/>
                      <w:color w:val="000000"/>
                      <w:sz w:val="19"/>
                      <w:szCs w:val="19"/>
                    </w:rPr>
                    <w:t>µg/L</w:t>
                  </w:r>
                </w:p>
              </w:tc>
              <w:tc>
                <w:tcPr>
                  <w:tcW w:w="0" w:type="auto"/>
                  <w:tcBorders>
                    <w:top w:val="nil"/>
                    <w:left w:val="nil"/>
                    <w:bottom w:val="single" w:sz="8" w:space="0" w:color="000000"/>
                    <w:right w:val="single" w:sz="8" w:space="0" w:color="000000"/>
                  </w:tcBorders>
                  <w:tcMar>
                    <w:top w:w="113" w:type="dxa"/>
                    <w:left w:w="113" w:type="dxa"/>
                    <w:bottom w:w="113" w:type="dxa"/>
                    <w:right w:w="113" w:type="dxa"/>
                  </w:tcMar>
                  <w:hideMark/>
                </w:tcPr>
                <w:p w:rsidR="00FE0ED6" w:rsidRDefault="00FE0ED6">
                  <w:pPr>
                    <w:rPr>
                      <w:rFonts w:ascii="Tahoma" w:hAnsi="Tahoma" w:cs="Tahoma"/>
                      <w:color w:val="000000"/>
                      <w:sz w:val="19"/>
                      <w:szCs w:val="19"/>
                    </w:rPr>
                  </w:pPr>
                  <w:r>
                    <w:rPr>
                      <w:rFonts w:ascii="Tahoma" w:hAnsi="Tahoma" w:cs="Tahoma"/>
                      <w:color w:val="000000"/>
                      <w:sz w:val="19"/>
                      <w:szCs w:val="19"/>
                    </w:rPr>
                    <w:t>10</w:t>
                  </w:r>
                </w:p>
              </w:tc>
              <w:tc>
                <w:tcPr>
                  <w:tcW w:w="0" w:type="auto"/>
                  <w:tcBorders>
                    <w:top w:val="nil"/>
                    <w:left w:val="nil"/>
                    <w:bottom w:val="single" w:sz="8" w:space="0" w:color="000000"/>
                    <w:right w:val="single" w:sz="8" w:space="0" w:color="000000"/>
                  </w:tcBorders>
                  <w:tcMar>
                    <w:top w:w="113" w:type="dxa"/>
                    <w:left w:w="113" w:type="dxa"/>
                    <w:bottom w:w="113" w:type="dxa"/>
                    <w:right w:w="113" w:type="dxa"/>
                  </w:tcMar>
                  <w:hideMark/>
                </w:tcPr>
                <w:p w:rsidR="00FE0ED6" w:rsidRDefault="00FE0ED6">
                  <w:pPr>
                    <w:rPr>
                      <w:rFonts w:ascii="Tahoma" w:hAnsi="Tahoma" w:cs="Tahoma"/>
                      <w:color w:val="000000"/>
                      <w:sz w:val="19"/>
                      <w:szCs w:val="19"/>
                    </w:rPr>
                  </w:pPr>
                  <w:r>
                    <w:rPr>
                      <w:rFonts w:ascii="Tahoma" w:hAnsi="Tahoma" w:cs="Tahoma"/>
                      <w:color w:val="000000"/>
                      <w:sz w:val="19"/>
                      <w:szCs w:val="19"/>
                    </w:rPr>
                    <w:t>Kvalitetsparameter gælder inden for de forsyningsområder, hvor vand produceres eller distribueres fra anlæg, der desinficerer vandet med chlor, ozon eller lignende stærkt iltende stoffer. Når det er muligt, uden at desinfektionen påvirkes heraf, tilstræbes en lavere værdi.</w:t>
                  </w:r>
                </w:p>
              </w:tc>
            </w:tr>
            <w:tr w:rsidR="00FE0ED6">
              <w:tc>
                <w:tcPr>
                  <w:tcW w:w="0" w:type="auto"/>
                  <w:tcBorders>
                    <w:top w:val="nil"/>
                    <w:left w:val="single" w:sz="8" w:space="0" w:color="000000"/>
                    <w:bottom w:val="single" w:sz="8" w:space="0" w:color="000000"/>
                    <w:right w:val="single" w:sz="8" w:space="0" w:color="000000"/>
                  </w:tcBorders>
                  <w:tcMar>
                    <w:top w:w="113" w:type="dxa"/>
                    <w:left w:w="113" w:type="dxa"/>
                    <w:bottom w:w="113" w:type="dxa"/>
                    <w:right w:w="113" w:type="dxa"/>
                  </w:tcMar>
                  <w:hideMark/>
                </w:tcPr>
                <w:p w:rsidR="00FE0ED6" w:rsidRDefault="00FE0ED6">
                  <w:pPr>
                    <w:rPr>
                      <w:rFonts w:ascii="Tahoma" w:hAnsi="Tahoma" w:cs="Tahoma"/>
                      <w:color w:val="000000"/>
                      <w:sz w:val="19"/>
                      <w:szCs w:val="19"/>
                    </w:rPr>
                  </w:pPr>
                  <w:r>
                    <w:rPr>
                      <w:rStyle w:val="bold"/>
                      <w:rFonts w:ascii="Tahoma" w:hAnsi="Tahoma" w:cs="Tahoma"/>
                      <w:b/>
                      <w:bCs/>
                      <w:color w:val="000000"/>
                      <w:sz w:val="19"/>
                      <w:szCs w:val="19"/>
                    </w:rPr>
                    <w:t>Radioaktivitetsindikatorer</w:t>
                  </w:r>
                </w:p>
              </w:tc>
              <w:tc>
                <w:tcPr>
                  <w:tcW w:w="0" w:type="auto"/>
                  <w:tcBorders>
                    <w:top w:val="nil"/>
                    <w:left w:val="nil"/>
                    <w:bottom w:val="single" w:sz="8" w:space="0" w:color="000000"/>
                    <w:right w:val="single" w:sz="8" w:space="0" w:color="000000"/>
                  </w:tcBorders>
                  <w:tcMar>
                    <w:top w:w="113" w:type="dxa"/>
                    <w:left w:w="113" w:type="dxa"/>
                    <w:bottom w:w="113" w:type="dxa"/>
                    <w:right w:w="113" w:type="dxa"/>
                  </w:tcMar>
                  <w:hideMark/>
                </w:tcPr>
                <w:p w:rsidR="00FE0ED6" w:rsidRDefault="00FE0ED6">
                  <w:pPr>
                    <w:rPr>
                      <w:sz w:val="24"/>
                      <w:szCs w:val="24"/>
                    </w:rPr>
                  </w:pPr>
                  <w:r>
                    <w:t> </w:t>
                  </w:r>
                </w:p>
              </w:tc>
              <w:tc>
                <w:tcPr>
                  <w:tcW w:w="0" w:type="auto"/>
                  <w:tcBorders>
                    <w:top w:val="nil"/>
                    <w:left w:val="nil"/>
                    <w:bottom w:val="single" w:sz="8" w:space="0" w:color="000000"/>
                    <w:right w:val="single" w:sz="8" w:space="0" w:color="000000"/>
                  </w:tcBorders>
                  <w:tcMar>
                    <w:top w:w="113" w:type="dxa"/>
                    <w:left w:w="113" w:type="dxa"/>
                    <w:bottom w:w="113" w:type="dxa"/>
                    <w:right w:w="113" w:type="dxa"/>
                  </w:tcMar>
                  <w:hideMark/>
                </w:tcPr>
                <w:p w:rsidR="00FE0ED6" w:rsidRDefault="00FE0ED6">
                  <w:pPr>
                    <w:rPr>
                      <w:sz w:val="24"/>
                      <w:szCs w:val="24"/>
                    </w:rPr>
                  </w:pPr>
                  <w:r>
                    <w:t> </w:t>
                  </w:r>
                </w:p>
              </w:tc>
              <w:tc>
                <w:tcPr>
                  <w:tcW w:w="0" w:type="auto"/>
                  <w:tcBorders>
                    <w:top w:val="nil"/>
                    <w:left w:val="nil"/>
                    <w:bottom w:val="single" w:sz="8" w:space="0" w:color="000000"/>
                    <w:right w:val="single" w:sz="8" w:space="0" w:color="000000"/>
                  </w:tcBorders>
                  <w:tcMar>
                    <w:top w:w="113" w:type="dxa"/>
                    <w:left w:w="113" w:type="dxa"/>
                    <w:bottom w:w="113" w:type="dxa"/>
                    <w:right w:w="113" w:type="dxa"/>
                  </w:tcMar>
                  <w:hideMark/>
                </w:tcPr>
                <w:p w:rsidR="00FE0ED6" w:rsidRDefault="00FE0ED6">
                  <w:pPr>
                    <w:rPr>
                      <w:sz w:val="24"/>
                      <w:szCs w:val="24"/>
                    </w:rPr>
                  </w:pPr>
                  <w:r>
                    <w:t> </w:t>
                  </w:r>
                </w:p>
              </w:tc>
            </w:tr>
            <w:tr w:rsidR="00FE0ED6">
              <w:tc>
                <w:tcPr>
                  <w:tcW w:w="0" w:type="auto"/>
                  <w:tcBorders>
                    <w:top w:val="nil"/>
                    <w:left w:val="single" w:sz="8" w:space="0" w:color="000000"/>
                    <w:bottom w:val="single" w:sz="8" w:space="0" w:color="000000"/>
                    <w:right w:val="single" w:sz="8" w:space="0" w:color="000000"/>
                  </w:tcBorders>
                  <w:tcMar>
                    <w:top w:w="113" w:type="dxa"/>
                    <w:left w:w="113" w:type="dxa"/>
                    <w:bottom w:w="113" w:type="dxa"/>
                    <w:right w:w="113" w:type="dxa"/>
                  </w:tcMar>
                  <w:hideMark/>
                </w:tcPr>
                <w:p w:rsidR="00FE0ED6" w:rsidRDefault="00FE0ED6">
                  <w:pPr>
                    <w:rPr>
                      <w:rFonts w:ascii="Tahoma" w:hAnsi="Tahoma" w:cs="Tahoma"/>
                      <w:color w:val="000000"/>
                      <w:sz w:val="19"/>
                      <w:szCs w:val="19"/>
                    </w:rPr>
                  </w:pPr>
                  <w:r>
                    <w:rPr>
                      <w:rFonts w:ascii="Tahoma" w:hAnsi="Tahoma" w:cs="Tahoma"/>
                      <w:color w:val="000000"/>
                      <w:sz w:val="19"/>
                      <w:szCs w:val="19"/>
                    </w:rPr>
                    <w:t>Radon</w:t>
                  </w:r>
                  <w:r>
                    <w:rPr>
                      <w:rStyle w:val="superscript"/>
                      <w:rFonts w:ascii="Tahoma" w:hAnsi="Tahoma" w:cs="Tahoma"/>
                      <w:color w:val="000000"/>
                      <w:sz w:val="14"/>
                      <w:szCs w:val="14"/>
                      <w:vertAlign w:val="superscript"/>
                    </w:rPr>
                    <w:t>2) 3)</w:t>
                  </w:r>
                </w:p>
              </w:tc>
              <w:tc>
                <w:tcPr>
                  <w:tcW w:w="0" w:type="auto"/>
                  <w:tcBorders>
                    <w:top w:val="nil"/>
                    <w:left w:val="nil"/>
                    <w:bottom w:val="single" w:sz="8" w:space="0" w:color="000000"/>
                    <w:right w:val="single" w:sz="8" w:space="0" w:color="000000"/>
                  </w:tcBorders>
                  <w:tcMar>
                    <w:top w:w="113" w:type="dxa"/>
                    <w:left w:w="113" w:type="dxa"/>
                    <w:bottom w:w="113" w:type="dxa"/>
                    <w:right w:w="113" w:type="dxa"/>
                  </w:tcMar>
                  <w:hideMark/>
                </w:tcPr>
                <w:p w:rsidR="00FE0ED6" w:rsidRDefault="00FE0ED6">
                  <w:pPr>
                    <w:rPr>
                      <w:rFonts w:ascii="Tahoma" w:hAnsi="Tahoma" w:cs="Tahoma"/>
                      <w:color w:val="000000"/>
                      <w:sz w:val="19"/>
                      <w:szCs w:val="19"/>
                    </w:rPr>
                  </w:pPr>
                  <w:r>
                    <w:rPr>
                      <w:rFonts w:ascii="Tahoma" w:hAnsi="Tahoma" w:cs="Tahoma"/>
                      <w:color w:val="000000"/>
                      <w:sz w:val="19"/>
                      <w:szCs w:val="19"/>
                    </w:rPr>
                    <w:t>Bq/L</w:t>
                  </w:r>
                </w:p>
              </w:tc>
              <w:tc>
                <w:tcPr>
                  <w:tcW w:w="0" w:type="auto"/>
                  <w:tcBorders>
                    <w:top w:val="nil"/>
                    <w:left w:val="nil"/>
                    <w:bottom w:val="single" w:sz="8" w:space="0" w:color="000000"/>
                    <w:right w:val="single" w:sz="8" w:space="0" w:color="000000"/>
                  </w:tcBorders>
                  <w:tcMar>
                    <w:top w:w="113" w:type="dxa"/>
                    <w:left w:w="113" w:type="dxa"/>
                    <w:bottom w:w="113" w:type="dxa"/>
                    <w:right w:w="113" w:type="dxa"/>
                  </w:tcMar>
                  <w:hideMark/>
                </w:tcPr>
                <w:p w:rsidR="00FE0ED6" w:rsidRDefault="00FE0ED6">
                  <w:pPr>
                    <w:rPr>
                      <w:rFonts w:ascii="Tahoma" w:hAnsi="Tahoma" w:cs="Tahoma"/>
                      <w:color w:val="000000"/>
                      <w:sz w:val="19"/>
                      <w:szCs w:val="19"/>
                    </w:rPr>
                  </w:pPr>
                  <w:r>
                    <w:rPr>
                      <w:rFonts w:ascii="Tahoma" w:hAnsi="Tahoma" w:cs="Tahoma"/>
                      <w:color w:val="000000"/>
                      <w:sz w:val="19"/>
                      <w:szCs w:val="19"/>
                    </w:rPr>
                    <w:t>100</w:t>
                  </w:r>
                </w:p>
              </w:tc>
              <w:tc>
                <w:tcPr>
                  <w:tcW w:w="0" w:type="auto"/>
                  <w:tcBorders>
                    <w:top w:val="nil"/>
                    <w:left w:val="nil"/>
                    <w:bottom w:val="single" w:sz="8" w:space="0" w:color="000000"/>
                    <w:right w:val="single" w:sz="8" w:space="0" w:color="000000"/>
                  </w:tcBorders>
                  <w:tcMar>
                    <w:top w:w="113" w:type="dxa"/>
                    <w:left w:w="113" w:type="dxa"/>
                    <w:bottom w:w="113" w:type="dxa"/>
                    <w:right w:w="113" w:type="dxa"/>
                  </w:tcMar>
                  <w:hideMark/>
                </w:tcPr>
                <w:p w:rsidR="00FE0ED6" w:rsidRDefault="00FE0ED6">
                  <w:pPr>
                    <w:rPr>
                      <w:rFonts w:ascii="Tahoma" w:hAnsi="Tahoma" w:cs="Tahoma"/>
                      <w:color w:val="000000"/>
                      <w:sz w:val="19"/>
                      <w:szCs w:val="19"/>
                    </w:rPr>
                  </w:pPr>
                  <w:r>
                    <w:rPr>
                      <w:rFonts w:ascii="Tahoma" w:hAnsi="Tahoma" w:cs="Tahoma"/>
                      <w:color w:val="000000"/>
                      <w:sz w:val="19"/>
                      <w:szCs w:val="19"/>
                    </w:rPr>
                    <w:t>I særlige tilfælde kan accepteres en højere værdi dog mindre end 1.000 Bq/L.</w:t>
                  </w:r>
                </w:p>
              </w:tc>
            </w:tr>
            <w:tr w:rsidR="00FE0ED6">
              <w:tc>
                <w:tcPr>
                  <w:tcW w:w="0" w:type="auto"/>
                  <w:tcBorders>
                    <w:top w:val="nil"/>
                    <w:left w:val="single" w:sz="8" w:space="0" w:color="000000"/>
                    <w:bottom w:val="single" w:sz="8" w:space="0" w:color="000000"/>
                    <w:right w:val="single" w:sz="8" w:space="0" w:color="000000"/>
                  </w:tcBorders>
                  <w:tcMar>
                    <w:top w:w="113" w:type="dxa"/>
                    <w:left w:w="113" w:type="dxa"/>
                    <w:bottom w:w="113" w:type="dxa"/>
                    <w:right w:w="113" w:type="dxa"/>
                  </w:tcMar>
                  <w:hideMark/>
                </w:tcPr>
                <w:p w:rsidR="00FE0ED6" w:rsidRDefault="00FE0ED6">
                  <w:pPr>
                    <w:rPr>
                      <w:rFonts w:ascii="Tahoma" w:hAnsi="Tahoma" w:cs="Tahoma"/>
                      <w:color w:val="000000"/>
                      <w:sz w:val="19"/>
                      <w:szCs w:val="19"/>
                    </w:rPr>
                  </w:pPr>
                  <w:r>
                    <w:rPr>
                      <w:rFonts w:ascii="Tahoma" w:hAnsi="Tahoma" w:cs="Tahoma"/>
                      <w:color w:val="000000"/>
                      <w:sz w:val="19"/>
                      <w:szCs w:val="19"/>
                    </w:rPr>
                    <w:t>Tritium</w:t>
                  </w:r>
                  <w:r>
                    <w:rPr>
                      <w:rStyle w:val="superscript"/>
                      <w:rFonts w:ascii="Tahoma" w:hAnsi="Tahoma" w:cs="Tahoma"/>
                      <w:color w:val="000000"/>
                      <w:sz w:val="14"/>
                      <w:szCs w:val="14"/>
                      <w:vertAlign w:val="superscript"/>
                    </w:rPr>
                    <w:t>2) 3)</w:t>
                  </w:r>
                </w:p>
              </w:tc>
              <w:tc>
                <w:tcPr>
                  <w:tcW w:w="0" w:type="auto"/>
                  <w:tcBorders>
                    <w:top w:val="nil"/>
                    <w:left w:val="nil"/>
                    <w:bottom w:val="single" w:sz="8" w:space="0" w:color="000000"/>
                    <w:right w:val="single" w:sz="8" w:space="0" w:color="000000"/>
                  </w:tcBorders>
                  <w:tcMar>
                    <w:top w:w="113" w:type="dxa"/>
                    <w:left w:w="113" w:type="dxa"/>
                    <w:bottom w:w="113" w:type="dxa"/>
                    <w:right w:w="113" w:type="dxa"/>
                  </w:tcMar>
                  <w:hideMark/>
                </w:tcPr>
                <w:p w:rsidR="00FE0ED6" w:rsidRDefault="00FE0ED6">
                  <w:pPr>
                    <w:rPr>
                      <w:rFonts w:ascii="Tahoma" w:hAnsi="Tahoma" w:cs="Tahoma"/>
                      <w:color w:val="000000"/>
                      <w:sz w:val="19"/>
                      <w:szCs w:val="19"/>
                    </w:rPr>
                  </w:pPr>
                  <w:r>
                    <w:rPr>
                      <w:rFonts w:ascii="Tahoma" w:hAnsi="Tahoma" w:cs="Tahoma"/>
                      <w:color w:val="000000"/>
                      <w:sz w:val="19"/>
                      <w:szCs w:val="19"/>
                    </w:rPr>
                    <w:t>Bq/L</w:t>
                  </w:r>
                </w:p>
              </w:tc>
              <w:tc>
                <w:tcPr>
                  <w:tcW w:w="0" w:type="auto"/>
                  <w:tcBorders>
                    <w:top w:val="nil"/>
                    <w:left w:val="nil"/>
                    <w:bottom w:val="single" w:sz="8" w:space="0" w:color="000000"/>
                    <w:right w:val="single" w:sz="8" w:space="0" w:color="000000"/>
                  </w:tcBorders>
                  <w:tcMar>
                    <w:top w:w="113" w:type="dxa"/>
                    <w:left w:w="113" w:type="dxa"/>
                    <w:bottom w:w="113" w:type="dxa"/>
                    <w:right w:w="113" w:type="dxa"/>
                  </w:tcMar>
                  <w:hideMark/>
                </w:tcPr>
                <w:p w:rsidR="00FE0ED6" w:rsidRDefault="00FE0ED6">
                  <w:pPr>
                    <w:rPr>
                      <w:rFonts w:ascii="Tahoma" w:hAnsi="Tahoma" w:cs="Tahoma"/>
                      <w:color w:val="000000"/>
                      <w:sz w:val="19"/>
                      <w:szCs w:val="19"/>
                    </w:rPr>
                  </w:pPr>
                  <w:r>
                    <w:rPr>
                      <w:rFonts w:ascii="Tahoma" w:hAnsi="Tahoma" w:cs="Tahoma"/>
                      <w:color w:val="000000"/>
                      <w:sz w:val="19"/>
                      <w:szCs w:val="19"/>
                    </w:rPr>
                    <w:t>100</w:t>
                  </w:r>
                </w:p>
              </w:tc>
              <w:tc>
                <w:tcPr>
                  <w:tcW w:w="0" w:type="auto"/>
                  <w:tcBorders>
                    <w:top w:val="nil"/>
                    <w:left w:val="nil"/>
                    <w:bottom w:val="single" w:sz="8" w:space="0" w:color="000000"/>
                    <w:right w:val="single" w:sz="8" w:space="0" w:color="000000"/>
                  </w:tcBorders>
                  <w:tcMar>
                    <w:top w:w="113" w:type="dxa"/>
                    <w:left w:w="113" w:type="dxa"/>
                    <w:bottom w:w="113" w:type="dxa"/>
                    <w:right w:w="113" w:type="dxa"/>
                  </w:tcMar>
                  <w:hideMark/>
                </w:tcPr>
                <w:p w:rsidR="00FE0ED6" w:rsidRDefault="00FE0ED6">
                  <w:pPr>
                    <w:rPr>
                      <w:sz w:val="24"/>
                      <w:szCs w:val="24"/>
                    </w:rPr>
                  </w:pPr>
                  <w:r>
                    <w:t> </w:t>
                  </w:r>
                </w:p>
              </w:tc>
            </w:tr>
            <w:tr w:rsidR="00FE0ED6">
              <w:tc>
                <w:tcPr>
                  <w:tcW w:w="0" w:type="auto"/>
                  <w:tcBorders>
                    <w:top w:val="nil"/>
                    <w:left w:val="single" w:sz="8" w:space="0" w:color="000000"/>
                    <w:bottom w:val="single" w:sz="8" w:space="0" w:color="000000"/>
                    <w:right w:val="single" w:sz="8" w:space="0" w:color="000000"/>
                  </w:tcBorders>
                  <w:tcMar>
                    <w:top w:w="113" w:type="dxa"/>
                    <w:left w:w="113" w:type="dxa"/>
                    <w:bottom w:w="113" w:type="dxa"/>
                    <w:right w:w="113" w:type="dxa"/>
                  </w:tcMar>
                  <w:hideMark/>
                </w:tcPr>
                <w:p w:rsidR="00FE0ED6" w:rsidRDefault="00FE0ED6">
                  <w:pPr>
                    <w:rPr>
                      <w:rFonts w:ascii="Tahoma" w:hAnsi="Tahoma" w:cs="Tahoma"/>
                      <w:color w:val="000000"/>
                      <w:sz w:val="19"/>
                      <w:szCs w:val="19"/>
                    </w:rPr>
                  </w:pPr>
                  <w:r>
                    <w:rPr>
                      <w:rFonts w:ascii="Tahoma" w:hAnsi="Tahoma" w:cs="Tahoma"/>
                      <w:color w:val="000000"/>
                      <w:sz w:val="19"/>
                      <w:szCs w:val="19"/>
                    </w:rPr>
                    <w:t>Total indikativ dosis</w:t>
                  </w:r>
                  <w:r>
                    <w:rPr>
                      <w:rStyle w:val="superscript"/>
                      <w:rFonts w:ascii="Tahoma" w:hAnsi="Tahoma" w:cs="Tahoma"/>
                      <w:color w:val="000000"/>
                      <w:sz w:val="14"/>
                      <w:szCs w:val="14"/>
                      <w:vertAlign w:val="superscript"/>
                    </w:rPr>
                    <w:t>2) 3) 4)</w:t>
                  </w:r>
                </w:p>
              </w:tc>
              <w:tc>
                <w:tcPr>
                  <w:tcW w:w="0" w:type="auto"/>
                  <w:tcBorders>
                    <w:top w:val="nil"/>
                    <w:left w:val="nil"/>
                    <w:bottom w:val="single" w:sz="8" w:space="0" w:color="000000"/>
                    <w:right w:val="single" w:sz="8" w:space="0" w:color="000000"/>
                  </w:tcBorders>
                  <w:tcMar>
                    <w:top w:w="113" w:type="dxa"/>
                    <w:left w:w="113" w:type="dxa"/>
                    <w:bottom w:w="113" w:type="dxa"/>
                    <w:right w:w="113" w:type="dxa"/>
                  </w:tcMar>
                  <w:hideMark/>
                </w:tcPr>
                <w:p w:rsidR="00FE0ED6" w:rsidRDefault="00FE0ED6">
                  <w:pPr>
                    <w:rPr>
                      <w:rFonts w:ascii="Tahoma" w:hAnsi="Tahoma" w:cs="Tahoma"/>
                      <w:color w:val="000000"/>
                      <w:sz w:val="19"/>
                      <w:szCs w:val="19"/>
                    </w:rPr>
                  </w:pPr>
                  <w:r>
                    <w:rPr>
                      <w:rFonts w:ascii="Tahoma" w:hAnsi="Tahoma" w:cs="Tahoma"/>
                      <w:color w:val="000000"/>
                      <w:sz w:val="19"/>
                      <w:szCs w:val="19"/>
                    </w:rPr>
                    <w:t>mSv/år</w:t>
                  </w:r>
                </w:p>
              </w:tc>
              <w:tc>
                <w:tcPr>
                  <w:tcW w:w="0" w:type="auto"/>
                  <w:tcBorders>
                    <w:top w:val="nil"/>
                    <w:left w:val="nil"/>
                    <w:bottom w:val="single" w:sz="8" w:space="0" w:color="000000"/>
                    <w:right w:val="single" w:sz="8" w:space="0" w:color="000000"/>
                  </w:tcBorders>
                  <w:tcMar>
                    <w:top w:w="113" w:type="dxa"/>
                    <w:left w:w="113" w:type="dxa"/>
                    <w:bottom w:w="113" w:type="dxa"/>
                    <w:right w:w="113" w:type="dxa"/>
                  </w:tcMar>
                  <w:hideMark/>
                </w:tcPr>
                <w:p w:rsidR="00FE0ED6" w:rsidRDefault="00FE0ED6">
                  <w:pPr>
                    <w:rPr>
                      <w:rFonts w:ascii="Tahoma" w:hAnsi="Tahoma" w:cs="Tahoma"/>
                      <w:color w:val="000000"/>
                      <w:sz w:val="19"/>
                      <w:szCs w:val="19"/>
                    </w:rPr>
                  </w:pPr>
                  <w:r>
                    <w:rPr>
                      <w:rFonts w:ascii="Tahoma" w:hAnsi="Tahoma" w:cs="Tahoma"/>
                      <w:color w:val="000000"/>
                      <w:sz w:val="19"/>
                      <w:szCs w:val="19"/>
                    </w:rPr>
                    <w:t>0,10</w:t>
                  </w:r>
                </w:p>
              </w:tc>
              <w:tc>
                <w:tcPr>
                  <w:tcW w:w="0" w:type="auto"/>
                  <w:tcBorders>
                    <w:top w:val="nil"/>
                    <w:left w:val="nil"/>
                    <w:bottom w:val="single" w:sz="8" w:space="0" w:color="000000"/>
                    <w:right w:val="single" w:sz="8" w:space="0" w:color="000000"/>
                  </w:tcBorders>
                  <w:tcMar>
                    <w:top w:w="113" w:type="dxa"/>
                    <w:left w:w="113" w:type="dxa"/>
                    <w:bottom w:w="113" w:type="dxa"/>
                    <w:right w:w="113" w:type="dxa"/>
                  </w:tcMar>
                  <w:hideMark/>
                </w:tcPr>
                <w:p w:rsidR="00FE0ED6" w:rsidRDefault="00FE0ED6">
                  <w:pPr>
                    <w:rPr>
                      <w:sz w:val="24"/>
                      <w:szCs w:val="24"/>
                    </w:rPr>
                  </w:pPr>
                  <w:r>
                    <w:t> </w:t>
                  </w:r>
                </w:p>
              </w:tc>
            </w:tr>
          </w:tbl>
          <w:p w:rsidR="00FE0ED6" w:rsidRDefault="00FE0ED6">
            <w:pPr>
              <w:rPr>
                <w:rFonts w:ascii="Times New Roman" w:eastAsia="Times New Roman" w:hAnsi="Times New Roman"/>
                <w:sz w:val="20"/>
                <w:szCs w:val="20"/>
                <w:lang w:eastAsia="da-DK"/>
              </w:rPr>
            </w:pPr>
          </w:p>
        </w:tc>
      </w:tr>
      <w:tr w:rsidR="00FE0ED6" w:rsidTr="00FE0ED6">
        <w:tc>
          <w:tcPr>
            <w:tcW w:w="0" w:type="auto"/>
            <w:hideMark/>
          </w:tcPr>
          <w:tbl>
            <w:tblPr>
              <w:tblW w:w="7560" w:type="dxa"/>
              <w:tblCellMar>
                <w:left w:w="0" w:type="dxa"/>
                <w:right w:w="0" w:type="dxa"/>
              </w:tblCellMar>
              <w:tblLook w:val="04A0" w:firstRow="1" w:lastRow="0" w:firstColumn="1" w:lastColumn="0" w:noHBand="0" w:noVBand="1"/>
            </w:tblPr>
            <w:tblGrid>
              <w:gridCol w:w="207"/>
              <w:gridCol w:w="7353"/>
            </w:tblGrid>
            <w:tr w:rsidR="00FE0ED6">
              <w:tc>
                <w:tcPr>
                  <w:tcW w:w="0" w:type="auto"/>
                  <w:tcMar>
                    <w:top w:w="15" w:type="dxa"/>
                    <w:left w:w="15" w:type="dxa"/>
                    <w:bottom w:w="15" w:type="dxa"/>
                    <w:right w:w="15" w:type="dxa"/>
                  </w:tcMar>
                  <w:hideMark/>
                </w:tcPr>
                <w:p w:rsidR="00FE0ED6" w:rsidRDefault="00FE0ED6">
                  <w:pPr>
                    <w:rPr>
                      <w:rFonts w:ascii="Tahoma" w:hAnsi="Tahoma" w:cs="Tahoma"/>
                      <w:color w:val="000000"/>
                      <w:sz w:val="19"/>
                      <w:szCs w:val="19"/>
                    </w:rPr>
                  </w:pPr>
                  <w:r>
                    <w:rPr>
                      <w:rFonts w:ascii="Tahoma" w:hAnsi="Tahoma" w:cs="Tahoma"/>
                      <w:color w:val="000000"/>
                      <w:sz w:val="19"/>
                      <w:szCs w:val="19"/>
                    </w:rPr>
                    <w:lastRenderedPageBreak/>
                    <w:t>1)</w:t>
                  </w:r>
                </w:p>
              </w:tc>
              <w:tc>
                <w:tcPr>
                  <w:tcW w:w="0" w:type="auto"/>
                  <w:tcMar>
                    <w:top w:w="15" w:type="dxa"/>
                    <w:left w:w="15" w:type="dxa"/>
                    <w:bottom w:w="15" w:type="dxa"/>
                    <w:right w:w="15" w:type="dxa"/>
                  </w:tcMar>
                  <w:hideMark/>
                </w:tcPr>
                <w:p w:rsidR="00FE0ED6" w:rsidRDefault="00FE0ED6">
                  <w:pPr>
                    <w:rPr>
                      <w:rFonts w:ascii="Tahoma" w:hAnsi="Tahoma" w:cs="Tahoma"/>
                      <w:color w:val="000000"/>
                      <w:sz w:val="19"/>
                      <w:szCs w:val="19"/>
                    </w:rPr>
                  </w:pPr>
                  <w:r>
                    <w:rPr>
                      <w:rFonts w:ascii="Tahoma" w:hAnsi="Tahoma" w:cs="Tahoma"/>
                      <w:color w:val="000000"/>
                      <w:sz w:val="19"/>
                      <w:szCs w:val="19"/>
                    </w:rPr>
                    <w:t>Stoffet er til stede som nedbrydningsprodukt i chloropløsninger, og indholdet vil kunne øges yderligere ved henstand af opløsningen.</w:t>
                  </w:r>
                </w:p>
              </w:tc>
            </w:tr>
            <w:tr w:rsidR="00FE0ED6">
              <w:tc>
                <w:tcPr>
                  <w:tcW w:w="0" w:type="auto"/>
                  <w:tcMar>
                    <w:top w:w="15" w:type="dxa"/>
                    <w:left w:w="15" w:type="dxa"/>
                    <w:bottom w:w="15" w:type="dxa"/>
                    <w:right w:w="15" w:type="dxa"/>
                  </w:tcMar>
                  <w:hideMark/>
                </w:tcPr>
                <w:p w:rsidR="00FE0ED6" w:rsidRDefault="00FE0ED6">
                  <w:pPr>
                    <w:rPr>
                      <w:rFonts w:ascii="Tahoma" w:hAnsi="Tahoma" w:cs="Tahoma"/>
                      <w:color w:val="000000"/>
                      <w:sz w:val="19"/>
                      <w:szCs w:val="19"/>
                    </w:rPr>
                  </w:pPr>
                  <w:r>
                    <w:rPr>
                      <w:rFonts w:ascii="Tahoma" w:hAnsi="Tahoma" w:cs="Tahoma"/>
                      <w:color w:val="000000"/>
                      <w:sz w:val="19"/>
                      <w:szCs w:val="19"/>
                    </w:rPr>
                    <w:t>2)</w:t>
                  </w:r>
                </w:p>
              </w:tc>
              <w:tc>
                <w:tcPr>
                  <w:tcW w:w="0" w:type="auto"/>
                  <w:tcMar>
                    <w:top w:w="15" w:type="dxa"/>
                    <w:left w:w="15" w:type="dxa"/>
                    <w:bottom w:w="15" w:type="dxa"/>
                    <w:right w:w="15" w:type="dxa"/>
                  </w:tcMar>
                  <w:hideMark/>
                </w:tcPr>
                <w:p w:rsidR="00FE0ED6" w:rsidRDefault="00FE0ED6">
                  <w:pPr>
                    <w:rPr>
                      <w:rFonts w:ascii="Tahoma" w:hAnsi="Tahoma" w:cs="Tahoma"/>
                      <w:color w:val="000000"/>
                      <w:sz w:val="19"/>
                      <w:szCs w:val="19"/>
                    </w:rPr>
                  </w:pPr>
                  <w:r>
                    <w:rPr>
                      <w:rFonts w:ascii="Tahoma" w:hAnsi="Tahoma" w:cs="Tahoma"/>
                      <w:color w:val="000000"/>
                      <w:sz w:val="19"/>
                      <w:szCs w:val="19"/>
                    </w:rPr>
                    <w:t>Målingen foretages på udvalgte stationer på nationalt plan.</w:t>
                  </w:r>
                </w:p>
              </w:tc>
            </w:tr>
            <w:tr w:rsidR="00FE0ED6">
              <w:tc>
                <w:tcPr>
                  <w:tcW w:w="0" w:type="auto"/>
                  <w:tcMar>
                    <w:top w:w="15" w:type="dxa"/>
                    <w:left w:w="15" w:type="dxa"/>
                    <w:bottom w:w="15" w:type="dxa"/>
                    <w:right w:w="15" w:type="dxa"/>
                  </w:tcMar>
                  <w:hideMark/>
                </w:tcPr>
                <w:p w:rsidR="00FE0ED6" w:rsidRDefault="00FE0ED6">
                  <w:pPr>
                    <w:rPr>
                      <w:rFonts w:ascii="Tahoma" w:hAnsi="Tahoma" w:cs="Tahoma"/>
                      <w:color w:val="000000"/>
                      <w:sz w:val="19"/>
                      <w:szCs w:val="19"/>
                    </w:rPr>
                  </w:pPr>
                  <w:r>
                    <w:rPr>
                      <w:rFonts w:ascii="Tahoma" w:hAnsi="Tahoma" w:cs="Tahoma"/>
                      <w:color w:val="000000"/>
                      <w:sz w:val="19"/>
                      <w:szCs w:val="19"/>
                    </w:rPr>
                    <w:t>3)</w:t>
                  </w:r>
                </w:p>
              </w:tc>
              <w:tc>
                <w:tcPr>
                  <w:tcW w:w="0" w:type="auto"/>
                  <w:tcMar>
                    <w:top w:w="15" w:type="dxa"/>
                    <w:left w:w="15" w:type="dxa"/>
                    <w:bottom w:w="15" w:type="dxa"/>
                    <w:right w:w="15" w:type="dxa"/>
                  </w:tcMar>
                  <w:hideMark/>
                </w:tcPr>
                <w:p w:rsidR="00FE0ED6" w:rsidRDefault="00FE0ED6">
                  <w:pPr>
                    <w:rPr>
                      <w:rFonts w:ascii="Tahoma" w:hAnsi="Tahoma" w:cs="Tahoma"/>
                      <w:color w:val="000000"/>
                      <w:sz w:val="19"/>
                      <w:szCs w:val="19"/>
                    </w:rPr>
                  </w:pPr>
                  <w:r>
                    <w:rPr>
                      <w:rFonts w:ascii="Tahoma" w:hAnsi="Tahoma" w:cs="Tahoma"/>
                      <w:color w:val="000000"/>
                      <w:sz w:val="19"/>
                      <w:szCs w:val="19"/>
                    </w:rPr>
                    <w:t>Der skal kun foretages måling, hvis der er risiko for radioaktivitet.</w:t>
                  </w:r>
                </w:p>
              </w:tc>
            </w:tr>
            <w:tr w:rsidR="00FE0ED6">
              <w:tc>
                <w:tcPr>
                  <w:tcW w:w="0" w:type="auto"/>
                  <w:tcMar>
                    <w:top w:w="15" w:type="dxa"/>
                    <w:left w:w="15" w:type="dxa"/>
                    <w:bottom w:w="15" w:type="dxa"/>
                    <w:right w:w="15" w:type="dxa"/>
                  </w:tcMar>
                  <w:hideMark/>
                </w:tcPr>
                <w:p w:rsidR="00FE0ED6" w:rsidRDefault="00FE0ED6">
                  <w:pPr>
                    <w:rPr>
                      <w:rFonts w:ascii="Tahoma" w:hAnsi="Tahoma" w:cs="Tahoma"/>
                      <w:color w:val="000000"/>
                      <w:sz w:val="19"/>
                      <w:szCs w:val="19"/>
                    </w:rPr>
                  </w:pPr>
                  <w:r>
                    <w:rPr>
                      <w:rFonts w:ascii="Tahoma" w:hAnsi="Tahoma" w:cs="Tahoma"/>
                      <w:color w:val="000000"/>
                      <w:sz w:val="19"/>
                      <w:szCs w:val="19"/>
                    </w:rPr>
                    <w:t>4)</w:t>
                  </w:r>
                </w:p>
              </w:tc>
              <w:tc>
                <w:tcPr>
                  <w:tcW w:w="0" w:type="auto"/>
                  <w:tcMar>
                    <w:top w:w="15" w:type="dxa"/>
                    <w:left w:w="15" w:type="dxa"/>
                    <w:bottom w:w="15" w:type="dxa"/>
                    <w:right w:w="15" w:type="dxa"/>
                  </w:tcMar>
                  <w:hideMark/>
                </w:tcPr>
                <w:p w:rsidR="00FE0ED6" w:rsidRDefault="00FE0ED6">
                  <w:pPr>
                    <w:rPr>
                      <w:rFonts w:ascii="Tahoma" w:hAnsi="Tahoma" w:cs="Tahoma"/>
                      <w:color w:val="000000"/>
                      <w:sz w:val="19"/>
                      <w:szCs w:val="19"/>
                    </w:rPr>
                  </w:pPr>
                  <w:r>
                    <w:rPr>
                      <w:rFonts w:ascii="Tahoma" w:hAnsi="Tahoma" w:cs="Tahoma"/>
                      <w:color w:val="000000"/>
                      <w:sz w:val="19"/>
                      <w:szCs w:val="19"/>
                    </w:rPr>
                    <w:t>Ved indikativ dosis forstås: den akkumulerede effektive dosis for et års indtagelse, der er resultatet af alle de radionuklider, hvis tilstedeværelse er påvist i en drikkevandforsyning, af naturlig og kunstig oprindelse, bortset fra tritium, 40K, radon og kortlivede henfaldsprodukter fra radon.</w:t>
                  </w:r>
                </w:p>
              </w:tc>
            </w:tr>
          </w:tbl>
          <w:p w:rsidR="00FE0ED6" w:rsidRDefault="00FE0ED6">
            <w:pPr>
              <w:rPr>
                <w:rFonts w:ascii="Times New Roman" w:eastAsia="Times New Roman" w:hAnsi="Times New Roman"/>
                <w:sz w:val="20"/>
                <w:szCs w:val="20"/>
                <w:lang w:eastAsia="da-DK"/>
              </w:rPr>
            </w:pPr>
          </w:p>
        </w:tc>
      </w:tr>
    </w:tbl>
    <w:p w:rsidR="00FE0ED6" w:rsidRDefault="00D45BB4" w:rsidP="00FE0ED6">
      <w:pPr>
        <w:spacing w:line="480" w:lineRule="auto"/>
        <w:jc w:val="center"/>
        <w:rPr>
          <w:rFonts w:ascii="Tahoma" w:eastAsia="Times New Roman" w:hAnsi="Tahoma" w:cs="Tahoma"/>
          <w:color w:val="000000"/>
          <w:sz w:val="19"/>
          <w:szCs w:val="19"/>
        </w:rPr>
      </w:pPr>
      <w:r>
        <w:rPr>
          <w:rFonts w:ascii="Tahoma" w:eastAsia="Times New Roman" w:hAnsi="Tahoma" w:cs="Tahoma"/>
          <w:color w:val="000000"/>
          <w:sz w:val="19"/>
          <w:szCs w:val="19"/>
        </w:rPr>
        <w:pict>
          <v:rect id="_x0000_i1027" style="width:375pt;height:.6pt" o:hrpct="0" o:hralign="center" o:hrstd="t" o:hrnoshade="t" o:hr="t" fillcolor="#dedede" stroked="f"/>
        </w:pict>
      </w:r>
    </w:p>
    <w:p w:rsidR="00FE0ED6" w:rsidRDefault="00FE0ED6" w:rsidP="00FE0ED6">
      <w:pPr>
        <w:pStyle w:val="bilag"/>
        <w:spacing w:before="400" w:beforeAutospacing="0" w:after="120" w:afterAutospacing="0" w:line="480" w:lineRule="auto"/>
        <w:jc w:val="right"/>
        <w:rPr>
          <w:rFonts w:ascii="Tahoma" w:hAnsi="Tahoma" w:cs="Tahoma"/>
          <w:b/>
          <w:bCs/>
          <w:color w:val="000000"/>
          <w:sz w:val="28"/>
          <w:szCs w:val="28"/>
        </w:rPr>
      </w:pPr>
      <w:r>
        <w:rPr>
          <w:rFonts w:ascii="Tahoma" w:hAnsi="Tahoma" w:cs="Tahoma"/>
          <w:b/>
          <w:bCs/>
          <w:color w:val="000000"/>
          <w:sz w:val="28"/>
          <w:szCs w:val="28"/>
        </w:rPr>
        <w:t>Bilag 1 c</w:t>
      </w:r>
    </w:p>
    <w:p w:rsidR="00FE0ED6" w:rsidRDefault="00FE0ED6" w:rsidP="00FE0ED6">
      <w:pPr>
        <w:pStyle w:val="bilagtekst"/>
        <w:spacing w:before="0" w:beforeAutospacing="0" w:after="120" w:afterAutospacing="0" w:line="480" w:lineRule="auto"/>
        <w:jc w:val="center"/>
        <w:rPr>
          <w:rFonts w:ascii="Tahoma" w:hAnsi="Tahoma" w:cs="Tahoma"/>
          <w:b/>
          <w:bCs/>
          <w:color w:val="000000"/>
        </w:rPr>
      </w:pPr>
      <w:r>
        <w:rPr>
          <w:rFonts w:ascii="Tahoma" w:hAnsi="Tahoma" w:cs="Tahoma"/>
          <w:b/>
          <w:bCs/>
          <w:color w:val="000000"/>
        </w:rPr>
        <w:t>Kvalitetskrav til organiske mikroforureninger</w:t>
      </w:r>
    </w:p>
    <w:p w:rsidR="00FE0ED6" w:rsidRDefault="00FE0ED6" w:rsidP="00FE0ED6">
      <w:pPr>
        <w:pStyle w:val="NormalWeb"/>
        <w:spacing w:line="480" w:lineRule="auto"/>
        <w:rPr>
          <w:rFonts w:ascii="Tahoma" w:hAnsi="Tahoma" w:cs="Tahoma"/>
          <w:color w:val="000000"/>
          <w:sz w:val="19"/>
          <w:szCs w:val="19"/>
        </w:rPr>
      </w:pPr>
      <w:r>
        <w:rPr>
          <w:rFonts w:ascii="Tahoma" w:hAnsi="Tahoma" w:cs="Tahoma"/>
          <w:color w:val="000000"/>
          <w:sz w:val="19"/>
          <w:szCs w:val="19"/>
        </w:rPr>
        <w:t>Hvor intet andet er anført, er der i tabellen tale om højst tilladelige værdier. Ved vurdering af om kvalitetskrav er opfyldt, må måleusikkerheden ikke anvendes som ekstra tolerance.</w:t>
      </w:r>
    </w:p>
    <w:tbl>
      <w:tblPr>
        <w:tblW w:w="0" w:type="auto"/>
        <w:tblCellMar>
          <w:left w:w="0" w:type="dxa"/>
          <w:right w:w="0" w:type="dxa"/>
        </w:tblCellMar>
        <w:tblLook w:val="04A0" w:firstRow="1" w:lastRow="0" w:firstColumn="1" w:lastColumn="0" w:noHBand="0" w:noVBand="1"/>
      </w:tblPr>
      <w:tblGrid>
        <w:gridCol w:w="7112"/>
      </w:tblGrid>
      <w:tr w:rsidR="00FE0ED6" w:rsidTr="00FE0ED6">
        <w:tc>
          <w:tcPr>
            <w:tcW w:w="0" w:type="auto"/>
            <w:hideMark/>
          </w:tcPr>
          <w:tbl>
            <w:tblPr>
              <w:tblW w:w="7092" w:type="dxa"/>
              <w:tblCellMar>
                <w:left w:w="0" w:type="dxa"/>
                <w:right w:w="0" w:type="dxa"/>
              </w:tblCellMar>
              <w:tblLook w:val="04A0" w:firstRow="1" w:lastRow="0" w:firstColumn="1" w:lastColumn="0" w:noHBand="0" w:noVBand="1"/>
            </w:tblPr>
            <w:tblGrid>
              <w:gridCol w:w="2372"/>
              <w:gridCol w:w="819"/>
              <w:gridCol w:w="1582"/>
              <w:gridCol w:w="2319"/>
            </w:tblGrid>
            <w:tr w:rsidR="00FE0ED6">
              <w:tc>
                <w:tcPr>
                  <w:tcW w:w="0" w:type="auto"/>
                  <w:tcBorders>
                    <w:top w:val="single" w:sz="8" w:space="0" w:color="000000"/>
                    <w:left w:val="single" w:sz="8" w:space="0" w:color="000000"/>
                    <w:bottom w:val="single" w:sz="8" w:space="0" w:color="000000"/>
                    <w:right w:val="single" w:sz="8" w:space="0" w:color="000000"/>
                  </w:tcBorders>
                  <w:tcMar>
                    <w:top w:w="113" w:type="dxa"/>
                    <w:left w:w="113" w:type="dxa"/>
                    <w:bottom w:w="113" w:type="dxa"/>
                    <w:right w:w="113" w:type="dxa"/>
                  </w:tcMar>
                  <w:hideMark/>
                </w:tcPr>
                <w:p w:rsidR="00FE0ED6" w:rsidRDefault="00FE0ED6">
                  <w:pPr>
                    <w:rPr>
                      <w:rFonts w:ascii="Tahoma" w:hAnsi="Tahoma" w:cs="Tahoma"/>
                      <w:color w:val="000000"/>
                      <w:sz w:val="19"/>
                      <w:szCs w:val="19"/>
                    </w:rPr>
                  </w:pPr>
                  <w:r>
                    <w:rPr>
                      <w:rStyle w:val="bold"/>
                      <w:rFonts w:ascii="Tahoma" w:hAnsi="Tahoma" w:cs="Tahoma"/>
                      <w:b/>
                      <w:bCs/>
                      <w:color w:val="000000"/>
                      <w:sz w:val="19"/>
                      <w:szCs w:val="19"/>
                    </w:rPr>
                    <w:t>Parameter</w:t>
                  </w:r>
                </w:p>
              </w:tc>
              <w:tc>
                <w:tcPr>
                  <w:tcW w:w="0" w:type="auto"/>
                  <w:tcBorders>
                    <w:top w:val="single" w:sz="8" w:space="0" w:color="000000"/>
                    <w:left w:val="nil"/>
                    <w:bottom w:val="single" w:sz="8" w:space="0" w:color="000000"/>
                    <w:right w:val="single" w:sz="8" w:space="0" w:color="000000"/>
                  </w:tcBorders>
                  <w:tcMar>
                    <w:top w:w="113" w:type="dxa"/>
                    <w:left w:w="113" w:type="dxa"/>
                    <w:bottom w:w="113" w:type="dxa"/>
                    <w:right w:w="113" w:type="dxa"/>
                  </w:tcMar>
                  <w:hideMark/>
                </w:tcPr>
                <w:p w:rsidR="00FE0ED6" w:rsidRDefault="00FE0ED6">
                  <w:pPr>
                    <w:rPr>
                      <w:rFonts w:ascii="Tahoma" w:hAnsi="Tahoma" w:cs="Tahoma"/>
                      <w:color w:val="000000"/>
                      <w:sz w:val="19"/>
                      <w:szCs w:val="19"/>
                    </w:rPr>
                  </w:pPr>
                  <w:r>
                    <w:rPr>
                      <w:rStyle w:val="bold"/>
                      <w:rFonts w:ascii="Tahoma" w:hAnsi="Tahoma" w:cs="Tahoma"/>
                      <w:b/>
                      <w:bCs/>
                      <w:color w:val="000000"/>
                      <w:sz w:val="19"/>
                      <w:szCs w:val="19"/>
                    </w:rPr>
                    <w:t>Enhed</w:t>
                  </w:r>
                </w:p>
              </w:tc>
              <w:tc>
                <w:tcPr>
                  <w:tcW w:w="0" w:type="auto"/>
                  <w:tcBorders>
                    <w:top w:val="single" w:sz="8" w:space="0" w:color="000000"/>
                    <w:left w:val="nil"/>
                    <w:bottom w:val="single" w:sz="8" w:space="0" w:color="000000"/>
                    <w:right w:val="single" w:sz="8" w:space="0" w:color="000000"/>
                  </w:tcBorders>
                  <w:tcMar>
                    <w:top w:w="113" w:type="dxa"/>
                    <w:left w:w="113" w:type="dxa"/>
                    <w:bottom w:w="113" w:type="dxa"/>
                    <w:right w:w="113" w:type="dxa"/>
                  </w:tcMar>
                  <w:hideMark/>
                </w:tcPr>
                <w:p w:rsidR="00FE0ED6" w:rsidRDefault="00FE0ED6">
                  <w:pPr>
                    <w:rPr>
                      <w:rFonts w:ascii="Tahoma" w:hAnsi="Tahoma" w:cs="Tahoma"/>
                      <w:color w:val="000000"/>
                      <w:sz w:val="19"/>
                      <w:szCs w:val="19"/>
                    </w:rPr>
                  </w:pPr>
                  <w:r>
                    <w:rPr>
                      <w:rStyle w:val="bold"/>
                      <w:rFonts w:ascii="Tahoma" w:hAnsi="Tahoma" w:cs="Tahoma"/>
                      <w:b/>
                      <w:bCs/>
                      <w:color w:val="000000"/>
                      <w:sz w:val="19"/>
                      <w:szCs w:val="19"/>
                    </w:rPr>
                    <w:t xml:space="preserve">Kvalitetskrav ved </w:t>
                  </w:r>
                  <w:r>
                    <w:rPr>
                      <w:rStyle w:val="bold"/>
                      <w:rFonts w:ascii="Tahoma" w:hAnsi="Tahoma" w:cs="Tahoma"/>
                      <w:b/>
                      <w:bCs/>
                      <w:color w:val="000000"/>
                      <w:sz w:val="19"/>
                      <w:szCs w:val="19"/>
                    </w:rPr>
                    <w:lastRenderedPageBreak/>
                    <w:t>forbrugers taphane</w:t>
                  </w:r>
                </w:p>
              </w:tc>
              <w:tc>
                <w:tcPr>
                  <w:tcW w:w="0" w:type="auto"/>
                  <w:tcBorders>
                    <w:top w:val="single" w:sz="8" w:space="0" w:color="000000"/>
                    <w:left w:val="nil"/>
                    <w:bottom w:val="single" w:sz="8" w:space="0" w:color="000000"/>
                    <w:right w:val="single" w:sz="8" w:space="0" w:color="000000"/>
                  </w:tcBorders>
                  <w:tcMar>
                    <w:top w:w="113" w:type="dxa"/>
                    <w:left w:w="113" w:type="dxa"/>
                    <w:bottom w:w="113" w:type="dxa"/>
                    <w:right w:w="113" w:type="dxa"/>
                  </w:tcMar>
                  <w:hideMark/>
                </w:tcPr>
                <w:p w:rsidR="00FE0ED6" w:rsidRDefault="00FE0ED6">
                  <w:pPr>
                    <w:rPr>
                      <w:rFonts w:ascii="Tahoma" w:hAnsi="Tahoma" w:cs="Tahoma"/>
                      <w:color w:val="000000"/>
                      <w:sz w:val="19"/>
                      <w:szCs w:val="19"/>
                    </w:rPr>
                  </w:pPr>
                  <w:r>
                    <w:rPr>
                      <w:rStyle w:val="bold"/>
                      <w:rFonts w:ascii="Tahoma" w:hAnsi="Tahoma" w:cs="Tahoma"/>
                      <w:b/>
                      <w:bCs/>
                      <w:color w:val="000000"/>
                      <w:sz w:val="19"/>
                      <w:szCs w:val="19"/>
                    </w:rPr>
                    <w:lastRenderedPageBreak/>
                    <w:t>Bemærkninger</w:t>
                  </w:r>
                </w:p>
              </w:tc>
            </w:tr>
            <w:tr w:rsidR="00FE0ED6">
              <w:tc>
                <w:tcPr>
                  <w:tcW w:w="0" w:type="auto"/>
                  <w:tcBorders>
                    <w:top w:val="nil"/>
                    <w:left w:val="single" w:sz="8" w:space="0" w:color="000000"/>
                    <w:bottom w:val="single" w:sz="8" w:space="0" w:color="000000"/>
                    <w:right w:val="single" w:sz="8" w:space="0" w:color="000000"/>
                  </w:tcBorders>
                  <w:tcMar>
                    <w:top w:w="113" w:type="dxa"/>
                    <w:left w:w="113" w:type="dxa"/>
                    <w:bottom w:w="113" w:type="dxa"/>
                    <w:right w:w="113" w:type="dxa"/>
                  </w:tcMar>
                  <w:hideMark/>
                </w:tcPr>
                <w:p w:rsidR="00FE0ED6" w:rsidRDefault="00FE0ED6">
                  <w:pPr>
                    <w:rPr>
                      <w:rFonts w:ascii="Tahoma" w:hAnsi="Tahoma" w:cs="Tahoma"/>
                      <w:color w:val="000000"/>
                      <w:sz w:val="19"/>
                      <w:szCs w:val="19"/>
                    </w:rPr>
                  </w:pPr>
                  <w:r>
                    <w:rPr>
                      <w:rStyle w:val="bold"/>
                      <w:rFonts w:ascii="Tahoma" w:hAnsi="Tahoma" w:cs="Tahoma"/>
                      <w:b/>
                      <w:bCs/>
                      <w:color w:val="000000"/>
                      <w:sz w:val="19"/>
                      <w:szCs w:val="19"/>
                    </w:rPr>
                    <w:lastRenderedPageBreak/>
                    <w:t>Chlorphenoler</w:t>
                  </w:r>
                </w:p>
              </w:tc>
              <w:tc>
                <w:tcPr>
                  <w:tcW w:w="0" w:type="auto"/>
                  <w:tcBorders>
                    <w:top w:val="nil"/>
                    <w:left w:val="nil"/>
                    <w:bottom w:val="single" w:sz="8" w:space="0" w:color="000000"/>
                    <w:right w:val="single" w:sz="8" w:space="0" w:color="000000"/>
                  </w:tcBorders>
                  <w:tcMar>
                    <w:top w:w="113" w:type="dxa"/>
                    <w:left w:w="113" w:type="dxa"/>
                    <w:bottom w:w="113" w:type="dxa"/>
                    <w:right w:w="113" w:type="dxa"/>
                  </w:tcMar>
                  <w:hideMark/>
                </w:tcPr>
                <w:p w:rsidR="00FE0ED6" w:rsidRDefault="00FE0ED6">
                  <w:pPr>
                    <w:rPr>
                      <w:sz w:val="24"/>
                      <w:szCs w:val="24"/>
                    </w:rPr>
                  </w:pPr>
                  <w:r>
                    <w:t> </w:t>
                  </w:r>
                </w:p>
              </w:tc>
              <w:tc>
                <w:tcPr>
                  <w:tcW w:w="0" w:type="auto"/>
                  <w:tcBorders>
                    <w:top w:val="nil"/>
                    <w:left w:val="nil"/>
                    <w:bottom w:val="single" w:sz="8" w:space="0" w:color="000000"/>
                    <w:right w:val="single" w:sz="8" w:space="0" w:color="000000"/>
                  </w:tcBorders>
                  <w:tcMar>
                    <w:top w:w="113" w:type="dxa"/>
                    <w:left w:w="113" w:type="dxa"/>
                    <w:bottom w:w="113" w:type="dxa"/>
                    <w:right w:w="113" w:type="dxa"/>
                  </w:tcMar>
                  <w:hideMark/>
                </w:tcPr>
                <w:p w:rsidR="00FE0ED6" w:rsidRDefault="00FE0ED6">
                  <w:pPr>
                    <w:rPr>
                      <w:sz w:val="24"/>
                      <w:szCs w:val="24"/>
                    </w:rPr>
                  </w:pPr>
                  <w:r>
                    <w:t> </w:t>
                  </w:r>
                </w:p>
              </w:tc>
              <w:tc>
                <w:tcPr>
                  <w:tcW w:w="0" w:type="auto"/>
                  <w:tcBorders>
                    <w:top w:val="nil"/>
                    <w:left w:val="nil"/>
                    <w:bottom w:val="single" w:sz="8" w:space="0" w:color="000000"/>
                    <w:right w:val="single" w:sz="8" w:space="0" w:color="000000"/>
                  </w:tcBorders>
                  <w:tcMar>
                    <w:top w:w="113" w:type="dxa"/>
                    <w:left w:w="113" w:type="dxa"/>
                    <w:bottom w:w="113" w:type="dxa"/>
                    <w:right w:w="113" w:type="dxa"/>
                  </w:tcMar>
                  <w:hideMark/>
                </w:tcPr>
                <w:p w:rsidR="00FE0ED6" w:rsidRDefault="00FE0ED6">
                  <w:pPr>
                    <w:rPr>
                      <w:sz w:val="24"/>
                      <w:szCs w:val="24"/>
                    </w:rPr>
                  </w:pPr>
                  <w:r>
                    <w:t> </w:t>
                  </w:r>
                </w:p>
              </w:tc>
            </w:tr>
            <w:tr w:rsidR="00FE0ED6">
              <w:trPr>
                <w:trHeight w:val="180"/>
              </w:trPr>
              <w:tc>
                <w:tcPr>
                  <w:tcW w:w="0" w:type="auto"/>
                  <w:tcBorders>
                    <w:top w:val="nil"/>
                    <w:left w:val="single" w:sz="8" w:space="0" w:color="000000"/>
                    <w:bottom w:val="single" w:sz="8" w:space="0" w:color="000000"/>
                    <w:right w:val="single" w:sz="8" w:space="0" w:color="000000"/>
                  </w:tcBorders>
                  <w:tcMar>
                    <w:top w:w="113" w:type="dxa"/>
                    <w:left w:w="113" w:type="dxa"/>
                    <w:bottom w:w="113" w:type="dxa"/>
                    <w:right w:w="113" w:type="dxa"/>
                  </w:tcMar>
                  <w:hideMark/>
                </w:tcPr>
                <w:p w:rsidR="00FE0ED6" w:rsidRDefault="00FE0ED6">
                  <w:pPr>
                    <w:rPr>
                      <w:rFonts w:ascii="Tahoma" w:hAnsi="Tahoma" w:cs="Tahoma"/>
                      <w:color w:val="000000"/>
                      <w:sz w:val="19"/>
                      <w:szCs w:val="19"/>
                    </w:rPr>
                  </w:pPr>
                  <w:r>
                    <w:rPr>
                      <w:rFonts w:ascii="Tahoma" w:hAnsi="Tahoma" w:cs="Tahoma"/>
                      <w:color w:val="000000"/>
                      <w:sz w:val="19"/>
                      <w:szCs w:val="19"/>
                    </w:rPr>
                    <w:t>Pentachlorphenol</w:t>
                  </w:r>
                </w:p>
              </w:tc>
              <w:tc>
                <w:tcPr>
                  <w:tcW w:w="0" w:type="auto"/>
                  <w:tcBorders>
                    <w:top w:val="nil"/>
                    <w:left w:val="nil"/>
                    <w:bottom w:val="single" w:sz="8" w:space="0" w:color="000000"/>
                    <w:right w:val="single" w:sz="8" w:space="0" w:color="000000"/>
                  </w:tcBorders>
                  <w:tcMar>
                    <w:top w:w="113" w:type="dxa"/>
                    <w:left w:w="113" w:type="dxa"/>
                    <w:bottom w:w="113" w:type="dxa"/>
                    <w:right w:w="113" w:type="dxa"/>
                  </w:tcMar>
                  <w:hideMark/>
                </w:tcPr>
                <w:p w:rsidR="00FE0ED6" w:rsidRDefault="00FE0ED6">
                  <w:pPr>
                    <w:rPr>
                      <w:rFonts w:ascii="Tahoma" w:hAnsi="Tahoma" w:cs="Tahoma"/>
                      <w:color w:val="000000"/>
                      <w:sz w:val="19"/>
                      <w:szCs w:val="19"/>
                    </w:rPr>
                  </w:pPr>
                  <w:r>
                    <w:rPr>
                      <w:rFonts w:ascii="Tahoma" w:hAnsi="Tahoma" w:cs="Tahoma"/>
                      <w:color w:val="000000"/>
                      <w:sz w:val="19"/>
                      <w:szCs w:val="19"/>
                    </w:rPr>
                    <w:t>µg/L</w:t>
                  </w:r>
                </w:p>
              </w:tc>
              <w:tc>
                <w:tcPr>
                  <w:tcW w:w="0" w:type="auto"/>
                  <w:tcBorders>
                    <w:top w:val="nil"/>
                    <w:left w:val="nil"/>
                    <w:bottom w:val="single" w:sz="8" w:space="0" w:color="000000"/>
                    <w:right w:val="single" w:sz="8" w:space="0" w:color="000000"/>
                  </w:tcBorders>
                  <w:tcMar>
                    <w:top w:w="113" w:type="dxa"/>
                    <w:left w:w="113" w:type="dxa"/>
                    <w:bottom w:w="113" w:type="dxa"/>
                    <w:right w:w="113" w:type="dxa"/>
                  </w:tcMar>
                  <w:hideMark/>
                </w:tcPr>
                <w:p w:rsidR="00FE0ED6" w:rsidRDefault="00FE0ED6">
                  <w:pPr>
                    <w:rPr>
                      <w:rFonts w:ascii="Tahoma" w:hAnsi="Tahoma" w:cs="Tahoma"/>
                      <w:color w:val="000000"/>
                      <w:sz w:val="19"/>
                      <w:szCs w:val="19"/>
                    </w:rPr>
                  </w:pPr>
                  <w:r>
                    <w:rPr>
                      <w:rFonts w:ascii="Tahoma" w:hAnsi="Tahoma" w:cs="Tahoma"/>
                      <w:color w:val="000000"/>
                      <w:sz w:val="19"/>
                      <w:szCs w:val="19"/>
                    </w:rPr>
                    <w:t>0,01</w:t>
                  </w:r>
                  <w:r>
                    <w:rPr>
                      <w:rStyle w:val="superscript"/>
                      <w:rFonts w:ascii="Tahoma" w:hAnsi="Tahoma" w:cs="Tahoma"/>
                      <w:color w:val="000000"/>
                      <w:sz w:val="14"/>
                      <w:szCs w:val="14"/>
                      <w:vertAlign w:val="superscript"/>
                    </w:rPr>
                    <w:t>1)</w:t>
                  </w:r>
                </w:p>
              </w:tc>
              <w:tc>
                <w:tcPr>
                  <w:tcW w:w="0" w:type="auto"/>
                  <w:tcBorders>
                    <w:top w:val="nil"/>
                    <w:left w:val="nil"/>
                    <w:bottom w:val="single" w:sz="8" w:space="0" w:color="000000"/>
                    <w:right w:val="single" w:sz="8" w:space="0" w:color="000000"/>
                  </w:tcBorders>
                  <w:tcMar>
                    <w:top w:w="113" w:type="dxa"/>
                    <w:left w:w="113" w:type="dxa"/>
                    <w:bottom w:w="113" w:type="dxa"/>
                    <w:right w:w="113" w:type="dxa"/>
                  </w:tcMar>
                  <w:hideMark/>
                </w:tcPr>
                <w:p w:rsidR="00FE0ED6" w:rsidRDefault="00FE0ED6">
                  <w:pPr>
                    <w:spacing w:line="180" w:lineRule="atLeast"/>
                    <w:rPr>
                      <w:sz w:val="24"/>
                      <w:szCs w:val="24"/>
                    </w:rPr>
                  </w:pPr>
                  <w:r>
                    <w:t> </w:t>
                  </w:r>
                </w:p>
              </w:tc>
            </w:tr>
            <w:tr w:rsidR="00FE0ED6">
              <w:tc>
                <w:tcPr>
                  <w:tcW w:w="0" w:type="auto"/>
                  <w:tcBorders>
                    <w:top w:val="nil"/>
                    <w:left w:val="single" w:sz="8" w:space="0" w:color="000000"/>
                    <w:bottom w:val="single" w:sz="8" w:space="0" w:color="000000"/>
                    <w:right w:val="single" w:sz="8" w:space="0" w:color="000000"/>
                  </w:tcBorders>
                  <w:tcMar>
                    <w:top w:w="113" w:type="dxa"/>
                    <w:left w:w="113" w:type="dxa"/>
                    <w:bottom w:w="113" w:type="dxa"/>
                    <w:right w:w="113" w:type="dxa"/>
                  </w:tcMar>
                  <w:hideMark/>
                </w:tcPr>
                <w:p w:rsidR="00FE0ED6" w:rsidRDefault="00FE0ED6">
                  <w:pPr>
                    <w:rPr>
                      <w:rFonts w:ascii="Tahoma" w:hAnsi="Tahoma" w:cs="Tahoma"/>
                      <w:color w:val="000000"/>
                      <w:sz w:val="19"/>
                      <w:szCs w:val="19"/>
                    </w:rPr>
                  </w:pPr>
                  <w:r>
                    <w:rPr>
                      <w:rStyle w:val="bold"/>
                      <w:rFonts w:ascii="Tahoma" w:hAnsi="Tahoma" w:cs="Tahoma"/>
                      <w:b/>
                      <w:bCs/>
                      <w:color w:val="000000"/>
                      <w:sz w:val="19"/>
                      <w:szCs w:val="19"/>
                    </w:rPr>
                    <w:t>Materiale Monomerer</w:t>
                  </w:r>
                  <w:r>
                    <w:rPr>
                      <w:rFonts w:ascii="Tahoma" w:hAnsi="Tahoma" w:cs="Tahoma"/>
                      <w:color w:val="000000"/>
                      <w:sz w:val="19"/>
                      <w:szCs w:val="19"/>
                    </w:rPr>
                    <w:t> </w:t>
                  </w:r>
                  <w:r>
                    <w:rPr>
                      <w:rStyle w:val="superscript"/>
                      <w:rFonts w:ascii="Tahoma" w:hAnsi="Tahoma" w:cs="Tahoma"/>
                      <w:color w:val="000000"/>
                      <w:sz w:val="14"/>
                      <w:szCs w:val="14"/>
                      <w:vertAlign w:val="superscript"/>
                    </w:rPr>
                    <w:t>2)</w:t>
                  </w:r>
                </w:p>
              </w:tc>
              <w:tc>
                <w:tcPr>
                  <w:tcW w:w="0" w:type="auto"/>
                  <w:tcBorders>
                    <w:top w:val="nil"/>
                    <w:left w:val="nil"/>
                    <w:bottom w:val="single" w:sz="8" w:space="0" w:color="000000"/>
                    <w:right w:val="single" w:sz="8" w:space="0" w:color="000000"/>
                  </w:tcBorders>
                  <w:tcMar>
                    <w:top w:w="113" w:type="dxa"/>
                    <w:left w:w="113" w:type="dxa"/>
                    <w:bottom w:w="113" w:type="dxa"/>
                    <w:right w:w="113" w:type="dxa"/>
                  </w:tcMar>
                  <w:hideMark/>
                </w:tcPr>
                <w:p w:rsidR="00FE0ED6" w:rsidRDefault="00FE0ED6">
                  <w:pPr>
                    <w:rPr>
                      <w:sz w:val="24"/>
                      <w:szCs w:val="24"/>
                    </w:rPr>
                  </w:pPr>
                  <w:r>
                    <w:t> </w:t>
                  </w:r>
                </w:p>
              </w:tc>
              <w:tc>
                <w:tcPr>
                  <w:tcW w:w="0" w:type="auto"/>
                  <w:tcBorders>
                    <w:top w:val="nil"/>
                    <w:left w:val="nil"/>
                    <w:bottom w:val="single" w:sz="8" w:space="0" w:color="000000"/>
                    <w:right w:val="single" w:sz="8" w:space="0" w:color="000000"/>
                  </w:tcBorders>
                  <w:tcMar>
                    <w:top w:w="113" w:type="dxa"/>
                    <w:left w:w="113" w:type="dxa"/>
                    <w:bottom w:w="113" w:type="dxa"/>
                    <w:right w:w="113" w:type="dxa"/>
                  </w:tcMar>
                  <w:hideMark/>
                </w:tcPr>
                <w:p w:rsidR="00FE0ED6" w:rsidRDefault="00FE0ED6">
                  <w:pPr>
                    <w:rPr>
                      <w:sz w:val="24"/>
                      <w:szCs w:val="24"/>
                    </w:rPr>
                  </w:pPr>
                  <w:r>
                    <w:t> </w:t>
                  </w:r>
                </w:p>
              </w:tc>
              <w:tc>
                <w:tcPr>
                  <w:tcW w:w="0" w:type="auto"/>
                  <w:tcBorders>
                    <w:top w:val="nil"/>
                    <w:left w:val="nil"/>
                    <w:bottom w:val="single" w:sz="8" w:space="0" w:color="000000"/>
                    <w:right w:val="single" w:sz="8" w:space="0" w:color="000000"/>
                  </w:tcBorders>
                  <w:tcMar>
                    <w:top w:w="113" w:type="dxa"/>
                    <w:left w:w="113" w:type="dxa"/>
                    <w:bottom w:w="113" w:type="dxa"/>
                    <w:right w:w="113" w:type="dxa"/>
                  </w:tcMar>
                  <w:hideMark/>
                </w:tcPr>
                <w:p w:rsidR="00FE0ED6" w:rsidRDefault="00FE0ED6">
                  <w:pPr>
                    <w:rPr>
                      <w:sz w:val="24"/>
                      <w:szCs w:val="24"/>
                    </w:rPr>
                  </w:pPr>
                  <w:r>
                    <w:t> </w:t>
                  </w:r>
                </w:p>
              </w:tc>
            </w:tr>
            <w:tr w:rsidR="00FE0ED6">
              <w:tc>
                <w:tcPr>
                  <w:tcW w:w="0" w:type="auto"/>
                  <w:tcBorders>
                    <w:top w:val="nil"/>
                    <w:left w:val="single" w:sz="8" w:space="0" w:color="000000"/>
                    <w:bottom w:val="single" w:sz="8" w:space="0" w:color="000000"/>
                    <w:right w:val="single" w:sz="8" w:space="0" w:color="000000"/>
                  </w:tcBorders>
                  <w:tcMar>
                    <w:top w:w="113" w:type="dxa"/>
                    <w:left w:w="113" w:type="dxa"/>
                    <w:bottom w:w="113" w:type="dxa"/>
                    <w:right w:w="113" w:type="dxa"/>
                  </w:tcMar>
                  <w:hideMark/>
                </w:tcPr>
                <w:p w:rsidR="00FE0ED6" w:rsidRDefault="00FE0ED6">
                  <w:pPr>
                    <w:rPr>
                      <w:rFonts w:ascii="Tahoma" w:hAnsi="Tahoma" w:cs="Tahoma"/>
                      <w:color w:val="000000"/>
                      <w:sz w:val="19"/>
                      <w:szCs w:val="19"/>
                    </w:rPr>
                  </w:pPr>
                  <w:r>
                    <w:rPr>
                      <w:rFonts w:ascii="Tahoma" w:hAnsi="Tahoma" w:cs="Tahoma"/>
                      <w:color w:val="000000"/>
                      <w:sz w:val="19"/>
                      <w:szCs w:val="19"/>
                    </w:rPr>
                    <w:t>Acrylamid</w:t>
                  </w:r>
                </w:p>
              </w:tc>
              <w:tc>
                <w:tcPr>
                  <w:tcW w:w="0" w:type="auto"/>
                  <w:tcBorders>
                    <w:top w:val="nil"/>
                    <w:left w:val="nil"/>
                    <w:bottom w:val="single" w:sz="8" w:space="0" w:color="000000"/>
                    <w:right w:val="single" w:sz="8" w:space="0" w:color="000000"/>
                  </w:tcBorders>
                  <w:tcMar>
                    <w:top w:w="113" w:type="dxa"/>
                    <w:left w:w="113" w:type="dxa"/>
                    <w:bottom w:w="113" w:type="dxa"/>
                    <w:right w:w="113" w:type="dxa"/>
                  </w:tcMar>
                  <w:hideMark/>
                </w:tcPr>
                <w:p w:rsidR="00FE0ED6" w:rsidRDefault="00FE0ED6">
                  <w:pPr>
                    <w:rPr>
                      <w:rFonts w:ascii="Tahoma" w:hAnsi="Tahoma" w:cs="Tahoma"/>
                      <w:color w:val="000000"/>
                      <w:sz w:val="19"/>
                      <w:szCs w:val="19"/>
                    </w:rPr>
                  </w:pPr>
                  <w:r>
                    <w:rPr>
                      <w:rFonts w:ascii="Tahoma" w:hAnsi="Tahoma" w:cs="Tahoma"/>
                      <w:color w:val="000000"/>
                      <w:sz w:val="19"/>
                      <w:szCs w:val="19"/>
                    </w:rPr>
                    <w:t>µg/L</w:t>
                  </w:r>
                </w:p>
              </w:tc>
              <w:tc>
                <w:tcPr>
                  <w:tcW w:w="0" w:type="auto"/>
                  <w:tcBorders>
                    <w:top w:val="nil"/>
                    <w:left w:val="nil"/>
                    <w:bottom w:val="single" w:sz="8" w:space="0" w:color="000000"/>
                    <w:right w:val="single" w:sz="8" w:space="0" w:color="000000"/>
                  </w:tcBorders>
                  <w:tcMar>
                    <w:top w:w="113" w:type="dxa"/>
                    <w:left w:w="113" w:type="dxa"/>
                    <w:bottom w:w="113" w:type="dxa"/>
                    <w:right w:w="113" w:type="dxa"/>
                  </w:tcMar>
                  <w:hideMark/>
                </w:tcPr>
                <w:p w:rsidR="00FE0ED6" w:rsidRDefault="00FE0ED6">
                  <w:pPr>
                    <w:rPr>
                      <w:rFonts w:ascii="Tahoma" w:hAnsi="Tahoma" w:cs="Tahoma"/>
                      <w:color w:val="000000"/>
                      <w:sz w:val="19"/>
                      <w:szCs w:val="19"/>
                    </w:rPr>
                  </w:pPr>
                  <w:r>
                    <w:rPr>
                      <w:rFonts w:ascii="Tahoma" w:hAnsi="Tahoma" w:cs="Tahoma"/>
                      <w:color w:val="000000"/>
                      <w:sz w:val="19"/>
                      <w:szCs w:val="19"/>
                    </w:rPr>
                    <w:t>0,10</w:t>
                  </w:r>
                </w:p>
              </w:tc>
              <w:tc>
                <w:tcPr>
                  <w:tcW w:w="0" w:type="auto"/>
                  <w:tcBorders>
                    <w:top w:val="nil"/>
                    <w:left w:val="nil"/>
                    <w:bottom w:val="single" w:sz="8" w:space="0" w:color="000000"/>
                    <w:right w:val="single" w:sz="8" w:space="0" w:color="000000"/>
                  </w:tcBorders>
                  <w:tcMar>
                    <w:top w:w="113" w:type="dxa"/>
                    <w:left w:w="113" w:type="dxa"/>
                    <w:bottom w:w="113" w:type="dxa"/>
                    <w:right w:w="113" w:type="dxa"/>
                  </w:tcMar>
                  <w:hideMark/>
                </w:tcPr>
                <w:p w:rsidR="00FE0ED6" w:rsidRDefault="00FE0ED6">
                  <w:pPr>
                    <w:rPr>
                      <w:rFonts w:ascii="Tahoma" w:hAnsi="Tahoma" w:cs="Tahoma"/>
                      <w:color w:val="000000"/>
                      <w:sz w:val="19"/>
                      <w:szCs w:val="19"/>
                    </w:rPr>
                  </w:pPr>
                  <w:r>
                    <w:rPr>
                      <w:rFonts w:ascii="Tahoma" w:hAnsi="Tahoma" w:cs="Tahoma"/>
                      <w:color w:val="000000"/>
                      <w:sz w:val="19"/>
                      <w:szCs w:val="19"/>
                    </w:rPr>
                    <w:t>Anvendelse af kemikalier med indhold heraf bør undgås.</w:t>
                  </w:r>
                </w:p>
              </w:tc>
            </w:tr>
            <w:tr w:rsidR="00FE0ED6">
              <w:tc>
                <w:tcPr>
                  <w:tcW w:w="0" w:type="auto"/>
                  <w:tcBorders>
                    <w:top w:val="nil"/>
                    <w:left w:val="single" w:sz="8" w:space="0" w:color="000000"/>
                    <w:bottom w:val="single" w:sz="8" w:space="0" w:color="000000"/>
                    <w:right w:val="single" w:sz="8" w:space="0" w:color="000000"/>
                  </w:tcBorders>
                  <w:tcMar>
                    <w:top w:w="113" w:type="dxa"/>
                    <w:left w:w="113" w:type="dxa"/>
                    <w:bottom w:w="113" w:type="dxa"/>
                    <w:right w:w="113" w:type="dxa"/>
                  </w:tcMar>
                  <w:hideMark/>
                </w:tcPr>
                <w:p w:rsidR="00FE0ED6" w:rsidRDefault="00FE0ED6">
                  <w:pPr>
                    <w:rPr>
                      <w:rFonts w:ascii="Tahoma" w:hAnsi="Tahoma" w:cs="Tahoma"/>
                      <w:color w:val="000000"/>
                      <w:sz w:val="19"/>
                      <w:szCs w:val="19"/>
                    </w:rPr>
                  </w:pPr>
                  <w:r>
                    <w:rPr>
                      <w:rFonts w:ascii="Tahoma" w:hAnsi="Tahoma" w:cs="Tahoma"/>
                      <w:color w:val="000000"/>
                      <w:sz w:val="19"/>
                      <w:szCs w:val="19"/>
                    </w:rPr>
                    <w:t>Epichlorhydrin</w:t>
                  </w:r>
                </w:p>
              </w:tc>
              <w:tc>
                <w:tcPr>
                  <w:tcW w:w="0" w:type="auto"/>
                  <w:tcBorders>
                    <w:top w:val="nil"/>
                    <w:left w:val="nil"/>
                    <w:bottom w:val="single" w:sz="8" w:space="0" w:color="000000"/>
                    <w:right w:val="single" w:sz="8" w:space="0" w:color="000000"/>
                  </w:tcBorders>
                  <w:tcMar>
                    <w:top w:w="113" w:type="dxa"/>
                    <w:left w:w="113" w:type="dxa"/>
                    <w:bottom w:w="113" w:type="dxa"/>
                    <w:right w:w="113" w:type="dxa"/>
                  </w:tcMar>
                  <w:hideMark/>
                </w:tcPr>
                <w:p w:rsidR="00FE0ED6" w:rsidRDefault="00FE0ED6">
                  <w:pPr>
                    <w:rPr>
                      <w:rFonts w:ascii="Tahoma" w:hAnsi="Tahoma" w:cs="Tahoma"/>
                      <w:color w:val="000000"/>
                      <w:sz w:val="19"/>
                      <w:szCs w:val="19"/>
                    </w:rPr>
                  </w:pPr>
                  <w:r>
                    <w:rPr>
                      <w:rFonts w:ascii="Tahoma" w:hAnsi="Tahoma" w:cs="Tahoma"/>
                      <w:color w:val="000000"/>
                      <w:sz w:val="19"/>
                      <w:szCs w:val="19"/>
                    </w:rPr>
                    <w:t>µg/L</w:t>
                  </w:r>
                </w:p>
              </w:tc>
              <w:tc>
                <w:tcPr>
                  <w:tcW w:w="0" w:type="auto"/>
                  <w:tcBorders>
                    <w:top w:val="nil"/>
                    <w:left w:val="nil"/>
                    <w:bottom w:val="single" w:sz="8" w:space="0" w:color="000000"/>
                    <w:right w:val="single" w:sz="8" w:space="0" w:color="000000"/>
                  </w:tcBorders>
                  <w:tcMar>
                    <w:top w:w="113" w:type="dxa"/>
                    <w:left w:w="113" w:type="dxa"/>
                    <w:bottom w:w="113" w:type="dxa"/>
                    <w:right w:w="113" w:type="dxa"/>
                  </w:tcMar>
                  <w:hideMark/>
                </w:tcPr>
                <w:p w:rsidR="00FE0ED6" w:rsidRDefault="00FE0ED6">
                  <w:pPr>
                    <w:rPr>
                      <w:rFonts w:ascii="Tahoma" w:hAnsi="Tahoma" w:cs="Tahoma"/>
                      <w:color w:val="000000"/>
                      <w:sz w:val="19"/>
                      <w:szCs w:val="19"/>
                    </w:rPr>
                  </w:pPr>
                  <w:r>
                    <w:rPr>
                      <w:rFonts w:ascii="Tahoma" w:hAnsi="Tahoma" w:cs="Tahoma"/>
                      <w:color w:val="000000"/>
                      <w:sz w:val="19"/>
                      <w:szCs w:val="19"/>
                    </w:rPr>
                    <w:t>0,10</w:t>
                  </w:r>
                </w:p>
              </w:tc>
              <w:tc>
                <w:tcPr>
                  <w:tcW w:w="0" w:type="auto"/>
                  <w:tcBorders>
                    <w:top w:val="nil"/>
                    <w:left w:val="nil"/>
                    <w:bottom w:val="single" w:sz="8" w:space="0" w:color="000000"/>
                    <w:right w:val="single" w:sz="8" w:space="0" w:color="000000"/>
                  </w:tcBorders>
                  <w:tcMar>
                    <w:top w:w="113" w:type="dxa"/>
                    <w:left w:w="113" w:type="dxa"/>
                    <w:bottom w:w="113" w:type="dxa"/>
                    <w:right w:w="113" w:type="dxa"/>
                  </w:tcMar>
                  <w:hideMark/>
                </w:tcPr>
                <w:p w:rsidR="00FE0ED6" w:rsidRDefault="00FE0ED6">
                  <w:pPr>
                    <w:rPr>
                      <w:sz w:val="24"/>
                      <w:szCs w:val="24"/>
                    </w:rPr>
                  </w:pPr>
                  <w:r>
                    <w:t> </w:t>
                  </w:r>
                </w:p>
              </w:tc>
            </w:tr>
            <w:tr w:rsidR="00FE0ED6">
              <w:tc>
                <w:tcPr>
                  <w:tcW w:w="0" w:type="auto"/>
                  <w:tcBorders>
                    <w:top w:val="nil"/>
                    <w:left w:val="single" w:sz="8" w:space="0" w:color="000000"/>
                    <w:bottom w:val="single" w:sz="8" w:space="0" w:color="000000"/>
                    <w:right w:val="single" w:sz="8" w:space="0" w:color="000000"/>
                  </w:tcBorders>
                  <w:tcMar>
                    <w:top w:w="113" w:type="dxa"/>
                    <w:left w:w="113" w:type="dxa"/>
                    <w:bottom w:w="113" w:type="dxa"/>
                    <w:right w:w="113" w:type="dxa"/>
                  </w:tcMar>
                  <w:hideMark/>
                </w:tcPr>
                <w:p w:rsidR="00FE0ED6" w:rsidRDefault="00FE0ED6">
                  <w:pPr>
                    <w:rPr>
                      <w:rFonts w:ascii="Tahoma" w:hAnsi="Tahoma" w:cs="Tahoma"/>
                      <w:color w:val="000000"/>
                      <w:sz w:val="19"/>
                      <w:szCs w:val="19"/>
                    </w:rPr>
                  </w:pPr>
                  <w:r>
                    <w:rPr>
                      <w:rFonts w:ascii="Tahoma" w:hAnsi="Tahoma" w:cs="Tahoma"/>
                      <w:color w:val="000000"/>
                      <w:sz w:val="19"/>
                      <w:szCs w:val="19"/>
                    </w:rPr>
                    <w:t>Vinylchlorid</w:t>
                  </w:r>
                </w:p>
              </w:tc>
              <w:tc>
                <w:tcPr>
                  <w:tcW w:w="0" w:type="auto"/>
                  <w:tcBorders>
                    <w:top w:val="nil"/>
                    <w:left w:val="nil"/>
                    <w:bottom w:val="single" w:sz="8" w:space="0" w:color="000000"/>
                    <w:right w:val="single" w:sz="8" w:space="0" w:color="000000"/>
                  </w:tcBorders>
                  <w:tcMar>
                    <w:top w:w="113" w:type="dxa"/>
                    <w:left w:w="113" w:type="dxa"/>
                    <w:bottom w:w="113" w:type="dxa"/>
                    <w:right w:w="113" w:type="dxa"/>
                  </w:tcMar>
                  <w:hideMark/>
                </w:tcPr>
                <w:p w:rsidR="00FE0ED6" w:rsidRDefault="00FE0ED6">
                  <w:pPr>
                    <w:rPr>
                      <w:rFonts w:ascii="Tahoma" w:hAnsi="Tahoma" w:cs="Tahoma"/>
                      <w:color w:val="000000"/>
                      <w:sz w:val="19"/>
                      <w:szCs w:val="19"/>
                    </w:rPr>
                  </w:pPr>
                  <w:r>
                    <w:rPr>
                      <w:rFonts w:ascii="Tahoma" w:hAnsi="Tahoma" w:cs="Tahoma"/>
                      <w:color w:val="000000"/>
                      <w:sz w:val="19"/>
                      <w:szCs w:val="19"/>
                    </w:rPr>
                    <w:t>µg/L</w:t>
                  </w:r>
                </w:p>
              </w:tc>
              <w:tc>
                <w:tcPr>
                  <w:tcW w:w="0" w:type="auto"/>
                  <w:tcBorders>
                    <w:top w:val="nil"/>
                    <w:left w:val="nil"/>
                    <w:bottom w:val="single" w:sz="8" w:space="0" w:color="000000"/>
                    <w:right w:val="single" w:sz="8" w:space="0" w:color="000000"/>
                  </w:tcBorders>
                  <w:tcMar>
                    <w:top w:w="113" w:type="dxa"/>
                    <w:left w:w="113" w:type="dxa"/>
                    <w:bottom w:w="113" w:type="dxa"/>
                    <w:right w:w="113" w:type="dxa"/>
                  </w:tcMar>
                  <w:hideMark/>
                </w:tcPr>
                <w:p w:rsidR="00FE0ED6" w:rsidRDefault="00FE0ED6">
                  <w:pPr>
                    <w:rPr>
                      <w:rFonts w:ascii="Tahoma" w:hAnsi="Tahoma" w:cs="Tahoma"/>
                      <w:color w:val="000000"/>
                      <w:sz w:val="19"/>
                      <w:szCs w:val="19"/>
                    </w:rPr>
                  </w:pPr>
                  <w:r>
                    <w:rPr>
                      <w:rFonts w:ascii="Tahoma" w:hAnsi="Tahoma" w:cs="Tahoma"/>
                      <w:color w:val="000000"/>
                      <w:sz w:val="19"/>
                      <w:szCs w:val="19"/>
                    </w:rPr>
                    <w:t>0,50</w:t>
                  </w:r>
                </w:p>
              </w:tc>
              <w:tc>
                <w:tcPr>
                  <w:tcW w:w="0" w:type="auto"/>
                  <w:tcBorders>
                    <w:top w:val="nil"/>
                    <w:left w:val="nil"/>
                    <w:bottom w:val="single" w:sz="8" w:space="0" w:color="000000"/>
                    <w:right w:val="single" w:sz="8" w:space="0" w:color="000000"/>
                  </w:tcBorders>
                  <w:tcMar>
                    <w:top w:w="113" w:type="dxa"/>
                    <w:left w:w="113" w:type="dxa"/>
                    <w:bottom w:w="113" w:type="dxa"/>
                    <w:right w:w="113" w:type="dxa"/>
                  </w:tcMar>
                  <w:hideMark/>
                </w:tcPr>
                <w:p w:rsidR="00FE0ED6" w:rsidRDefault="00FE0ED6">
                  <w:pPr>
                    <w:rPr>
                      <w:sz w:val="24"/>
                      <w:szCs w:val="24"/>
                    </w:rPr>
                  </w:pPr>
                  <w:r>
                    <w:t> </w:t>
                  </w:r>
                </w:p>
              </w:tc>
            </w:tr>
            <w:tr w:rsidR="00FE0ED6">
              <w:tc>
                <w:tcPr>
                  <w:tcW w:w="0" w:type="auto"/>
                  <w:tcBorders>
                    <w:top w:val="nil"/>
                    <w:left w:val="single" w:sz="8" w:space="0" w:color="000000"/>
                    <w:bottom w:val="single" w:sz="8" w:space="0" w:color="000000"/>
                    <w:right w:val="single" w:sz="8" w:space="0" w:color="000000"/>
                  </w:tcBorders>
                  <w:tcMar>
                    <w:top w:w="113" w:type="dxa"/>
                    <w:left w:w="113" w:type="dxa"/>
                    <w:bottom w:w="113" w:type="dxa"/>
                    <w:right w:w="113" w:type="dxa"/>
                  </w:tcMar>
                  <w:hideMark/>
                </w:tcPr>
                <w:p w:rsidR="00FE0ED6" w:rsidRDefault="00FE0ED6">
                  <w:pPr>
                    <w:rPr>
                      <w:rFonts w:ascii="Tahoma" w:hAnsi="Tahoma" w:cs="Tahoma"/>
                      <w:color w:val="000000"/>
                      <w:sz w:val="19"/>
                      <w:szCs w:val="19"/>
                    </w:rPr>
                  </w:pPr>
                  <w:r>
                    <w:rPr>
                      <w:rStyle w:val="bold"/>
                      <w:rFonts w:ascii="Tahoma" w:hAnsi="Tahoma" w:cs="Tahoma"/>
                      <w:b/>
                      <w:bCs/>
                      <w:color w:val="000000"/>
                      <w:sz w:val="19"/>
                      <w:szCs w:val="19"/>
                    </w:rPr>
                    <w:t>Opløsningsmidler - chlorholdige</w:t>
                  </w:r>
                </w:p>
              </w:tc>
              <w:tc>
                <w:tcPr>
                  <w:tcW w:w="0" w:type="auto"/>
                  <w:tcBorders>
                    <w:top w:val="nil"/>
                    <w:left w:val="nil"/>
                    <w:bottom w:val="single" w:sz="8" w:space="0" w:color="000000"/>
                    <w:right w:val="single" w:sz="8" w:space="0" w:color="000000"/>
                  </w:tcBorders>
                  <w:tcMar>
                    <w:top w:w="113" w:type="dxa"/>
                    <w:left w:w="113" w:type="dxa"/>
                    <w:bottom w:w="113" w:type="dxa"/>
                    <w:right w:w="113" w:type="dxa"/>
                  </w:tcMar>
                  <w:hideMark/>
                </w:tcPr>
                <w:p w:rsidR="00FE0ED6" w:rsidRDefault="00FE0ED6">
                  <w:pPr>
                    <w:rPr>
                      <w:sz w:val="24"/>
                      <w:szCs w:val="24"/>
                    </w:rPr>
                  </w:pPr>
                  <w:r>
                    <w:t> </w:t>
                  </w:r>
                </w:p>
              </w:tc>
              <w:tc>
                <w:tcPr>
                  <w:tcW w:w="0" w:type="auto"/>
                  <w:tcBorders>
                    <w:top w:val="nil"/>
                    <w:left w:val="nil"/>
                    <w:bottom w:val="single" w:sz="8" w:space="0" w:color="000000"/>
                    <w:right w:val="single" w:sz="8" w:space="0" w:color="000000"/>
                  </w:tcBorders>
                  <w:tcMar>
                    <w:top w:w="113" w:type="dxa"/>
                    <w:left w:w="113" w:type="dxa"/>
                    <w:bottom w:w="113" w:type="dxa"/>
                    <w:right w:w="113" w:type="dxa"/>
                  </w:tcMar>
                  <w:hideMark/>
                </w:tcPr>
                <w:p w:rsidR="00FE0ED6" w:rsidRDefault="00FE0ED6">
                  <w:pPr>
                    <w:rPr>
                      <w:sz w:val="24"/>
                      <w:szCs w:val="24"/>
                    </w:rPr>
                  </w:pPr>
                  <w:r>
                    <w:t> </w:t>
                  </w:r>
                </w:p>
              </w:tc>
              <w:tc>
                <w:tcPr>
                  <w:tcW w:w="0" w:type="auto"/>
                  <w:tcBorders>
                    <w:top w:val="nil"/>
                    <w:left w:val="nil"/>
                    <w:bottom w:val="single" w:sz="8" w:space="0" w:color="000000"/>
                    <w:right w:val="single" w:sz="8" w:space="0" w:color="000000"/>
                  </w:tcBorders>
                  <w:tcMar>
                    <w:top w:w="113" w:type="dxa"/>
                    <w:left w:w="113" w:type="dxa"/>
                    <w:bottom w:w="113" w:type="dxa"/>
                    <w:right w:w="113" w:type="dxa"/>
                  </w:tcMar>
                  <w:hideMark/>
                </w:tcPr>
                <w:p w:rsidR="00FE0ED6" w:rsidRDefault="00FE0ED6">
                  <w:pPr>
                    <w:rPr>
                      <w:sz w:val="24"/>
                      <w:szCs w:val="24"/>
                    </w:rPr>
                  </w:pPr>
                  <w:r>
                    <w:t> </w:t>
                  </w:r>
                </w:p>
              </w:tc>
            </w:tr>
            <w:tr w:rsidR="00FE0ED6">
              <w:tc>
                <w:tcPr>
                  <w:tcW w:w="0" w:type="auto"/>
                  <w:tcBorders>
                    <w:top w:val="nil"/>
                    <w:left w:val="single" w:sz="8" w:space="0" w:color="000000"/>
                    <w:bottom w:val="single" w:sz="8" w:space="0" w:color="000000"/>
                    <w:right w:val="single" w:sz="8" w:space="0" w:color="000000"/>
                  </w:tcBorders>
                  <w:tcMar>
                    <w:top w:w="113" w:type="dxa"/>
                    <w:left w:w="113" w:type="dxa"/>
                    <w:bottom w:w="113" w:type="dxa"/>
                    <w:right w:w="113" w:type="dxa"/>
                  </w:tcMar>
                  <w:hideMark/>
                </w:tcPr>
                <w:p w:rsidR="00FE0ED6" w:rsidRDefault="00FE0ED6">
                  <w:pPr>
                    <w:rPr>
                      <w:rFonts w:ascii="Tahoma" w:hAnsi="Tahoma" w:cs="Tahoma"/>
                      <w:color w:val="000000"/>
                      <w:sz w:val="19"/>
                      <w:szCs w:val="19"/>
                    </w:rPr>
                  </w:pPr>
                  <w:r>
                    <w:rPr>
                      <w:rFonts w:ascii="Tahoma" w:hAnsi="Tahoma" w:cs="Tahoma"/>
                      <w:color w:val="000000"/>
                      <w:sz w:val="19"/>
                      <w:szCs w:val="19"/>
                    </w:rPr>
                    <w:t>Flygtige organiske chlorforbindelser</w:t>
                  </w:r>
                  <w:r>
                    <w:rPr>
                      <w:rStyle w:val="superscript"/>
                      <w:rFonts w:ascii="Tahoma" w:hAnsi="Tahoma" w:cs="Tahoma"/>
                      <w:color w:val="000000"/>
                      <w:sz w:val="14"/>
                      <w:szCs w:val="14"/>
                      <w:vertAlign w:val="superscript"/>
                    </w:rPr>
                    <w:t>3) 4)</w:t>
                  </w:r>
                </w:p>
              </w:tc>
              <w:tc>
                <w:tcPr>
                  <w:tcW w:w="0" w:type="auto"/>
                  <w:tcBorders>
                    <w:top w:val="nil"/>
                    <w:left w:val="nil"/>
                    <w:bottom w:val="single" w:sz="8" w:space="0" w:color="000000"/>
                    <w:right w:val="single" w:sz="8" w:space="0" w:color="000000"/>
                  </w:tcBorders>
                  <w:tcMar>
                    <w:top w:w="113" w:type="dxa"/>
                    <w:left w:w="113" w:type="dxa"/>
                    <w:bottom w:w="113" w:type="dxa"/>
                    <w:right w:w="113" w:type="dxa"/>
                  </w:tcMar>
                  <w:hideMark/>
                </w:tcPr>
                <w:p w:rsidR="00FE0ED6" w:rsidRDefault="00FE0ED6">
                  <w:pPr>
                    <w:rPr>
                      <w:rFonts w:ascii="Tahoma" w:hAnsi="Tahoma" w:cs="Tahoma"/>
                      <w:color w:val="000000"/>
                      <w:sz w:val="19"/>
                      <w:szCs w:val="19"/>
                    </w:rPr>
                  </w:pPr>
                  <w:r>
                    <w:rPr>
                      <w:rFonts w:ascii="Tahoma" w:hAnsi="Tahoma" w:cs="Tahoma"/>
                      <w:color w:val="000000"/>
                      <w:sz w:val="19"/>
                      <w:szCs w:val="19"/>
                    </w:rPr>
                    <w:t>µg/L</w:t>
                  </w:r>
                </w:p>
              </w:tc>
              <w:tc>
                <w:tcPr>
                  <w:tcW w:w="0" w:type="auto"/>
                  <w:tcBorders>
                    <w:top w:val="nil"/>
                    <w:left w:val="nil"/>
                    <w:bottom w:val="single" w:sz="8" w:space="0" w:color="000000"/>
                    <w:right w:val="single" w:sz="8" w:space="0" w:color="000000"/>
                  </w:tcBorders>
                  <w:tcMar>
                    <w:top w:w="113" w:type="dxa"/>
                    <w:left w:w="113" w:type="dxa"/>
                    <w:bottom w:w="113" w:type="dxa"/>
                    <w:right w:w="113" w:type="dxa"/>
                  </w:tcMar>
                  <w:hideMark/>
                </w:tcPr>
                <w:p w:rsidR="00FE0ED6" w:rsidRDefault="00FE0ED6">
                  <w:pPr>
                    <w:rPr>
                      <w:rFonts w:ascii="Tahoma" w:hAnsi="Tahoma" w:cs="Tahoma"/>
                      <w:color w:val="000000"/>
                      <w:sz w:val="19"/>
                      <w:szCs w:val="19"/>
                    </w:rPr>
                  </w:pPr>
                  <w:r>
                    <w:rPr>
                      <w:rFonts w:ascii="Tahoma" w:hAnsi="Tahoma" w:cs="Tahoma"/>
                      <w:color w:val="000000"/>
                      <w:sz w:val="19"/>
                      <w:szCs w:val="19"/>
                    </w:rPr>
                    <w:t>1</w:t>
                  </w:r>
                </w:p>
              </w:tc>
              <w:tc>
                <w:tcPr>
                  <w:tcW w:w="0" w:type="auto"/>
                  <w:tcBorders>
                    <w:top w:val="nil"/>
                    <w:left w:val="nil"/>
                    <w:bottom w:val="single" w:sz="8" w:space="0" w:color="000000"/>
                    <w:right w:val="single" w:sz="8" w:space="0" w:color="000000"/>
                  </w:tcBorders>
                  <w:tcMar>
                    <w:top w:w="113" w:type="dxa"/>
                    <w:left w:w="113" w:type="dxa"/>
                    <w:bottom w:w="113" w:type="dxa"/>
                    <w:right w:w="113" w:type="dxa"/>
                  </w:tcMar>
                  <w:hideMark/>
                </w:tcPr>
                <w:p w:rsidR="00FE0ED6" w:rsidRDefault="00FE0ED6">
                  <w:pPr>
                    <w:rPr>
                      <w:rFonts w:ascii="Tahoma" w:hAnsi="Tahoma" w:cs="Tahoma"/>
                      <w:color w:val="000000"/>
                      <w:sz w:val="19"/>
                      <w:szCs w:val="19"/>
                    </w:rPr>
                  </w:pPr>
                  <w:r>
                    <w:rPr>
                      <w:rFonts w:ascii="Tahoma" w:hAnsi="Tahoma" w:cs="Tahoma"/>
                      <w:color w:val="000000"/>
                      <w:sz w:val="19"/>
                      <w:szCs w:val="19"/>
                    </w:rPr>
                    <w:t>Værdi gælder ved hvert enkelt stof.</w:t>
                  </w:r>
                </w:p>
              </w:tc>
            </w:tr>
            <w:tr w:rsidR="00FE0ED6">
              <w:tc>
                <w:tcPr>
                  <w:tcW w:w="0" w:type="auto"/>
                  <w:tcBorders>
                    <w:top w:val="nil"/>
                    <w:left w:val="single" w:sz="8" w:space="0" w:color="000000"/>
                    <w:bottom w:val="single" w:sz="8" w:space="0" w:color="000000"/>
                    <w:right w:val="single" w:sz="8" w:space="0" w:color="000000"/>
                  </w:tcBorders>
                  <w:tcMar>
                    <w:top w:w="113" w:type="dxa"/>
                    <w:left w:w="113" w:type="dxa"/>
                    <w:bottom w:w="113" w:type="dxa"/>
                    <w:right w:w="113" w:type="dxa"/>
                  </w:tcMar>
                  <w:hideMark/>
                </w:tcPr>
                <w:p w:rsidR="00FE0ED6" w:rsidRDefault="00FE0ED6">
                  <w:pPr>
                    <w:rPr>
                      <w:rFonts w:ascii="Tahoma" w:hAnsi="Tahoma" w:cs="Tahoma"/>
                      <w:color w:val="000000"/>
                      <w:sz w:val="19"/>
                      <w:szCs w:val="19"/>
                    </w:rPr>
                  </w:pPr>
                  <w:r>
                    <w:rPr>
                      <w:rFonts w:ascii="Tahoma" w:hAnsi="Tahoma" w:cs="Tahoma"/>
                      <w:color w:val="000000"/>
                      <w:sz w:val="19"/>
                      <w:szCs w:val="19"/>
                    </w:rPr>
                    <w:t>Sum af organiske chlorforbindelser</w:t>
                  </w:r>
                  <w:r>
                    <w:rPr>
                      <w:rStyle w:val="superscript"/>
                      <w:rFonts w:ascii="Tahoma" w:hAnsi="Tahoma" w:cs="Tahoma"/>
                      <w:color w:val="000000"/>
                      <w:sz w:val="14"/>
                      <w:szCs w:val="14"/>
                      <w:vertAlign w:val="superscript"/>
                    </w:rPr>
                    <w:t>3)</w:t>
                  </w:r>
                </w:p>
              </w:tc>
              <w:tc>
                <w:tcPr>
                  <w:tcW w:w="0" w:type="auto"/>
                  <w:tcBorders>
                    <w:top w:val="nil"/>
                    <w:left w:val="nil"/>
                    <w:bottom w:val="single" w:sz="8" w:space="0" w:color="000000"/>
                    <w:right w:val="single" w:sz="8" w:space="0" w:color="000000"/>
                  </w:tcBorders>
                  <w:tcMar>
                    <w:top w:w="113" w:type="dxa"/>
                    <w:left w:w="113" w:type="dxa"/>
                    <w:bottom w:w="113" w:type="dxa"/>
                    <w:right w:w="113" w:type="dxa"/>
                  </w:tcMar>
                  <w:hideMark/>
                </w:tcPr>
                <w:p w:rsidR="00FE0ED6" w:rsidRDefault="00FE0ED6">
                  <w:pPr>
                    <w:rPr>
                      <w:rFonts w:ascii="Tahoma" w:hAnsi="Tahoma" w:cs="Tahoma"/>
                      <w:color w:val="000000"/>
                      <w:sz w:val="19"/>
                      <w:szCs w:val="19"/>
                    </w:rPr>
                  </w:pPr>
                  <w:r>
                    <w:rPr>
                      <w:rFonts w:ascii="Tahoma" w:hAnsi="Tahoma" w:cs="Tahoma"/>
                      <w:color w:val="000000"/>
                      <w:sz w:val="19"/>
                      <w:szCs w:val="19"/>
                    </w:rPr>
                    <w:t>µg/L</w:t>
                  </w:r>
                </w:p>
              </w:tc>
              <w:tc>
                <w:tcPr>
                  <w:tcW w:w="0" w:type="auto"/>
                  <w:tcBorders>
                    <w:top w:val="nil"/>
                    <w:left w:val="nil"/>
                    <w:bottom w:val="single" w:sz="8" w:space="0" w:color="000000"/>
                    <w:right w:val="single" w:sz="8" w:space="0" w:color="000000"/>
                  </w:tcBorders>
                  <w:tcMar>
                    <w:top w:w="113" w:type="dxa"/>
                    <w:left w:w="113" w:type="dxa"/>
                    <w:bottom w:w="113" w:type="dxa"/>
                    <w:right w:w="113" w:type="dxa"/>
                  </w:tcMar>
                  <w:hideMark/>
                </w:tcPr>
                <w:p w:rsidR="00FE0ED6" w:rsidRDefault="00FE0ED6">
                  <w:pPr>
                    <w:rPr>
                      <w:rFonts w:ascii="Tahoma" w:hAnsi="Tahoma" w:cs="Tahoma"/>
                      <w:color w:val="000000"/>
                      <w:sz w:val="19"/>
                      <w:szCs w:val="19"/>
                    </w:rPr>
                  </w:pPr>
                  <w:r>
                    <w:rPr>
                      <w:rFonts w:ascii="Tahoma" w:hAnsi="Tahoma" w:cs="Tahoma"/>
                      <w:color w:val="000000"/>
                      <w:sz w:val="19"/>
                      <w:szCs w:val="19"/>
                    </w:rPr>
                    <w:t>3</w:t>
                  </w:r>
                </w:p>
              </w:tc>
              <w:tc>
                <w:tcPr>
                  <w:tcW w:w="0" w:type="auto"/>
                  <w:tcBorders>
                    <w:top w:val="nil"/>
                    <w:left w:val="nil"/>
                    <w:bottom w:val="single" w:sz="8" w:space="0" w:color="000000"/>
                    <w:right w:val="single" w:sz="8" w:space="0" w:color="000000"/>
                  </w:tcBorders>
                  <w:tcMar>
                    <w:top w:w="113" w:type="dxa"/>
                    <w:left w:w="113" w:type="dxa"/>
                    <w:bottom w:w="113" w:type="dxa"/>
                    <w:right w:w="113" w:type="dxa"/>
                  </w:tcMar>
                  <w:hideMark/>
                </w:tcPr>
                <w:p w:rsidR="00FE0ED6" w:rsidRDefault="00FE0ED6">
                  <w:pPr>
                    <w:rPr>
                      <w:sz w:val="24"/>
                      <w:szCs w:val="24"/>
                    </w:rPr>
                  </w:pPr>
                  <w:r>
                    <w:t> </w:t>
                  </w:r>
                </w:p>
              </w:tc>
            </w:tr>
            <w:tr w:rsidR="00FE0ED6">
              <w:tc>
                <w:tcPr>
                  <w:tcW w:w="0" w:type="auto"/>
                  <w:tcBorders>
                    <w:top w:val="nil"/>
                    <w:left w:val="single" w:sz="8" w:space="0" w:color="000000"/>
                    <w:bottom w:val="single" w:sz="8" w:space="0" w:color="000000"/>
                    <w:right w:val="single" w:sz="8" w:space="0" w:color="000000"/>
                  </w:tcBorders>
                  <w:tcMar>
                    <w:top w:w="113" w:type="dxa"/>
                    <w:left w:w="113" w:type="dxa"/>
                    <w:bottom w:w="113" w:type="dxa"/>
                    <w:right w:w="113" w:type="dxa"/>
                  </w:tcMar>
                  <w:hideMark/>
                </w:tcPr>
                <w:p w:rsidR="00FE0ED6" w:rsidRDefault="00FE0ED6">
                  <w:pPr>
                    <w:rPr>
                      <w:rFonts w:ascii="Tahoma" w:hAnsi="Tahoma" w:cs="Tahoma"/>
                      <w:color w:val="000000"/>
                      <w:sz w:val="19"/>
                      <w:szCs w:val="19"/>
                    </w:rPr>
                  </w:pPr>
                  <w:r>
                    <w:rPr>
                      <w:rFonts w:ascii="Tahoma" w:hAnsi="Tahoma" w:cs="Tahoma"/>
                      <w:color w:val="000000"/>
                      <w:sz w:val="19"/>
                      <w:szCs w:val="19"/>
                    </w:rPr>
                    <w:t>Sum af trihalomethaner</w:t>
                  </w:r>
                  <w:r>
                    <w:rPr>
                      <w:rStyle w:val="superscript"/>
                      <w:rFonts w:ascii="Tahoma" w:hAnsi="Tahoma" w:cs="Tahoma"/>
                      <w:color w:val="000000"/>
                      <w:sz w:val="14"/>
                      <w:szCs w:val="14"/>
                      <w:vertAlign w:val="superscript"/>
                    </w:rPr>
                    <w:t>5)</w:t>
                  </w:r>
                </w:p>
              </w:tc>
              <w:tc>
                <w:tcPr>
                  <w:tcW w:w="0" w:type="auto"/>
                  <w:tcBorders>
                    <w:top w:val="nil"/>
                    <w:left w:val="nil"/>
                    <w:bottom w:val="single" w:sz="8" w:space="0" w:color="000000"/>
                    <w:right w:val="single" w:sz="8" w:space="0" w:color="000000"/>
                  </w:tcBorders>
                  <w:tcMar>
                    <w:top w:w="113" w:type="dxa"/>
                    <w:left w:w="113" w:type="dxa"/>
                    <w:bottom w:w="113" w:type="dxa"/>
                    <w:right w:w="113" w:type="dxa"/>
                  </w:tcMar>
                  <w:hideMark/>
                </w:tcPr>
                <w:p w:rsidR="00FE0ED6" w:rsidRDefault="00FE0ED6">
                  <w:pPr>
                    <w:rPr>
                      <w:rFonts w:ascii="Tahoma" w:hAnsi="Tahoma" w:cs="Tahoma"/>
                      <w:color w:val="000000"/>
                      <w:sz w:val="19"/>
                      <w:szCs w:val="19"/>
                    </w:rPr>
                  </w:pPr>
                  <w:r>
                    <w:rPr>
                      <w:rFonts w:ascii="Tahoma" w:hAnsi="Tahoma" w:cs="Tahoma"/>
                      <w:color w:val="000000"/>
                      <w:sz w:val="19"/>
                      <w:szCs w:val="19"/>
                    </w:rPr>
                    <w:t>µg/L</w:t>
                  </w:r>
                </w:p>
              </w:tc>
              <w:tc>
                <w:tcPr>
                  <w:tcW w:w="0" w:type="auto"/>
                  <w:tcBorders>
                    <w:top w:val="nil"/>
                    <w:left w:val="nil"/>
                    <w:bottom w:val="single" w:sz="8" w:space="0" w:color="000000"/>
                    <w:right w:val="single" w:sz="8" w:space="0" w:color="000000"/>
                  </w:tcBorders>
                  <w:tcMar>
                    <w:top w:w="113" w:type="dxa"/>
                    <w:left w:w="113" w:type="dxa"/>
                    <w:bottom w:w="113" w:type="dxa"/>
                    <w:right w:w="113" w:type="dxa"/>
                  </w:tcMar>
                  <w:hideMark/>
                </w:tcPr>
                <w:p w:rsidR="00FE0ED6" w:rsidRDefault="00FE0ED6">
                  <w:pPr>
                    <w:rPr>
                      <w:rFonts w:ascii="Tahoma" w:hAnsi="Tahoma" w:cs="Tahoma"/>
                      <w:color w:val="000000"/>
                      <w:sz w:val="19"/>
                      <w:szCs w:val="19"/>
                    </w:rPr>
                  </w:pPr>
                  <w:r>
                    <w:rPr>
                      <w:rFonts w:ascii="Tahoma" w:hAnsi="Tahoma" w:cs="Tahoma"/>
                      <w:color w:val="000000"/>
                      <w:sz w:val="19"/>
                      <w:szCs w:val="19"/>
                    </w:rPr>
                    <w:t>25</w:t>
                  </w:r>
                </w:p>
              </w:tc>
              <w:tc>
                <w:tcPr>
                  <w:tcW w:w="0" w:type="auto"/>
                  <w:tcBorders>
                    <w:top w:val="nil"/>
                    <w:left w:val="nil"/>
                    <w:bottom w:val="single" w:sz="8" w:space="0" w:color="000000"/>
                    <w:right w:val="single" w:sz="8" w:space="0" w:color="000000"/>
                  </w:tcBorders>
                  <w:tcMar>
                    <w:top w:w="113" w:type="dxa"/>
                    <w:left w:w="113" w:type="dxa"/>
                    <w:bottom w:w="113" w:type="dxa"/>
                    <w:right w:w="113" w:type="dxa"/>
                  </w:tcMar>
                  <w:hideMark/>
                </w:tcPr>
                <w:p w:rsidR="00FE0ED6" w:rsidRDefault="00FE0ED6">
                  <w:pPr>
                    <w:rPr>
                      <w:rFonts w:ascii="Tahoma" w:hAnsi="Tahoma" w:cs="Tahoma"/>
                      <w:color w:val="000000"/>
                      <w:sz w:val="19"/>
                      <w:szCs w:val="19"/>
                    </w:rPr>
                  </w:pPr>
                  <w:r>
                    <w:rPr>
                      <w:rFonts w:ascii="Tahoma" w:hAnsi="Tahoma" w:cs="Tahoma"/>
                      <w:color w:val="000000"/>
                      <w:sz w:val="19"/>
                      <w:szCs w:val="19"/>
                    </w:rPr>
                    <w:t>Kloring bør gennemføres, så indholdet bliver lavest muligt.</w:t>
                  </w:r>
                </w:p>
                <w:p w:rsidR="00FE0ED6" w:rsidRDefault="00FE0ED6">
                  <w:pPr>
                    <w:rPr>
                      <w:rFonts w:ascii="Tahoma" w:hAnsi="Tahoma" w:cs="Tahoma"/>
                      <w:color w:val="000000"/>
                      <w:sz w:val="19"/>
                      <w:szCs w:val="19"/>
                    </w:rPr>
                  </w:pPr>
                  <w:r>
                    <w:rPr>
                      <w:rFonts w:ascii="Tahoma" w:hAnsi="Tahoma" w:cs="Tahoma"/>
                      <w:color w:val="000000"/>
                      <w:sz w:val="19"/>
                      <w:szCs w:val="19"/>
                    </w:rPr>
                    <w:t>Kvalitetskrav gælder kun inden for de forsyningsområder, hvor vand produceres eller distribueres fra anlæg, der desinficerer vandet med chlorforbindelser.</w:t>
                  </w:r>
                </w:p>
              </w:tc>
            </w:tr>
            <w:tr w:rsidR="00FE0ED6">
              <w:tc>
                <w:tcPr>
                  <w:tcW w:w="0" w:type="auto"/>
                  <w:tcBorders>
                    <w:top w:val="nil"/>
                    <w:left w:val="single" w:sz="8" w:space="0" w:color="000000"/>
                    <w:bottom w:val="single" w:sz="8" w:space="0" w:color="000000"/>
                    <w:right w:val="single" w:sz="8" w:space="0" w:color="000000"/>
                  </w:tcBorders>
                  <w:tcMar>
                    <w:top w:w="113" w:type="dxa"/>
                    <w:left w:w="113" w:type="dxa"/>
                    <w:bottom w:w="113" w:type="dxa"/>
                    <w:right w:w="113" w:type="dxa"/>
                  </w:tcMar>
                  <w:hideMark/>
                </w:tcPr>
                <w:p w:rsidR="00FE0ED6" w:rsidRDefault="00FE0ED6">
                  <w:pPr>
                    <w:rPr>
                      <w:rFonts w:ascii="Tahoma" w:hAnsi="Tahoma" w:cs="Tahoma"/>
                      <w:color w:val="000000"/>
                      <w:sz w:val="19"/>
                      <w:szCs w:val="19"/>
                    </w:rPr>
                  </w:pPr>
                  <w:r>
                    <w:rPr>
                      <w:rStyle w:val="bold"/>
                      <w:rFonts w:ascii="Tahoma" w:hAnsi="Tahoma" w:cs="Tahoma"/>
                      <w:b/>
                      <w:bCs/>
                      <w:color w:val="000000"/>
                      <w:sz w:val="19"/>
                      <w:szCs w:val="19"/>
                    </w:rPr>
                    <w:t>Olieprodukter</w:t>
                  </w:r>
                </w:p>
              </w:tc>
              <w:tc>
                <w:tcPr>
                  <w:tcW w:w="0" w:type="auto"/>
                  <w:tcBorders>
                    <w:top w:val="nil"/>
                    <w:left w:val="nil"/>
                    <w:bottom w:val="single" w:sz="8" w:space="0" w:color="000000"/>
                    <w:right w:val="single" w:sz="8" w:space="0" w:color="000000"/>
                  </w:tcBorders>
                  <w:tcMar>
                    <w:top w:w="113" w:type="dxa"/>
                    <w:left w:w="113" w:type="dxa"/>
                    <w:bottom w:w="113" w:type="dxa"/>
                    <w:right w:w="113" w:type="dxa"/>
                  </w:tcMar>
                  <w:hideMark/>
                </w:tcPr>
                <w:p w:rsidR="00FE0ED6" w:rsidRDefault="00FE0ED6">
                  <w:pPr>
                    <w:rPr>
                      <w:sz w:val="24"/>
                      <w:szCs w:val="24"/>
                    </w:rPr>
                  </w:pPr>
                  <w:r>
                    <w:t> </w:t>
                  </w:r>
                </w:p>
              </w:tc>
              <w:tc>
                <w:tcPr>
                  <w:tcW w:w="0" w:type="auto"/>
                  <w:tcBorders>
                    <w:top w:val="nil"/>
                    <w:left w:val="nil"/>
                    <w:bottom w:val="single" w:sz="8" w:space="0" w:color="000000"/>
                    <w:right w:val="single" w:sz="8" w:space="0" w:color="000000"/>
                  </w:tcBorders>
                  <w:tcMar>
                    <w:top w:w="113" w:type="dxa"/>
                    <w:left w:w="113" w:type="dxa"/>
                    <w:bottom w:w="113" w:type="dxa"/>
                    <w:right w:w="113" w:type="dxa"/>
                  </w:tcMar>
                  <w:hideMark/>
                </w:tcPr>
                <w:p w:rsidR="00FE0ED6" w:rsidRDefault="00FE0ED6">
                  <w:pPr>
                    <w:rPr>
                      <w:sz w:val="24"/>
                      <w:szCs w:val="24"/>
                    </w:rPr>
                  </w:pPr>
                  <w:r>
                    <w:t> </w:t>
                  </w:r>
                </w:p>
              </w:tc>
              <w:tc>
                <w:tcPr>
                  <w:tcW w:w="0" w:type="auto"/>
                  <w:tcBorders>
                    <w:top w:val="nil"/>
                    <w:left w:val="nil"/>
                    <w:bottom w:val="single" w:sz="8" w:space="0" w:color="000000"/>
                    <w:right w:val="single" w:sz="8" w:space="0" w:color="000000"/>
                  </w:tcBorders>
                  <w:tcMar>
                    <w:top w:w="113" w:type="dxa"/>
                    <w:left w:w="113" w:type="dxa"/>
                    <w:bottom w:w="113" w:type="dxa"/>
                    <w:right w:w="113" w:type="dxa"/>
                  </w:tcMar>
                  <w:hideMark/>
                </w:tcPr>
                <w:p w:rsidR="00FE0ED6" w:rsidRDefault="00FE0ED6">
                  <w:pPr>
                    <w:rPr>
                      <w:sz w:val="24"/>
                      <w:szCs w:val="24"/>
                    </w:rPr>
                  </w:pPr>
                  <w:r>
                    <w:t> </w:t>
                  </w:r>
                </w:p>
              </w:tc>
            </w:tr>
            <w:tr w:rsidR="00FE0ED6">
              <w:tc>
                <w:tcPr>
                  <w:tcW w:w="0" w:type="auto"/>
                  <w:tcBorders>
                    <w:top w:val="nil"/>
                    <w:left w:val="single" w:sz="8" w:space="0" w:color="000000"/>
                    <w:bottom w:val="single" w:sz="8" w:space="0" w:color="000000"/>
                    <w:right w:val="single" w:sz="8" w:space="0" w:color="000000"/>
                  </w:tcBorders>
                  <w:tcMar>
                    <w:top w:w="113" w:type="dxa"/>
                    <w:left w:w="113" w:type="dxa"/>
                    <w:bottom w:w="113" w:type="dxa"/>
                    <w:right w:w="113" w:type="dxa"/>
                  </w:tcMar>
                  <w:hideMark/>
                </w:tcPr>
                <w:p w:rsidR="00FE0ED6" w:rsidRDefault="00FE0ED6">
                  <w:pPr>
                    <w:rPr>
                      <w:rFonts w:ascii="Tahoma" w:hAnsi="Tahoma" w:cs="Tahoma"/>
                      <w:color w:val="000000"/>
                      <w:sz w:val="19"/>
                      <w:szCs w:val="19"/>
                    </w:rPr>
                  </w:pPr>
                  <w:r>
                    <w:rPr>
                      <w:rFonts w:ascii="Tahoma" w:hAnsi="Tahoma" w:cs="Tahoma"/>
                      <w:color w:val="000000"/>
                      <w:sz w:val="19"/>
                      <w:szCs w:val="19"/>
                    </w:rPr>
                    <w:t>Benzen</w:t>
                  </w:r>
                  <w:r>
                    <w:rPr>
                      <w:rStyle w:val="superscript"/>
                      <w:rFonts w:ascii="Tahoma" w:hAnsi="Tahoma" w:cs="Tahoma"/>
                      <w:color w:val="000000"/>
                      <w:sz w:val="14"/>
                      <w:szCs w:val="14"/>
                      <w:vertAlign w:val="superscript"/>
                    </w:rPr>
                    <w:t>6)</w:t>
                  </w:r>
                </w:p>
              </w:tc>
              <w:tc>
                <w:tcPr>
                  <w:tcW w:w="0" w:type="auto"/>
                  <w:tcBorders>
                    <w:top w:val="nil"/>
                    <w:left w:val="nil"/>
                    <w:bottom w:val="single" w:sz="8" w:space="0" w:color="000000"/>
                    <w:right w:val="single" w:sz="8" w:space="0" w:color="000000"/>
                  </w:tcBorders>
                  <w:tcMar>
                    <w:top w:w="113" w:type="dxa"/>
                    <w:left w:w="113" w:type="dxa"/>
                    <w:bottom w:w="113" w:type="dxa"/>
                    <w:right w:w="113" w:type="dxa"/>
                  </w:tcMar>
                  <w:hideMark/>
                </w:tcPr>
                <w:p w:rsidR="00FE0ED6" w:rsidRDefault="00FE0ED6">
                  <w:pPr>
                    <w:rPr>
                      <w:rFonts w:ascii="Tahoma" w:hAnsi="Tahoma" w:cs="Tahoma"/>
                      <w:color w:val="000000"/>
                      <w:sz w:val="19"/>
                      <w:szCs w:val="19"/>
                    </w:rPr>
                  </w:pPr>
                  <w:r>
                    <w:rPr>
                      <w:rFonts w:ascii="Tahoma" w:hAnsi="Tahoma" w:cs="Tahoma"/>
                      <w:color w:val="000000"/>
                      <w:sz w:val="19"/>
                      <w:szCs w:val="19"/>
                    </w:rPr>
                    <w:t>µg/L</w:t>
                  </w:r>
                </w:p>
              </w:tc>
              <w:tc>
                <w:tcPr>
                  <w:tcW w:w="0" w:type="auto"/>
                  <w:tcBorders>
                    <w:top w:val="nil"/>
                    <w:left w:val="nil"/>
                    <w:bottom w:val="single" w:sz="8" w:space="0" w:color="000000"/>
                    <w:right w:val="single" w:sz="8" w:space="0" w:color="000000"/>
                  </w:tcBorders>
                  <w:tcMar>
                    <w:top w:w="113" w:type="dxa"/>
                    <w:left w:w="113" w:type="dxa"/>
                    <w:bottom w:w="113" w:type="dxa"/>
                    <w:right w:w="113" w:type="dxa"/>
                  </w:tcMar>
                  <w:hideMark/>
                </w:tcPr>
                <w:p w:rsidR="00FE0ED6" w:rsidRDefault="00FE0ED6">
                  <w:pPr>
                    <w:rPr>
                      <w:rFonts w:ascii="Tahoma" w:hAnsi="Tahoma" w:cs="Tahoma"/>
                      <w:color w:val="000000"/>
                      <w:sz w:val="19"/>
                      <w:szCs w:val="19"/>
                    </w:rPr>
                  </w:pPr>
                  <w:r>
                    <w:rPr>
                      <w:rFonts w:ascii="Tahoma" w:hAnsi="Tahoma" w:cs="Tahoma"/>
                      <w:color w:val="000000"/>
                      <w:sz w:val="19"/>
                      <w:szCs w:val="19"/>
                    </w:rPr>
                    <w:t>1,0</w:t>
                  </w:r>
                </w:p>
              </w:tc>
              <w:tc>
                <w:tcPr>
                  <w:tcW w:w="0" w:type="auto"/>
                  <w:tcBorders>
                    <w:top w:val="nil"/>
                    <w:left w:val="nil"/>
                    <w:bottom w:val="single" w:sz="8" w:space="0" w:color="000000"/>
                    <w:right w:val="single" w:sz="8" w:space="0" w:color="000000"/>
                  </w:tcBorders>
                  <w:tcMar>
                    <w:top w:w="113" w:type="dxa"/>
                    <w:left w:w="113" w:type="dxa"/>
                    <w:bottom w:w="113" w:type="dxa"/>
                    <w:right w:w="113" w:type="dxa"/>
                  </w:tcMar>
                  <w:hideMark/>
                </w:tcPr>
                <w:p w:rsidR="00FE0ED6" w:rsidRDefault="00FE0ED6">
                  <w:pPr>
                    <w:rPr>
                      <w:sz w:val="24"/>
                      <w:szCs w:val="24"/>
                    </w:rPr>
                  </w:pPr>
                  <w:r>
                    <w:t> </w:t>
                  </w:r>
                </w:p>
              </w:tc>
            </w:tr>
            <w:tr w:rsidR="00FE0ED6">
              <w:tc>
                <w:tcPr>
                  <w:tcW w:w="0" w:type="auto"/>
                  <w:tcBorders>
                    <w:top w:val="nil"/>
                    <w:left w:val="single" w:sz="8" w:space="0" w:color="000000"/>
                    <w:bottom w:val="single" w:sz="8" w:space="0" w:color="000000"/>
                    <w:right w:val="single" w:sz="8" w:space="0" w:color="000000"/>
                  </w:tcBorders>
                  <w:tcMar>
                    <w:top w:w="113" w:type="dxa"/>
                    <w:left w:w="113" w:type="dxa"/>
                    <w:bottom w:w="113" w:type="dxa"/>
                    <w:right w:w="113" w:type="dxa"/>
                  </w:tcMar>
                  <w:hideMark/>
                </w:tcPr>
                <w:p w:rsidR="00FE0ED6" w:rsidRDefault="00FE0ED6">
                  <w:pPr>
                    <w:rPr>
                      <w:rFonts w:ascii="Tahoma" w:hAnsi="Tahoma" w:cs="Tahoma"/>
                      <w:color w:val="000000"/>
                      <w:sz w:val="19"/>
                      <w:szCs w:val="19"/>
                    </w:rPr>
                  </w:pPr>
                  <w:r>
                    <w:rPr>
                      <w:rStyle w:val="bold"/>
                      <w:rFonts w:ascii="Tahoma" w:hAnsi="Tahoma" w:cs="Tahoma"/>
                      <w:b/>
                      <w:bCs/>
                      <w:color w:val="000000"/>
                      <w:sz w:val="19"/>
                      <w:szCs w:val="19"/>
                    </w:rPr>
                    <w:t>PAH-forbindelser</w:t>
                  </w:r>
                  <w:r>
                    <w:rPr>
                      <w:rFonts w:ascii="Tahoma" w:hAnsi="Tahoma" w:cs="Tahoma"/>
                      <w:color w:val="000000"/>
                      <w:sz w:val="19"/>
                      <w:szCs w:val="19"/>
                    </w:rPr>
                    <w:t> </w:t>
                  </w:r>
                  <w:r>
                    <w:rPr>
                      <w:rStyle w:val="superscript"/>
                      <w:rFonts w:ascii="Tahoma" w:hAnsi="Tahoma" w:cs="Tahoma"/>
                      <w:color w:val="000000"/>
                      <w:sz w:val="14"/>
                      <w:szCs w:val="14"/>
                      <w:vertAlign w:val="superscript"/>
                    </w:rPr>
                    <w:t>7)</w:t>
                  </w:r>
                </w:p>
              </w:tc>
              <w:tc>
                <w:tcPr>
                  <w:tcW w:w="0" w:type="auto"/>
                  <w:tcBorders>
                    <w:top w:val="nil"/>
                    <w:left w:val="nil"/>
                    <w:bottom w:val="single" w:sz="8" w:space="0" w:color="000000"/>
                    <w:right w:val="single" w:sz="8" w:space="0" w:color="000000"/>
                  </w:tcBorders>
                  <w:tcMar>
                    <w:top w:w="113" w:type="dxa"/>
                    <w:left w:w="113" w:type="dxa"/>
                    <w:bottom w:w="113" w:type="dxa"/>
                    <w:right w:w="113" w:type="dxa"/>
                  </w:tcMar>
                  <w:hideMark/>
                </w:tcPr>
                <w:p w:rsidR="00FE0ED6" w:rsidRDefault="00FE0ED6">
                  <w:pPr>
                    <w:rPr>
                      <w:sz w:val="24"/>
                      <w:szCs w:val="24"/>
                    </w:rPr>
                  </w:pPr>
                  <w:r>
                    <w:t> </w:t>
                  </w:r>
                </w:p>
              </w:tc>
              <w:tc>
                <w:tcPr>
                  <w:tcW w:w="0" w:type="auto"/>
                  <w:tcBorders>
                    <w:top w:val="nil"/>
                    <w:left w:val="nil"/>
                    <w:bottom w:val="single" w:sz="8" w:space="0" w:color="000000"/>
                    <w:right w:val="single" w:sz="8" w:space="0" w:color="000000"/>
                  </w:tcBorders>
                  <w:tcMar>
                    <w:top w:w="113" w:type="dxa"/>
                    <w:left w:w="113" w:type="dxa"/>
                    <w:bottom w:w="113" w:type="dxa"/>
                    <w:right w:w="113" w:type="dxa"/>
                  </w:tcMar>
                  <w:hideMark/>
                </w:tcPr>
                <w:p w:rsidR="00FE0ED6" w:rsidRDefault="00FE0ED6">
                  <w:pPr>
                    <w:rPr>
                      <w:sz w:val="24"/>
                      <w:szCs w:val="24"/>
                    </w:rPr>
                  </w:pPr>
                  <w:r>
                    <w:t> </w:t>
                  </w:r>
                </w:p>
              </w:tc>
              <w:tc>
                <w:tcPr>
                  <w:tcW w:w="0" w:type="auto"/>
                  <w:tcBorders>
                    <w:top w:val="nil"/>
                    <w:left w:val="nil"/>
                    <w:bottom w:val="single" w:sz="8" w:space="0" w:color="000000"/>
                    <w:right w:val="single" w:sz="8" w:space="0" w:color="000000"/>
                  </w:tcBorders>
                  <w:tcMar>
                    <w:top w:w="113" w:type="dxa"/>
                    <w:left w:w="113" w:type="dxa"/>
                    <w:bottom w:w="113" w:type="dxa"/>
                    <w:right w:w="113" w:type="dxa"/>
                  </w:tcMar>
                  <w:hideMark/>
                </w:tcPr>
                <w:p w:rsidR="00FE0ED6" w:rsidRDefault="00FE0ED6">
                  <w:pPr>
                    <w:rPr>
                      <w:sz w:val="24"/>
                      <w:szCs w:val="24"/>
                    </w:rPr>
                  </w:pPr>
                  <w:r>
                    <w:t> </w:t>
                  </w:r>
                </w:p>
              </w:tc>
            </w:tr>
            <w:tr w:rsidR="00FE0ED6">
              <w:tc>
                <w:tcPr>
                  <w:tcW w:w="0" w:type="auto"/>
                  <w:tcBorders>
                    <w:top w:val="nil"/>
                    <w:left w:val="single" w:sz="8" w:space="0" w:color="000000"/>
                    <w:bottom w:val="single" w:sz="8" w:space="0" w:color="000000"/>
                    <w:right w:val="single" w:sz="8" w:space="0" w:color="000000"/>
                  </w:tcBorders>
                  <w:tcMar>
                    <w:top w:w="113" w:type="dxa"/>
                    <w:left w:w="113" w:type="dxa"/>
                    <w:bottom w:w="113" w:type="dxa"/>
                    <w:right w:w="113" w:type="dxa"/>
                  </w:tcMar>
                  <w:hideMark/>
                </w:tcPr>
                <w:p w:rsidR="00FE0ED6" w:rsidRDefault="00FE0ED6">
                  <w:pPr>
                    <w:rPr>
                      <w:rFonts w:ascii="Tahoma" w:hAnsi="Tahoma" w:cs="Tahoma"/>
                      <w:color w:val="000000"/>
                      <w:sz w:val="19"/>
                      <w:szCs w:val="19"/>
                    </w:rPr>
                  </w:pPr>
                  <w:r>
                    <w:rPr>
                      <w:rFonts w:ascii="Tahoma" w:hAnsi="Tahoma" w:cs="Tahoma"/>
                      <w:color w:val="000000"/>
                      <w:sz w:val="19"/>
                      <w:szCs w:val="19"/>
                    </w:rPr>
                    <w:t>Benz(a)pyren</w:t>
                  </w:r>
                </w:p>
              </w:tc>
              <w:tc>
                <w:tcPr>
                  <w:tcW w:w="0" w:type="auto"/>
                  <w:tcBorders>
                    <w:top w:val="nil"/>
                    <w:left w:val="nil"/>
                    <w:bottom w:val="single" w:sz="8" w:space="0" w:color="000000"/>
                    <w:right w:val="single" w:sz="8" w:space="0" w:color="000000"/>
                  </w:tcBorders>
                  <w:tcMar>
                    <w:top w:w="113" w:type="dxa"/>
                    <w:left w:w="113" w:type="dxa"/>
                    <w:bottom w:w="113" w:type="dxa"/>
                    <w:right w:w="113" w:type="dxa"/>
                  </w:tcMar>
                  <w:hideMark/>
                </w:tcPr>
                <w:p w:rsidR="00FE0ED6" w:rsidRDefault="00FE0ED6">
                  <w:pPr>
                    <w:rPr>
                      <w:rFonts w:ascii="Tahoma" w:hAnsi="Tahoma" w:cs="Tahoma"/>
                      <w:color w:val="000000"/>
                      <w:sz w:val="19"/>
                      <w:szCs w:val="19"/>
                    </w:rPr>
                  </w:pPr>
                  <w:r>
                    <w:rPr>
                      <w:rFonts w:ascii="Tahoma" w:hAnsi="Tahoma" w:cs="Tahoma"/>
                      <w:color w:val="000000"/>
                      <w:sz w:val="19"/>
                      <w:szCs w:val="19"/>
                    </w:rPr>
                    <w:t>µg/L</w:t>
                  </w:r>
                </w:p>
              </w:tc>
              <w:tc>
                <w:tcPr>
                  <w:tcW w:w="0" w:type="auto"/>
                  <w:tcBorders>
                    <w:top w:val="nil"/>
                    <w:left w:val="nil"/>
                    <w:bottom w:val="single" w:sz="8" w:space="0" w:color="000000"/>
                    <w:right w:val="single" w:sz="8" w:space="0" w:color="000000"/>
                  </w:tcBorders>
                  <w:tcMar>
                    <w:top w:w="113" w:type="dxa"/>
                    <w:left w:w="113" w:type="dxa"/>
                    <w:bottom w:w="113" w:type="dxa"/>
                    <w:right w:w="113" w:type="dxa"/>
                  </w:tcMar>
                  <w:hideMark/>
                </w:tcPr>
                <w:p w:rsidR="00FE0ED6" w:rsidRDefault="00FE0ED6">
                  <w:pPr>
                    <w:rPr>
                      <w:rFonts w:ascii="Tahoma" w:hAnsi="Tahoma" w:cs="Tahoma"/>
                      <w:color w:val="000000"/>
                      <w:sz w:val="19"/>
                      <w:szCs w:val="19"/>
                    </w:rPr>
                  </w:pPr>
                  <w:r>
                    <w:rPr>
                      <w:rFonts w:ascii="Tahoma" w:hAnsi="Tahoma" w:cs="Tahoma"/>
                      <w:color w:val="000000"/>
                      <w:sz w:val="19"/>
                      <w:szCs w:val="19"/>
                    </w:rPr>
                    <w:t>0,010</w:t>
                  </w:r>
                </w:p>
              </w:tc>
              <w:tc>
                <w:tcPr>
                  <w:tcW w:w="0" w:type="auto"/>
                  <w:tcBorders>
                    <w:top w:val="nil"/>
                    <w:left w:val="nil"/>
                    <w:bottom w:val="single" w:sz="8" w:space="0" w:color="000000"/>
                    <w:right w:val="single" w:sz="8" w:space="0" w:color="000000"/>
                  </w:tcBorders>
                  <w:tcMar>
                    <w:top w:w="113" w:type="dxa"/>
                    <w:left w:w="113" w:type="dxa"/>
                    <w:bottom w:w="113" w:type="dxa"/>
                    <w:right w:w="113" w:type="dxa"/>
                  </w:tcMar>
                  <w:hideMark/>
                </w:tcPr>
                <w:p w:rsidR="00FE0ED6" w:rsidRDefault="00FE0ED6">
                  <w:pPr>
                    <w:rPr>
                      <w:sz w:val="24"/>
                      <w:szCs w:val="24"/>
                    </w:rPr>
                  </w:pPr>
                  <w:r>
                    <w:t> </w:t>
                  </w:r>
                </w:p>
              </w:tc>
            </w:tr>
            <w:tr w:rsidR="00FE0ED6">
              <w:tc>
                <w:tcPr>
                  <w:tcW w:w="0" w:type="auto"/>
                  <w:tcBorders>
                    <w:top w:val="nil"/>
                    <w:left w:val="single" w:sz="8" w:space="0" w:color="000000"/>
                    <w:bottom w:val="single" w:sz="8" w:space="0" w:color="000000"/>
                    <w:right w:val="single" w:sz="8" w:space="0" w:color="000000"/>
                  </w:tcBorders>
                  <w:tcMar>
                    <w:top w:w="113" w:type="dxa"/>
                    <w:left w:w="113" w:type="dxa"/>
                    <w:bottom w:w="113" w:type="dxa"/>
                    <w:right w:w="113" w:type="dxa"/>
                  </w:tcMar>
                  <w:hideMark/>
                </w:tcPr>
                <w:p w:rsidR="00FE0ED6" w:rsidRDefault="00FE0ED6">
                  <w:pPr>
                    <w:rPr>
                      <w:rFonts w:ascii="Tahoma" w:hAnsi="Tahoma" w:cs="Tahoma"/>
                      <w:color w:val="000000"/>
                      <w:sz w:val="19"/>
                      <w:szCs w:val="19"/>
                    </w:rPr>
                  </w:pPr>
                  <w:r>
                    <w:rPr>
                      <w:rFonts w:ascii="Tahoma" w:hAnsi="Tahoma" w:cs="Tahoma"/>
                      <w:color w:val="000000"/>
                      <w:sz w:val="19"/>
                      <w:szCs w:val="19"/>
                    </w:rPr>
                    <w:t>Fluoranthen</w:t>
                  </w:r>
                </w:p>
              </w:tc>
              <w:tc>
                <w:tcPr>
                  <w:tcW w:w="0" w:type="auto"/>
                  <w:tcBorders>
                    <w:top w:val="nil"/>
                    <w:left w:val="nil"/>
                    <w:bottom w:val="single" w:sz="8" w:space="0" w:color="000000"/>
                    <w:right w:val="single" w:sz="8" w:space="0" w:color="000000"/>
                  </w:tcBorders>
                  <w:tcMar>
                    <w:top w:w="113" w:type="dxa"/>
                    <w:left w:w="113" w:type="dxa"/>
                    <w:bottom w:w="113" w:type="dxa"/>
                    <w:right w:w="113" w:type="dxa"/>
                  </w:tcMar>
                  <w:hideMark/>
                </w:tcPr>
                <w:p w:rsidR="00FE0ED6" w:rsidRDefault="00FE0ED6">
                  <w:pPr>
                    <w:rPr>
                      <w:rFonts w:ascii="Tahoma" w:hAnsi="Tahoma" w:cs="Tahoma"/>
                      <w:color w:val="000000"/>
                      <w:sz w:val="19"/>
                      <w:szCs w:val="19"/>
                    </w:rPr>
                  </w:pPr>
                  <w:r>
                    <w:rPr>
                      <w:rFonts w:ascii="Tahoma" w:hAnsi="Tahoma" w:cs="Tahoma"/>
                      <w:color w:val="000000"/>
                      <w:sz w:val="19"/>
                      <w:szCs w:val="19"/>
                    </w:rPr>
                    <w:t>µg/L</w:t>
                  </w:r>
                </w:p>
              </w:tc>
              <w:tc>
                <w:tcPr>
                  <w:tcW w:w="0" w:type="auto"/>
                  <w:tcBorders>
                    <w:top w:val="nil"/>
                    <w:left w:val="nil"/>
                    <w:bottom w:val="single" w:sz="8" w:space="0" w:color="000000"/>
                    <w:right w:val="single" w:sz="8" w:space="0" w:color="000000"/>
                  </w:tcBorders>
                  <w:tcMar>
                    <w:top w:w="113" w:type="dxa"/>
                    <w:left w:w="113" w:type="dxa"/>
                    <w:bottom w:w="113" w:type="dxa"/>
                    <w:right w:w="113" w:type="dxa"/>
                  </w:tcMar>
                  <w:hideMark/>
                </w:tcPr>
                <w:p w:rsidR="00FE0ED6" w:rsidRDefault="00FE0ED6">
                  <w:pPr>
                    <w:rPr>
                      <w:rFonts w:ascii="Tahoma" w:hAnsi="Tahoma" w:cs="Tahoma"/>
                      <w:color w:val="000000"/>
                      <w:sz w:val="19"/>
                      <w:szCs w:val="19"/>
                    </w:rPr>
                  </w:pPr>
                  <w:r>
                    <w:rPr>
                      <w:rFonts w:ascii="Tahoma" w:hAnsi="Tahoma" w:cs="Tahoma"/>
                      <w:color w:val="000000"/>
                      <w:sz w:val="19"/>
                      <w:szCs w:val="19"/>
                    </w:rPr>
                    <w:t>0,1</w:t>
                  </w:r>
                </w:p>
              </w:tc>
              <w:tc>
                <w:tcPr>
                  <w:tcW w:w="0" w:type="auto"/>
                  <w:tcBorders>
                    <w:top w:val="nil"/>
                    <w:left w:val="nil"/>
                    <w:bottom w:val="single" w:sz="8" w:space="0" w:color="000000"/>
                    <w:right w:val="single" w:sz="8" w:space="0" w:color="000000"/>
                  </w:tcBorders>
                  <w:tcMar>
                    <w:top w:w="113" w:type="dxa"/>
                    <w:left w:w="113" w:type="dxa"/>
                    <w:bottom w:w="113" w:type="dxa"/>
                    <w:right w:w="113" w:type="dxa"/>
                  </w:tcMar>
                  <w:hideMark/>
                </w:tcPr>
                <w:p w:rsidR="00FE0ED6" w:rsidRDefault="00FE0ED6">
                  <w:pPr>
                    <w:rPr>
                      <w:sz w:val="24"/>
                      <w:szCs w:val="24"/>
                    </w:rPr>
                  </w:pPr>
                  <w:r>
                    <w:t> </w:t>
                  </w:r>
                </w:p>
              </w:tc>
            </w:tr>
            <w:tr w:rsidR="00FE0ED6">
              <w:tc>
                <w:tcPr>
                  <w:tcW w:w="0" w:type="auto"/>
                  <w:tcBorders>
                    <w:top w:val="nil"/>
                    <w:left w:val="single" w:sz="8" w:space="0" w:color="000000"/>
                    <w:bottom w:val="single" w:sz="8" w:space="0" w:color="000000"/>
                    <w:right w:val="single" w:sz="8" w:space="0" w:color="000000"/>
                  </w:tcBorders>
                  <w:tcMar>
                    <w:top w:w="113" w:type="dxa"/>
                    <w:left w:w="113" w:type="dxa"/>
                    <w:bottom w:w="113" w:type="dxa"/>
                    <w:right w:w="113" w:type="dxa"/>
                  </w:tcMar>
                  <w:hideMark/>
                </w:tcPr>
                <w:p w:rsidR="00FE0ED6" w:rsidRDefault="00FE0ED6">
                  <w:pPr>
                    <w:rPr>
                      <w:rFonts w:ascii="Tahoma" w:hAnsi="Tahoma" w:cs="Tahoma"/>
                      <w:color w:val="000000"/>
                      <w:sz w:val="19"/>
                      <w:szCs w:val="19"/>
                    </w:rPr>
                  </w:pPr>
                  <w:r>
                    <w:rPr>
                      <w:rFonts w:ascii="Tahoma" w:hAnsi="Tahoma" w:cs="Tahoma"/>
                      <w:color w:val="000000"/>
                      <w:sz w:val="19"/>
                      <w:szCs w:val="19"/>
                    </w:rPr>
                    <w:t>Sum af benzo(b)fluoranthen,</w:t>
                  </w:r>
                </w:p>
                <w:p w:rsidR="00FE0ED6" w:rsidRDefault="00FE0ED6">
                  <w:pPr>
                    <w:rPr>
                      <w:rFonts w:ascii="Tahoma" w:hAnsi="Tahoma" w:cs="Tahoma"/>
                      <w:color w:val="000000"/>
                      <w:sz w:val="19"/>
                      <w:szCs w:val="19"/>
                    </w:rPr>
                  </w:pPr>
                  <w:r>
                    <w:rPr>
                      <w:rFonts w:ascii="Tahoma" w:hAnsi="Tahoma" w:cs="Tahoma"/>
                      <w:color w:val="000000"/>
                      <w:sz w:val="19"/>
                      <w:szCs w:val="19"/>
                    </w:rPr>
                    <w:t>benzo(k)fluoranthen,</w:t>
                  </w:r>
                </w:p>
                <w:p w:rsidR="00FE0ED6" w:rsidRDefault="00FE0ED6">
                  <w:pPr>
                    <w:rPr>
                      <w:rFonts w:ascii="Tahoma" w:hAnsi="Tahoma" w:cs="Tahoma"/>
                      <w:color w:val="000000"/>
                      <w:sz w:val="19"/>
                      <w:szCs w:val="19"/>
                    </w:rPr>
                  </w:pPr>
                  <w:r>
                    <w:rPr>
                      <w:rFonts w:ascii="Tahoma" w:hAnsi="Tahoma" w:cs="Tahoma"/>
                      <w:color w:val="000000"/>
                      <w:sz w:val="19"/>
                      <w:szCs w:val="19"/>
                    </w:rPr>
                    <w:t>benzo(ghi)perylen og</w:t>
                  </w:r>
                </w:p>
                <w:p w:rsidR="00FE0ED6" w:rsidRDefault="00FE0ED6">
                  <w:pPr>
                    <w:rPr>
                      <w:rFonts w:ascii="Tahoma" w:hAnsi="Tahoma" w:cs="Tahoma"/>
                      <w:color w:val="000000"/>
                      <w:sz w:val="19"/>
                      <w:szCs w:val="19"/>
                    </w:rPr>
                  </w:pPr>
                  <w:r>
                    <w:rPr>
                      <w:rFonts w:ascii="Tahoma" w:hAnsi="Tahoma" w:cs="Tahoma"/>
                      <w:color w:val="000000"/>
                      <w:sz w:val="19"/>
                      <w:szCs w:val="19"/>
                    </w:rPr>
                    <w:t>indeno(1,2,3-cd)pyren</w:t>
                  </w:r>
                </w:p>
              </w:tc>
              <w:tc>
                <w:tcPr>
                  <w:tcW w:w="0" w:type="auto"/>
                  <w:tcBorders>
                    <w:top w:val="nil"/>
                    <w:left w:val="nil"/>
                    <w:bottom w:val="single" w:sz="8" w:space="0" w:color="000000"/>
                    <w:right w:val="single" w:sz="8" w:space="0" w:color="000000"/>
                  </w:tcBorders>
                  <w:tcMar>
                    <w:top w:w="113" w:type="dxa"/>
                    <w:left w:w="113" w:type="dxa"/>
                    <w:bottom w:w="113" w:type="dxa"/>
                    <w:right w:w="113" w:type="dxa"/>
                  </w:tcMar>
                  <w:hideMark/>
                </w:tcPr>
                <w:p w:rsidR="00FE0ED6" w:rsidRDefault="00FE0ED6">
                  <w:pPr>
                    <w:rPr>
                      <w:rFonts w:ascii="Tahoma" w:hAnsi="Tahoma" w:cs="Tahoma"/>
                      <w:color w:val="000000"/>
                      <w:sz w:val="19"/>
                      <w:szCs w:val="19"/>
                    </w:rPr>
                  </w:pPr>
                  <w:r>
                    <w:rPr>
                      <w:rFonts w:ascii="Tahoma" w:hAnsi="Tahoma" w:cs="Tahoma"/>
                      <w:color w:val="000000"/>
                      <w:sz w:val="19"/>
                      <w:szCs w:val="19"/>
                    </w:rPr>
                    <w:t>µg/L</w:t>
                  </w:r>
                </w:p>
              </w:tc>
              <w:tc>
                <w:tcPr>
                  <w:tcW w:w="0" w:type="auto"/>
                  <w:tcBorders>
                    <w:top w:val="nil"/>
                    <w:left w:val="nil"/>
                    <w:bottom w:val="single" w:sz="8" w:space="0" w:color="000000"/>
                    <w:right w:val="single" w:sz="8" w:space="0" w:color="000000"/>
                  </w:tcBorders>
                  <w:tcMar>
                    <w:top w:w="113" w:type="dxa"/>
                    <w:left w:w="113" w:type="dxa"/>
                    <w:bottom w:w="113" w:type="dxa"/>
                    <w:right w:w="113" w:type="dxa"/>
                  </w:tcMar>
                  <w:hideMark/>
                </w:tcPr>
                <w:p w:rsidR="00FE0ED6" w:rsidRDefault="00FE0ED6">
                  <w:pPr>
                    <w:rPr>
                      <w:rFonts w:ascii="Tahoma" w:hAnsi="Tahoma" w:cs="Tahoma"/>
                      <w:color w:val="000000"/>
                      <w:sz w:val="19"/>
                      <w:szCs w:val="19"/>
                    </w:rPr>
                  </w:pPr>
                  <w:r>
                    <w:rPr>
                      <w:rFonts w:ascii="Tahoma" w:hAnsi="Tahoma" w:cs="Tahoma"/>
                      <w:color w:val="000000"/>
                      <w:sz w:val="19"/>
                      <w:szCs w:val="19"/>
                    </w:rPr>
                    <w:t>0,10</w:t>
                  </w:r>
                </w:p>
              </w:tc>
              <w:tc>
                <w:tcPr>
                  <w:tcW w:w="0" w:type="auto"/>
                  <w:tcBorders>
                    <w:top w:val="nil"/>
                    <w:left w:val="nil"/>
                    <w:bottom w:val="single" w:sz="8" w:space="0" w:color="000000"/>
                    <w:right w:val="single" w:sz="8" w:space="0" w:color="000000"/>
                  </w:tcBorders>
                  <w:tcMar>
                    <w:top w:w="113" w:type="dxa"/>
                    <w:left w:w="113" w:type="dxa"/>
                    <w:bottom w:w="113" w:type="dxa"/>
                    <w:right w:w="113" w:type="dxa"/>
                  </w:tcMar>
                  <w:hideMark/>
                </w:tcPr>
                <w:p w:rsidR="00FE0ED6" w:rsidRDefault="00FE0ED6">
                  <w:pPr>
                    <w:rPr>
                      <w:sz w:val="24"/>
                      <w:szCs w:val="24"/>
                    </w:rPr>
                  </w:pPr>
                  <w:r>
                    <w:t> </w:t>
                  </w:r>
                </w:p>
              </w:tc>
            </w:tr>
            <w:tr w:rsidR="00FE0ED6">
              <w:tc>
                <w:tcPr>
                  <w:tcW w:w="0" w:type="auto"/>
                  <w:tcBorders>
                    <w:top w:val="nil"/>
                    <w:left w:val="single" w:sz="8" w:space="0" w:color="000000"/>
                    <w:bottom w:val="single" w:sz="8" w:space="0" w:color="000000"/>
                    <w:right w:val="single" w:sz="8" w:space="0" w:color="000000"/>
                  </w:tcBorders>
                  <w:tcMar>
                    <w:top w:w="113" w:type="dxa"/>
                    <w:left w:w="113" w:type="dxa"/>
                    <w:bottom w:w="113" w:type="dxa"/>
                    <w:right w:w="113" w:type="dxa"/>
                  </w:tcMar>
                  <w:hideMark/>
                </w:tcPr>
                <w:p w:rsidR="00FE0ED6" w:rsidRDefault="00FE0ED6">
                  <w:pPr>
                    <w:rPr>
                      <w:rFonts w:ascii="Tahoma" w:hAnsi="Tahoma" w:cs="Tahoma"/>
                      <w:color w:val="000000"/>
                      <w:sz w:val="19"/>
                      <w:szCs w:val="19"/>
                    </w:rPr>
                  </w:pPr>
                  <w:r>
                    <w:rPr>
                      <w:rStyle w:val="bold"/>
                      <w:rFonts w:ascii="Tahoma" w:hAnsi="Tahoma" w:cs="Tahoma"/>
                      <w:b/>
                      <w:bCs/>
                      <w:color w:val="000000"/>
                      <w:sz w:val="19"/>
                      <w:szCs w:val="19"/>
                    </w:rPr>
                    <w:lastRenderedPageBreak/>
                    <w:t>Perfluorerede alkylsyreforbindelser (PFAS-forbindelser)</w:t>
                  </w:r>
                </w:p>
              </w:tc>
              <w:tc>
                <w:tcPr>
                  <w:tcW w:w="0" w:type="auto"/>
                  <w:tcBorders>
                    <w:top w:val="nil"/>
                    <w:left w:val="nil"/>
                    <w:bottom w:val="single" w:sz="8" w:space="0" w:color="000000"/>
                    <w:right w:val="single" w:sz="8" w:space="0" w:color="000000"/>
                  </w:tcBorders>
                  <w:tcMar>
                    <w:top w:w="113" w:type="dxa"/>
                    <w:left w:w="113" w:type="dxa"/>
                    <w:bottom w:w="113" w:type="dxa"/>
                    <w:right w:w="113" w:type="dxa"/>
                  </w:tcMar>
                  <w:hideMark/>
                </w:tcPr>
                <w:p w:rsidR="00FE0ED6" w:rsidRDefault="00FE0ED6">
                  <w:pPr>
                    <w:rPr>
                      <w:sz w:val="24"/>
                      <w:szCs w:val="24"/>
                    </w:rPr>
                  </w:pPr>
                  <w:r>
                    <w:t> </w:t>
                  </w:r>
                </w:p>
              </w:tc>
              <w:tc>
                <w:tcPr>
                  <w:tcW w:w="0" w:type="auto"/>
                  <w:tcBorders>
                    <w:top w:val="nil"/>
                    <w:left w:val="nil"/>
                    <w:bottom w:val="single" w:sz="8" w:space="0" w:color="000000"/>
                    <w:right w:val="single" w:sz="8" w:space="0" w:color="000000"/>
                  </w:tcBorders>
                  <w:tcMar>
                    <w:top w:w="113" w:type="dxa"/>
                    <w:left w:w="113" w:type="dxa"/>
                    <w:bottom w:w="113" w:type="dxa"/>
                    <w:right w:w="113" w:type="dxa"/>
                  </w:tcMar>
                  <w:hideMark/>
                </w:tcPr>
                <w:p w:rsidR="00FE0ED6" w:rsidRDefault="00FE0ED6">
                  <w:pPr>
                    <w:rPr>
                      <w:sz w:val="24"/>
                      <w:szCs w:val="24"/>
                    </w:rPr>
                  </w:pPr>
                  <w:r>
                    <w:t> </w:t>
                  </w:r>
                </w:p>
              </w:tc>
              <w:tc>
                <w:tcPr>
                  <w:tcW w:w="0" w:type="auto"/>
                  <w:tcBorders>
                    <w:top w:val="nil"/>
                    <w:left w:val="nil"/>
                    <w:bottom w:val="single" w:sz="8" w:space="0" w:color="000000"/>
                    <w:right w:val="single" w:sz="8" w:space="0" w:color="000000"/>
                  </w:tcBorders>
                  <w:tcMar>
                    <w:top w:w="113" w:type="dxa"/>
                    <w:left w:w="113" w:type="dxa"/>
                    <w:bottom w:w="113" w:type="dxa"/>
                    <w:right w:w="113" w:type="dxa"/>
                  </w:tcMar>
                  <w:hideMark/>
                </w:tcPr>
                <w:p w:rsidR="00FE0ED6" w:rsidRDefault="00FE0ED6">
                  <w:pPr>
                    <w:rPr>
                      <w:sz w:val="24"/>
                      <w:szCs w:val="24"/>
                    </w:rPr>
                  </w:pPr>
                  <w:r>
                    <w:t> </w:t>
                  </w:r>
                </w:p>
              </w:tc>
            </w:tr>
            <w:tr w:rsidR="00FE0ED6">
              <w:tc>
                <w:tcPr>
                  <w:tcW w:w="0" w:type="auto"/>
                  <w:tcBorders>
                    <w:top w:val="nil"/>
                    <w:left w:val="single" w:sz="8" w:space="0" w:color="000000"/>
                    <w:bottom w:val="single" w:sz="8" w:space="0" w:color="000000"/>
                    <w:right w:val="single" w:sz="8" w:space="0" w:color="000000"/>
                  </w:tcBorders>
                  <w:tcMar>
                    <w:top w:w="113" w:type="dxa"/>
                    <w:left w:w="113" w:type="dxa"/>
                    <w:bottom w:w="113" w:type="dxa"/>
                    <w:right w:w="113" w:type="dxa"/>
                  </w:tcMar>
                  <w:hideMark/>
                </w:tcPr>
                <w:p w:rsidR="00FE0ED6" w:rsidRDefault="00FE0ED6">
                  <w:pPr>
                    <w:rPr>
                      <w:rFonts w:ascii="Tahoma" w:hAnsi="Tahoma" w:cs="Tahoma"/>
                      <w:color w:val="000000"/>
                      <w:sz w:val="19"/>
                      <w:szCs w:val="19"/>
                    </w:rPr>
                  </w:pPr>
                  <w:r>
                    <w:rPr>
                      <w:rFonts w:ascii="Tahoma" w:hAnsi="Tahoma" w:cs="Tahoma"/>
                      <w:color w:val="000000"/>
                      <w:sz w:val="19"/>
                      <w:szCs w:val="19"/>
                    </w:rPr>
                    <w:t>Sum af PFAS</w:t>
                  </w:r>
                  <w:r>
                    <w:rPr>
                      <w:rStyle w:val="superscript"/>
                      <w:rFonts w:ascii="Tahoma" w:hAnsi="Tahoma" w:cs="Tahoma"/>
                      <w:color w:val="000000"/>
                      <w:sz w:val="14"/>
                      <w:szCs w:val="14"/>
                      <w:vertAlign w:val="superscript"/>
                    </w:rPr>
                    <w:t>8)</w:t>
                  </w:r>
                </w:p>
              </w:tc>
              <w:tc>
                <w:tcPr>
                  <w:tcW w:w="0" w:type="auto"/>
                  <w:tcBorders>
                    <w:top w:val="nil"/>
                    <w:left w:val="nil"/>
                    <w:bottom w:val="single" w:sz="8" w:space="0" w:color="000000"/>
                    <w:right w:val="single" w:sz="8" w:space="0" w:color="000000"/>
                  </w:tcBorders>
                  <w:tcMar>
                    <w:top w:w="113" w:type="dxa"/>
                    <w:left w:w="113" w:type="dxa"/>
                    <w:bottom w:w="113" w:type="dxa"/>
                    <w:right w:w="113" w:type="dxa"/>
                  </w:tcMar>
                  <w:hideMark/>
                </w:tcPr>
                <w:p w:rsidR="00FE0ED6" w:rsidRDefault="00FE0ED6">
                  <w:pPr>
                    <w:rPr>
                      <w:rFonts w:ascii="Tahoma" w:hAnsi="Tahoma" w:cs="Tahoma"/>
                      <w:color w:val="000000"/>
                      <w:sz w:val="19"/>
                      <w:szCs w:val="19"/>
                    </w:rPr>
                  </w:pPr>
                  <w:r>
                    <w:rPr>
                      <w:rFonts w:ascii="Tahoma" w:hAnsi="Tahoma" w:cs="Tahoma"/>
                      <w:color w:val="000000"/>
                      <w:sz w:val="19"/>
                      <w:szCs w:val="19"/>
                    </w:rPr>
                    <w:t>µg/L</w:t>
                  </w:r>
                </w:p>
              </w:tc>
              <w:tc>
                <w:tcPr>
                  <w:tcW w:w="0" w:type="auto"/>
                  <w:tcBorders>
                    <w:top w:val="nil"/>
                    <w:left w:val="nil"/>
                    <w:bottom w:val="single" w:sz="8" w:space="0" w:color="000000"/>
                    <w:right w:val="single" w:sz="8" w:space="0" w:color="000000"/>
                  </w:tcBorders>
                  <w:tcMar>
                    <w:top w:w="113" w:type="dxa"/>
                    <w:left w:w="113" w:type="dxa"/>
                    <w:bottom w:w="113" w:type="dxa"/>
                    <w:right w:w="113" w:type="dxa"/>
                  </w:tcMar>
                  <w:hideMark/>
                </w:tcPr>
                <w:p w:rsidR="00FE0ED6" w:rsidRDefault="00FE0ED6">
                  <w:pPr>
                    <w:rPr>
                      <w:rFonts w:ascii="Tahoma" w:hAnsi="Tahoma" w:cs="Tahoma"/>
                      <w:color w:val="000000"/>
                      <w:sz w:val="19"/>
                      <w:szCs w:val="19"/>
                    </w:rPr>
                  </w:pPr>
                  <w:r>
                    <w:rPr>
                      <w:rFonts w:ascii="Tahoma" w:hAnsi="Tahoma" w:cs="Tahoma"/>
                      <w:color w:val="000000"/>
                      <w:sz w:val="19"/>
                      <w:szCs w:val="19"/>
                    </w:rPr>
                    <w:t>0,1</w:t>
                  </w:r>
                </w:p>
              </w:tc>
              <w:tc>
                <w:tcPr>
                  <w:tcW w:w="0" w:type="auto"/>
                  <w:tcBorders>
                    <w:top w:val="nil"/>
                    <w:left w:val="nil"/>
                    <w:bottom w:val="single" w:sz="8" w:space="0" w:color="000000"/>
                    <w:right w:val="single" w:sz="8" w:space="0" w:color="000000"/>
                  </w:tcBorders>
                  <w:tcMar>
                    <w:top w:w="113" w:type="dxa"/>
                    <w:left w:w="113" w:type="dxa"/>
                    <w:bottom w:w="113" w:type="dxa"/>
                    <w:right w:w="113" w:type="dxa"/>
                  </w:tcMar>
                  <w:hideMark/>
                </w:tcPr>
                <w:p w:rsidR="00FE0ED6" w:rsidRDefault="00FE0ED6">
                  <w:pPr>
                    <w:rPr>
                      <w:sz w:val="24"/>
                      <w:szCs w:val="24"/>
                    </w:rPr>
                  </w:pPr>
                  <w:r>
                    <w:t> </w:t>
                  </w:r>
                </w:p>
              </w:tc>
            </w:tr>
            <w:tr w:rsidR="00FE0ED6">
              <w:tc>
                <w:tcPr>
                  <w:tcW w:w="0" w:type="auto"/>
                  <w:tcBorders>
                    <w:top w:val="nil"/>
                    <w:left w:val="single" w:sz="8" w:space="0" w:color="000000"/>
                    <w:bottom w:val="single" w:sz="8" w:space="0" w:color="000000"/>
                    <w:right w:val="single" w:sz="8" w:space="0" w:color="000000"/>
                  </w:tcBorders>
                  <w:tcMar>
                    <w:top w:w="113" w:type="dxa"/>
                    <w:left w:w="113" w:type="dxa"/>
                    <w:bottom w:w="113" w:type="dxa"/>
                    <w:right w:w="113" w:type="dxa"/>
                  </w:tcMar>
                  <w:hideMark/>
                </w:tcPr>
                <w:p w:rsidR="00FE0ED6" w:rsidRDefault="00FE0ED6">
                  <w:pPr>
                    <w:rPr>
                      <w:rFonts w:ascii="Tahoma" w:hAnsi="Tahoma" w:cs="Tahoma"/>
                      <w:color w:val="000000"/>
                      <w:sz w:val="19"/>
                      <w:szCs w:val="19"/>
                    </w:rPr>
                  </w:pPr>
                  <w:r>
                    <w:rPr>
                      <w:rStyle w:val="bold"/>
                      <w:rFonts w:ascii="Tahoma" w:hAnsi="Tahoma" w:cs="Tahoma"/>
                      <w:b/>
                      <w:bCs/>
                      <w:color w:val="000000"/>
                      <w:sz w:val="19"/>
                      <w:szCs w:val="19"/>
                    </w:rPr>
                    <w:t>Pesticider</w:t>
                  </w:r>
                  <w:r>
                    <w:rPr>
                      <w:rFonts w:ascii="Tahoma" w:hAnsi="Tahoma" w:cs="Tahoma"/>
                      <w:color w:val="000000"/>
                      <w:sz w:val="19"/>
                      <w:szCs w:val="19"/>
                    </w:rPr>
                    <w:t> </w:t>
                  </w:r>
                  <w:r>
                    <w:rPr>
                      <w:rStyle w:val="superscript"/>
                      <w:rFonts w:ascii="Tahoma" w:hAnsi="Tahoma" w:cs="Tahoma"/>
                      <w:color w:val="000000"/>
                      <w:sz w:val="14"/>
                      <w:szCs w:val="14"/>
                      <w:vertAlign w:val="superscript"/>
                    </w:rPr>
                    <w:t>9)</w:t>
                  </w:r>
                </w:p>
              </w:tc>
              <w:tc>
                <w:tcPr>
                  <w:tcW w:w="0" w:type="auto"/>
                  <w:tcBorders>
                    <w:top w:val="nil"/>
                    <w:left w:val="nil"/>
                    <w:bottom w:val="single" w:sz="8" w:space="0" w:color="000000"/>
                    <w:right w:val="single" w:sz="8" w:space="0" w:color="000000"/>
                  </w:tcBorders>
                  <w:tcMar>
                    <w:top w:w="113" w:type="dxa"/>
                    <w:left w:w="113" w:type="dxa"/>
                    <w:bottom w:w="113" w:type="dxa"/>
                    <w:right w:w="113" w:type="dxa"/>
                  </w:tcMar>
                  <w:hideMark/>
                </w:tcPr>
                <w:p w:rsidR="00FE0ED6" w:rsidRDefault="00FE0ED6">
                  <w:pPr>
                    <w:rPr>
                      <w:sz w:val="24"/>
                      <w:szCs w:val="24"/>
                    </w:rPr>
                  </w:pPr>
                  <w:r>
                    <w:t> </w:t>
                  </w:r>
                </w:p>
              </w:tc>
              <w:tc>
                <w:tcPr>
                  <w:tcW w:w="0" w:type="auto"/>
                  <w:tcBorders>
                    <w:top w:val="nil"/>
                    <w:left w:val="nil"/>
                    <w:bottom w:val="single" w:sz="8" w:space="0" w:color="000000"/>
                    <w:right w:val="single" w:sz="8" w:space="0" w:color="000000"/>
                  </w:tcBorders>
                  <w:tcMar>
                    <w:top w:w="113" w:type="dxa"/>
                    <w:left w:w="113" w:type="dxa"/>
                    <w:bottom w:w="113" w:type="dxa"/>
                    <w:right w:w="113" w:type="dxa"/>
                  </w:tcMar>
                  <w:hideMark/>
                </w:tcPr>
                <w:p w:rsidR="00FE0ED6" w:rsidRDefault="00FE0ED6">
                  <w:pPr>
                    <w:rPr>
                      <w:sz w:val="24"/>
                      <w:szCs w:val="24"/>
                    </w:rPr>
                  </w:pPr>
                  <w:r>
                    <w:t> </w:t>
                  </w:r>
                </w:p>
              </w:tc>
              <w:tc>
                <w:tcPr>
                  <w:tcW w:w="0" w:type="auto"/>
                  <w:tcBorders>
                    <w:top w:val="nil"/>
                    <w:left w:val="nil"/>
                    <w:bottom w:val="single" w:sz="8" w:space="0" w:color="000000"/>
                    <w:right w:val="single" w:sz="8" w:space="0" w:color="000000"/>
                  </w:tcBorders>
                  <w:tcMar>
                    <w:top w:w="113" w:type="dxa"/>
                    <w:left w:w="113" w:type="dxa"/>
                    <w:bottom w:w="113" w:type="dxa"/>
                    <w:right w:w="113" w:type="dxa"/>
                  </w:tcMar>
                  <w:hideMark/>
                </w:tcPr>
                <w:p w:rsidR="00FE0ED6" w:rsidRDefault="00FE0ED6">
                  <w:pPr>
                    <w:rPr>
                      <w:sz w:val="24"/>
                      <w:szCs w:val="24"/>
                    </w:rPr>
                  </w:pPr>
                  <w:r>
                    <w:t> </w:t>
                  </w:r>
                </w:p>
              </w:tc>
            </w:tr>
            <w:tr w:rsidR="00FE0ED6">
              <w:tc>
                <w:tcPr>
                  <w:tcW w:w="0" w:type="auto"/>
                  <w:tcBorders>
                    <w:top w:val="nil"/>
                    <w:left w:val="single" w:sz="8" w:space="0" w:color="000000"/>
                    <w:bottom w:val="single" w:sz="8" w:space="0" w:color="000000"/>
                    <w:right w:val="single" w:sz="8" w:space="0" w:color="000000"/>
                  </w:tcBorders>
                  <w:tcMar>
                    <w:top w:w="113" w:type="dxa"/>
                    <w:left w:w="113" w:type="dxa"/>
                    <w:bottom w:w="113" w:type="dxa"/>
                    <w:right w:w="113" w:type="dxa"/>
                  </w:tcMar>
                  <w:hideMark/>
                </w:tcPr>
                <w:p w:rsidR="00FE0ED6" w:rsidRDefault="00FE0ED6">
                  <w:pPr>
                    <w:rPr>
                      <w:rFonts w:ascii="Tahoma" w:hAnsi="Tahoma" w:cs="Tahoma"/>
                      <w:color w:val="000000"/>
                      <w:sz w:val="19"/>
                      <w:szCs w:val="19"/>
                    </w:rPr>
                  </w:pPr>
                  <w:r>
                    <w:rPr>
                      <w:rFonts w:ascii="Tahoma" w:hAnsi="Tahoma" w:cs="Tahoma"/>
                      <w:color w:val="000000"/>
                      <w:sz w:val="19"/>
                      <w:szCs w:val="19"/>
                    </w:rPr>
                    <w:t>Aldrin, dieldrin, heptachlor, heptachlorepoxid</w:t>
                  </w:r>
                </w:p>
              </w:tc>
              <w:tc>
                <w:tcPr>
                  <w:tcW w:w="0" w:type="auto"/>
                  <w:tcBorders>
                    <w:top w:val="nil"/>
                    <w:left w:val="nil"/>
                    <w:bottom w:val="single" w:sz="8" w:space="0" w:color="000000"/>
                    <w:right w:val="single" w:sz="8" w:space="0" w:color="000000"/>
                  </w:tcBorders>
                  <w:tcMar>
                    <w:top w:w="113" w:type="dxa"/>
                    <w:left w:w="113" w:type="dxa"/>
                    <w:bottom w:w="113" w:type="dxa"/>
                    <w:right w:w="113" w:type="dxa"/>
                  </w:tcMar>
                  <w:hideMark/>
                </w:tcPr>
                <w:p w:rsidR="00FE0ED6" w:rsidRDefault="00FE0ED6">
                  <w:pPr>
                    <w:rPr>
                      <w:rFonts w:ascii="Tahoma" w:hAnsi="Tahoma" w:cs="Tahoma"/>
                      <w:color w:val="000000"/>
                      <w:sz w:val="19"/>
                      <w:szCs w:val="19"/>
                    </w:rPr>
                  </w:pPr>
                  <w:r>
                    <w:rPr>
                      <w:rFonts w:ascii="Tahoma" w:hAnsi="Tahoma" w:cs="Tahoma"/>
                      <w:color w:val="000000"/>
                      <w:sz w:val="19"/>
                      <w:szCs w:val="19"/>
                    </w:rPr>
                    <w:t>µg/L</w:t>
                  </w:r>
                </w:p>
              </w:tc>
              <w:tc>
                <w:tcPr>
                  <w:tcW w:w="0" w:type="auto"/>
                  <w:tcBorders>
                    <w:top w:val="nil"/>
                    <w:left w:val="nil"/>
                    <w:bottom w:val="single" w:sz="8" w:space="0" w:color="000000"/>
                    <w:right w:val="single" w:sz="8" w:space="0" w:color="000000"/>
                  </w:tcBorders>
                  <w:tcMar>
                    <w:top w:w="113" w:type="dxa"/>
                    <w:left w:w="113" w:type="dxa"/>
                    <w:bottom w:w="113" w:type="dxa"/>
                    <w:right w:w="113" w:type="dxa"/>
                  </w:tcMar>
                  <w:hideMark/>
                </w:tcPr>
                <w:p w:rsidR="00FE0ED6" w:rsidRDefault="00FE0ED6">
                  <w:pPr>
                    <w:rPr>
                      <w:rFonts w:ascii="Tahoma" w:hAnsi="Tahoma" w:cs="Tahoma"/>
                      <w:color w:val="000000"/>
                      <w:sz w:val="19"/>
                      <w:szCs w:val="19"/>
                    </w:rPr>
                  </w:pPr>
                  <w:r>
                    <w:rPr>
                      <w:rFonts w:ascii="Tahoma" w:hAnsi="Tahoma" w:cs="Tahoma"/>
                      <w:color w:val="000000"/>
                      <w:sz w:val="19"/>
                      <w:szCs w:val="19"/>
                    </w:rPr>
                    <w:t>0,030</w:t>
                  </w:r>
                </w:p>
              </w:tc>
              <w:tc>
                <w:tcPr>
                  <w:tcW w:w="0" w:type="auto"/>
                  <w:tcBorders>
                    <w:top w:val="nil"/>
                    <w:left w:val="nil"/>
                    <w:bottom w:val="single" w:sz="8" w:space="0" w:color="000000"/>
                    <w:right w:val="single" w:sz="8" w:space="0" w:color="000000"/>
                  </w:tcBorders>
                  <w:tcMar>
                    <w:top w:w="113" w:type="dxa"/>
                    <w:left w:w="113" w:type="dxa"/>
                    <w:bottom w:w="113" w:type="dxa"/>
                    <w:right w:w="113" w:type="dxa"/>
                  </w:tcMar>
                  <w:hideMark/>
                </w:tcPr>
                <w:p w:rsidR="00FE0ED6" w:rsidRDefault="00FE0ED6">
                  <w:pPr>
                    <w:rPr>
                      <w:rFonts w:ascii="Tahoma" w:hAnsi="Tahoma" w:cs="Tahoma"/>
                      <w:color w:val="000000"/>
                      <w:sz w:val="19"/>
                      <w:szCs w:val="19"/>
                    </w:rPr>
                  </w:pPr>
                  <w:r>
                    <w:rPr>
                      <w:rFonts w:ascii="Tahoma" w:hAnsi="Tahoma" w:cs="Tahoma"/>
                      <w:color w:val="000000"/>
                      <w:sz w:val="19"/>
                      <w:szCs w:val="19"/>
                    </w:rPr>
                    <w:t>Værdi gælder ved hvert enkelt pesticid.</w:t>
                  </w:r>
                </w:p>
              </w:tc>
            </w:tr>
            <w:tr w:rsidR="00FE0ED6" w:rsidDel="00533299">
              <w:trPr>
                <w:del w:id="11" w:author="Malene Maxe Petersen" w:date="2019-09-25T14:02:00Z"/>
              </w:trPr>
              <w:tc>
                <w:tcPr>
                  <w:tcW w:w="0" w:type="auto"/>
                  <w:tcBorders>
                    <w:top w:val="nil"/>
                    <w:left w:val="single" w:sz="8" w:space="0" w:color="000000"/>
                    <w:bottom w:val="single" w:sz="8" w:space="0" w:color="000000"/>
                    <w:right w:val="single" w:sz="8" w:space="0" w:color="000000"/>
                  </w:tcBorders>
                  <w:tcMar>
                    <w:top w:w="113" w:type="dxa"/>
                    <w:left w:w="113" w:type="dxa"/>
                    <w:bottom w:w="113" w:type="dxa"/>
                    <w:right w:w="113" w:type="dxa"/>
                  </w:tcMar>
                  <w:hideMark/>
                </w:tcPr>
                <w:p w:rsidR="00FE0ED6" w:rsidDel="00533299" w:rsidRDefault="00FE0ED6">
                  <w:pPr>
                    <w:rPr>
                      <w:del w:id="12" w:author="Malene Maxe Petersen" w:date="2019-09-25T14:02:00Z"/>
                      <w:rFonts w:ascii="Tahoma" w:hAnsi="Tahoma" w:cs="Tahoma"/>
                      <w:color w:val="000000"/>
                      <w:sz w:val="19"/>
                      <w:szCs w:val="19"/>
                    </w:rPr>
                  </w:pPr>
                  <w:del w:id="13" w:author="Malene Maxe Petersen" w:date="2019-09-25T14:02:00Z">
                    <w:r w:rsidDel="00533299">
                      <w:rPr>
                        <w:rFonts w:ascii="Tahoma" w:hAnsi="Tahoma" w:cs="Tahoma"/>
                        <w:color w:val="000000"/>
                        <w:sz w:val="19"/>
                        <w:szCs w:val="19"/>
                      </w:rPr>
                      <w:delText>Chlorothalonil-amidsulfonsyre</w:delText>
                    </w:r>
                  </w:del>
                </w:p>
              </w:tc>
              <w:tc>
                <w:tcPr>
                  <w:tcW w:w="0" w:type="auto"/>
                  <w:tcBorders>
                    <w:top w:val="nil"/>
                    <w:left w:val="nil"/>
                    <w:bottom w:val="single" w:sz="8" w:space="0" w:color="000000"/>
                    <w:right w:val="single" w:sz="8" w:space="0" w:color="000000"/>
                  </w:tcBorders>
                  <w:tcMar>
                    <w:top w:w="113" w:type="dxa"/>
                    <w:left w:w="113" w:type="dxa"/>
                    <w:bottom w:w="113" w:type="dxa"/>
                    <w:right w:w="113" w:type="dxa"/>
                  </w:tcMar>
                  <w:hideMark/>
                </w:tcPr>
                <w:p w:rsidR="00FE0ED6" w:rsidDel="00533299" w:rsidRDefault="00FE0ED6">
                  <w:pPr>
                    <w:rPr>
                      <w:del w:id="14" w:author="Malene Maxe Petersen" w:date="2019-09-25T14:02:00Z"/>
                      <w:rFonts w:ascii="Tahoma" w:hAnsi="Tahoma" w:cs="Tahoma"/>
                      <w:color w:val="000000"/>
                      <w:sz w:val="19"/>
                      <w:szCs w:val="19"/>
                    </w:rPr>
                  </w:pPr>
                  <w:del w:id="15" w:author="Malene Maxe Petersen" w:date="2019-09-25T14:02:00Z">
                    <w:r w:rsidDel="00533299">
                      <w:rPr>
                        <w:rFonts w:ascii="Tahoma" w:hAnsi="Tahoma" w:cs="Tahoma"/>
                        <w:color w:val="000000"/>
                        <w:sz w:val="19"/>
                        <w:szCs w:val="19"/>
                      </w:rPr>
                      <w:delText>µg/L</w:delText>
                    </w:r>
                  </w:del>
                </w:p>
              </w:tc>
              <w:tc>
                <w:tcPr>
                  <w:tcW w:w="0" w:type="auto"/>
                  <w:tcBorders>
                    <w:top w:val="nil"/>
                    <w:left w:val="nil"/>
                    <w:bottom w:val="single" w:sz="8" w:space="0" w:color="000000"/>
                    <w:right w:val="single" w:sz="8" w:space="0" w:color="000000"/>
                  </w:tcBorders>
                  <w:tcMar>
                    <w:top w:w="113" w:type="dxa"/>
                    <w:left w:w="113" w:type="dxa"/>
                    <w:bottom w:w="113" w:type="dxa"/>
                    <w:right w:w="113" w:type="dxa"/>
                  </w:tcMar>
                  <w:hideMark/>
                </w:tcPr>
                <w:p w:rsidR="00FE0ED6" w:rsidDel="00533299" w:rsidRDefault="00FE0ED6" w:rsidP="006F466E">
                  <w:pPr>
                    <w:rPr>
                      <w:del w:id="16" w:author="Malene Maxe Petersen" w:date="2019-09-25T14:02:00Z"/>
                      <w:rFonts w:ascii="Tahoma" w:hAnsi="Tahoma" w:cs="Tahoma"/>
                      <w:color w:val="000000"/>
                      <w:sz w:val="19"/>
                      <w:szCs w:val="19"/>
                    </w:rPr>
                  </w:pPr>
                  <w:del w:id="17" w:author="Malene Maxe Petersen" w:date="2019-09-25T14:02:00Z">
                    <w:r w:rsidDel="00533299">
                      <w:rPr>
                        <w:rFonts w:ascii="Tahoma" w:hAnsi="Tahoma" w:cs="Tahoma"/>
                        <w:color w:val="000000"/>
                        <w:sz w:val="19"/>
                        <w:szCs w:val="19"/>
                      </w:rPr>
                      <w:delText>0,</w:delText>
                    </w:r>
                  </w:del>
                  <w:del w:id="18" w:author="Malene Maxe Petersen" w:date="2019-09-24T09:21:00Z">
                    <w:r w:rsidDel="006F466E">
                      <w:rPr>
                        <w:rFonts w:ascii="Tahoma" w:hAnsi="Tahoma" w:cs="Tahoma"/>
                        <w:color w:val="000000"/>
                        <w:sz w:val="19"/>
                        <w:szCs w:val="19"/>
                      </w:rPr>
                      <w:delText>0</w:delText>
                    </w:r>
                  </w:del>
                  <w:del w:id="19" w:author="Malene Maxe Petersen" w:date="2019-09-25T14:02:00Z">
                    <w:r w:rsidDel="00533299">
                      <w:rPr>
                        <w:rFonts w:ascii="Tahoma" w:hAnsi="Tahoma" w:cs="Tahoma"/>
                        <w:color w:val="000000"/>
                        <w:sz w:val="19"/>
                        <w:szCs w:val="19"/>
                      </w:rPr>
                      <w:delText>10</w:delText>
                    </w:r>
                  </w:del>
                </w:p>
              </w:tc>
              <w:tc>
                <w:tcPr>
                  <w:tcW w:w="0" w:type="auto"/>
                  <w:tcBorders>
                    <w:top w:val="nil"/>
                    <w:left w:val="nil"/>
                    <w:bottom w:val="single" w:sz="8" w:space="0" w:color="000000"/>
                    <w:right w:val="single" w:sz="8" w:space="0" w:color="000000"/>
                  </w:tcBorders>
                  <w:tcMar>
                    <w:top w:w="113" w:type="dxa"/>
                    <w:left w:w="113" w:type="dxa"/>
                    <w:bottom w:w="113" w:type="dxa"/>
                    <w:right w:w="113" w:type="dxa"/>
                  </w:tcMar>
                  <w:hideMark/>
                </w:tcPr>
                <w:p w:rsidR="00FE0ED6" w:rsidDel="00533299" w:rsidRDefault="00FE0ED6">
                  <w:pPr>
                    <w:rPr>
                      <w:del w:id="20" w:author="Malene Maxe Petersen" w:date="2019-09-25T14:02:00Z"/>
                      <w:rFonts w:ascii="Tahoma" w:hAnsi="Tahoma" w:cs="Tahoma"/>
                      <w:color w:val="000000"/>
                      <w:sz w:val="19"/>
                      <w:szCs w:val="19"/>
                    </w:rPr>
                  </w:pPr>
                  <w:del w:id="21" w:author="Malene Maxe Petersen" w:date="2019-09-25T14:02:00Z">
                    <w:r w:rsidDel="00533299">
                      <w:rPr>
                        <w:rFonts w:ascii="Tahoma" w:hAnsi="Tahoma" w:cs="Tahoma"/>
                        <w:color w:val="000000"/>
                        <w:sz w:val="19"/>
                        <w:szCs w:val="19"/>
                      </w:rPr>
                      <w:delText>Værdi gælder ved hvert enkelt pesticid.</w:delText>
                    </w:r>
                  </w:del>
                </w:p>
              </w:tc>
            </w:tr>
            <w:tr w:rsidR="00FE0ED6">
              <w:tc>
                <w:tcPr>
                  <w:tcW w:w="0" w:type="auto"/>
                  <w:tcBorders>
                    <w:top w:val="nil"/>
                    <w:left w:val="single" w:sz="8" w:space="0" w:color="000000"/>
                    <w:bottom w:val="single" w:sz="8" w:space="0" w:color="000000"/>
                    <w:right w:val="single" w:sz="8" w:space="0" w:color="000000"/>
                  </w:tcBorders>
                  <w:tcMar>
                    <w:top w:w="113" w:type="dxa"/>
                    <w:left w:w="113" w:type="dxa"/>
                    <w:bottom w:w="113" w:type="dxa"/>
                    <w:right w:w="113" w:type="dxa"/>
                  </w:tcMar>
                  <w:hideMark/>
                </w:tcPr>
                <w:p w:rsidR="00FE0ED6" w:rsidRDefault="00FE0ED6">
                  <w:pPr>
                    <w:rPr>
                      <w:rFonts w:ascii="Tahoma" w:hAnsi="Tahoma" w:cs="Tahoma"/>
                      <w:color w:val="000000"/>
                      <w:sz w:val="19"/>
                      <w:szCs w:val="19"/>
                    </w:rPr>
                  </w:pPr>
                  <w:r>
                    <w:rPr>
                      <w:rFonts w:ascii="Tahoma" w:hAnsi="Tahoma" w:cs="Tahoma"/>
                      <w:color w:val="000000"/>
                      <w:sz w:val="19"/>
                      <w:szCs w:val="19"/>
                    </w:rPr>
                    <w:t>Andre pesticider</w:t>
                  </w:r>
                </w:p>
              </w:tc>
              <w:tc>
                <w:tcPr>
                  <w:tcW w:w="0" w:type="auto"/>
                  <w:tcBorders>
                    <w:top w:val="nil"/>
                    <w:left w:val="nil"/>
                    <w:bottom w:val="single" w:sz="8" w:space="0" w:color="000000"/>
                    <w:right w:val="single" w:sz="8" w:space="0" w:color="000000"/>
                  </w:tcBorders>
                  <w:tcMar>
                    <w:top w:w="113" w:type="dxa"/>
                    <w:left w:w="113" w:type="dxa"/>
                    <w:bottom w:w="113" w:type="dxa"/>
                    <w:right w:w="113" w:type="dxa"/>
                  </w:tcMar>
                  <w:hideMark/>
                </w:tcPr>
                <w:p w:rsidR="00FE0ED6" w:rsidRDefault="00FE0ED6">
                  <w:pPr>
                    <w:rPr>
                      <w:rFonts w:ascii="Tahoma" w:hAnsi="Tahoma" w:cs="Tahoma"/>
                      <w:color w:val="000000"/>
                      <w:sz w:val="19"/>
                      <w:szCs w:val="19"/>
                    </w:rPr>
                  </w:pPr>
                  <w:r>
                    <w:rPr>
                      <w:rFonts w:ascii="Tahoma" w:hAnsi="Tahoma" w:cs="Tahoma"/>
                      <w:color w:val="000000"/>
                      <w:sz w:val="19"/>
                      <w:szCs w:val="19"/>
                    </w:rPr>
                    <w:t>µg/L</w:t>
                  </w:r>
                </w:p>
              </w:tc>
              <w:tc>
                <w:tcPr>
                  <w:tcW w:w="0" w:type="auto"/>
                  <w:tcBorders>
                    <w:top w:val="nil"/>
                    <w:left w:val="nil"/>
                    <w:bottom w:val="single" w:sz="8" w:space="0" w:color="000000"/>
                    <w:right w:val="single" w:sz="8" w:space="0" w:color="000000"/>
                  </w:tcBorders>
                  <w:tcMar>
                    <w:top w:w="113" w:type="dxa"/>
                    <w:left w:w="113" w:type="dxa"/>
                    <w:bottom w:w="113" w:type="dxa"/>
                    <w:right w:w="113" w:type="dxa"/>
                  </w:tcMar>
                  <w:hideMark/>
                </w:tcPr>
                <w:p w:rsidR="00FE0ED6" w:rsidRDefault="00FE0ED6">
                  <w:pPr>
                    <w:rPr>
                      <w:rFonts w:ascii="Tahoma" w:hAnsi="Tahoma" w:cs="Tahoma"/>
                      <w:color w:val="000000"/>
                      <w:sz w:val="19"/>
                      <w:szCs w:val="19"/>
                    </w:rPr>
                  </w:pPr>
                  <w:r>
                    <w:rPr>
                      <w:rFonts w:ascii="Tahoma" w:hAnsi="Tahoma" w:cs="Tahoma"/>
                      <w:color w:val="000000"/>
                      <w:sz w:val="19"/>
                      <w:szCs w:val="19"/>
                    </w:rPr>
                    <w:t>0,10</w:t>
                  </w:r>
                </w:p>
              </w:tc>
              <w:tc>
                <w:tcPr>
                  <w:tcW w:w="0" w:type="auto"/>
                  <w:tcBorders>
                    <w:top w:val="nil"/>
                    <w:left w:val="nil"/>
                    <w:bottom w:val="single" w:sz="8" w:space="0" w:color="000000"/>
                    <w:right w:val="single" w:sz="8" w:space="0" w:color="000000"/>
                  </w:tcBorders>
                  <w:tcMar>
                    <w:top w:w="113" w:type="dxa"/>
                    <w:left w:w="113" w:type="dxa"/>
                    <w:bottom w:w="113" w:type="dxa"/>
                    <w:right w:w="113" w:type="dxa"/>
                  </w:tcMar>
                  <w:hideMark/>
                </w:tcPr>
                <w:p w:rsidR="00FE0ED6" w:rsidRDefault="00FE0ED6">
                  <w:pPr>
                    <w:rPr>
                      <w:rFonts w:ascii="Tahoma" w:hAnsi="Tahoma" w:cs="Tahoma"/>
                      <w:color w:val="000000"/>
                      <w:sz w:val="19"/>
                      <w:szCs w:val="19"/>
                    </w:rPr>
                  </w:pPr>
                  <w:r>
                    <w:rPr>
                      <w:rFonts w:ascii="Tahoma" w:hAnsi="Tahoma" w:cs="Tahoma"/>
                      <w:color w:val="000000"/>
                      <w:sz w:val="19"/>
                      <w:szCs w:val="19"/>
                    </w:rPr>
                    <w:t>Værdi gælder ved hvert enkelt pesticid.</w:t>
                  </w:r>
                </w:p>
              </w:tc>
            </w:tr>
            <w:tr w:rsidR="00FE0ED6">
              <w:tc>
                <w:tcPr>
                  <w:tcW w:w="0" w:type="auto"/>
                  <w:tcBorders>
                    <w:top w:val="nil"/>
                    <w:left w:val="single" w:sz="8" w:space="0" w:color="000000"/>
                    <w:bottom w:val="single" w:sz="8" w:space="0" w:color="000000"/>
                    <w:right w:val="single" w:sz="8" w:space="0" w:color="000000"/>
                  </w:tcBorders>
                  <w:tcMar>
                    <w:top w:w="113" w:type="dxa"/>
                    <w:left w:w="113" w:type="dxa"/>
                    <w:bottom w:w="113" w:type="dxa"/>
                    <w:right w:w="113" w:type="dxa"/>
                  </w:tcMar>
                  <w:hideMark/>
                </w:tcPr>
                <w:p w:rsidR="00FE0ED6" w:rsidRDefault="00FE0ED6">
                  <w:pPr>
                    <w:rPr>
                      <w:rFonts w:ascii="Tahoma" w:hAnsi="Tahoma" w:cs="Tahoma"/>
                      <w:color w:val="000000"/>
                      <w:sz w:val="19"/>
                      <w:szCs w:val="19"/>
                    </w:rPr>
                  </w:pPr>
                  <w:r>
                    <w:rPr>
                      <w:rFonts w:ascii="Tahoma" w:hAnsi="Tahoma" w:cs="Tahoma"/>
                      <w:color w:val="000000"/>
                      <w:sz w:val="19"/>
                      <w:szCs w:val="19"/>
                    </w:rPr>
                    <w:t>Sum af alle pesticider</w:t>
                  </w:r>
                </w:p>
              </w:tc>
              <w:tc>
                <w:tcPr>
                  <w:tcW w:w="0" w:type="auto"/>
                  <w:tcBorders>
                    <w:top w:val="nil"/>
                    <w:left w:val="nil"/>
                    <w:bottom w:val="single" w:sz="8" w:space="0" w:color="000000"/>
                    <w:right w:val="single" w:sz="8" w:space="0" w:color="000000"/>
                  </w:tcBorders>
                  <w:tcMar>
                    <w:top w:w="113" w:type="dxa"/>
                    <w:left w:w="113" w:type="dxa"/>
                    <w:bottom w:w="113" w:type="dxa"/>
                    <w:right w:w="113" w:type="dxa"/>
                  </w:tcMar>
                  <w:hideMark/>
                </w:tcPr>
                <w:p w:rsidR="00FE0ED6" w:rsidRDefault="00FE0ED6">
                  <w:pPr>
                    <w:rPr>
                      <w:rFonts w:ascii="Tahoma" w:hAnsi="Tahoma" w:cs="Tahoma"/>
                      <w:color w:val="000000"/>
                      <w:sz w:val="19"/>
                      <w:szCs w:val="19"/>
                    </w:rPr>
                  </w:pPr>
                  <w:r>
                    <w:rPr>
                      <w:rFonts w:ascii="Tahoma" w:hAnsi="Tahoma" w:cs="Tahoma"/>
                      <w:color w:val="000000"/>
                      <w:sz w:val="19"/>
                      <w:szCs w:val="19"/>
                    </w:rPr>
                    <w:t>µg/L</w:t>
                  </w:r>
                </w:p>
              </w:tc>
              <w:tc>
                <w:tcPr>
                  <w:tcW w:w="0" w:type="auto"/>
                  <w:tcBorders>
                    <w:top w:val="nil"/>
                    <w:left w:val="nil"/>
                    <w:bottom w:val="single" w:sz="8" w:space="0" w:color="000000"/>
                    <w:right w:val="single" w:sz="8" w:space="0" w:color="000000"/>
                  </w:tcBorders>
                  <w:tcMar>
                    <w:top w:w="113" w:type="dxa"/>
                    <w:left w:w="113" w:type="dxa"/>
                    <w:bottom w:w="113" w:type="dxa"/>
                    <w:right w:w="113" w:type="dxa"/>
                  </w:tcMar>
                  <w:hideMark/>
                </w:tcPr>
                <w:p w:rsidR="00FE0ED6" w:rsidRDefault="00FE0ED6">
                  <w:pPr>
                    <w:rPr>
                      <w:rFonts w:ascii="Tahoma" w:hAnsi="Tahoma" w:cs="Tahoma"/>
                      <w:color w:val="000000"/>
                      <w:sz w:val="19"/>
                      <w:szCs w:val="19"/>
                    </w:rPr>
                  </w:pPr>
                  <w:r>
                    <w:rPr>
                      <w:rFonts w:ascii="Tahoma" w:hAnsi="Tahoma" w:cs="Tahoma"/>
                      <w:color w:val="000000"/>
                      <w:sz w:val="19"/>
                      <w:szCs w:val="19"/>
                    </w:rPr>
                    <w:t>0,50</w:t>
                  </w:r>
                </w:p>
              </w:tc>
              <w:tc>
                <w:tcPr>
                  <w:tcW w:w="0" w:type="auto"/>
                  <w:tcBorders>
                    <w:top w:val="nil"/>
                    <w:left w:val="nil"/>
                    <w:bottom w:val="single" w:sz="8" w:space="0" w:color="000000"/>
                    <w:right w:val="single" w:sz="8" w:space="0" w:color="000000"/>
                  </w:tcBorders>
                  <w:tcMar>
                    <w:top w:w="113" w:type="dxa"/>
                    <w:left w:w="113" w:type="dxa"/>
                    <w:bottom w:w="113" w:type="dxa"/>
                    <w:right w:w="113" w:type="dxa"/>
                  </w:tcMar>
                  <w:hideMark/>
                </w:tcPr>
                <w:p w:rsidR="00FE0ED6" w:rsidRDefault="00FE0ED6">
                  <w:pPr>
                    <w:rPr>
                      <w:rFonts w:ascii="Tahoma" w:hAnsi="Tahoma" w:cs="Tahoma"/>
                      <w:color w:val="000000"/>
                      <w:sz w:val="19"/>
                      <w:szCs w:val="19"/>
                    </w:rPr>
                  </w:pPr>
                  <w:r>
                    <w:rPr>
                      <w:rFonts w:ascii="Tahoma" w:hAnsi="Tahoma" w:cs="Tahoma"/>
                      <w:color w:val="000000"/>
                      <w:sz w:val="19"/>
                      <w:szCs w:val="19"/>
                    </w:rPr>
                    <w:t>Værdien gælder for summen af alle individuelle pesticider, som påvises og kvantificeres under kontrolproceduren.</w:t>
                  </w:r>
                </w:p>
              </w:tc>
            </w:tr>
          </w:tbl>
          <w:p w:rsidR="00FE0ED6" w:rsidRDefault="00FE0ED6">
            <w:pPr>
              <w:rPr>
                <w:rFonts w:ascii="Times New Roman" w:eastAsia="Times New Roman" w:hAnsi="Times New Roman"/>
                <w:sz w:val="20"/>
                <w:szCs w:val="20"/>
                <w:lang w:eastAsia="da-DK"/>
              </w:rPr>
            </w:pPr>
          </w:p>
        </w:tc>
      </w:tr>
      <w:tr w:rsidR="00FE0ED6" w:rsidTr="00FE0ED6">
        <w:tc>
          <w:tcPr>
            <w:tcW w:w="0" w:type="auto"/>
            <w:hideMark/>
          </w:tcPr>
          <w:tbl>
            <w:tblPr>
              <w:tblW w:w="6516" w:type="dxa"/>
              <w:tblCellMar>
                <w:left w:w="0" w:type="dxa"/>
                <w:right w:w="0" w:type="dxa"/>
              </w:tblCellMar>
              <w:tblLook w:val="04A0" w:firstRow="1" w:lastRow="0" w:firstColumn="1" w:lastColumn="0" w:noHBand="0" w:noVBand="1"/>
            </w:tblPr>
            <w:tblGrid>
              <w:gridCol w:w="207"/>
              <w:gridCol w:w="6309"/>
            </w:tblGrid>
            <w:tr w:rsidR="00FE0ED6">
              <w:tc>
                <w:tcPr>
                  <w:tcW w:w="0" w:type="auto"/>
                  <w:tcMar>
                    <w:top w:w="15" w:type="dxa"/>
                    <w:left w:w="15" w:type="dxa"/>
                    <w:bottom w:w="15" w:type="dxa"/>
                    <w:right w:w="15" w:type="dxa"/>
                  </w:tcMar>
                  <w:hideMark/>
                </w:tcPr>
                <w:p w:rsidR="00FE0ED6" w:rsidRDefault="00FE0ED6">
                  <w:pPr>
                    <w:rPr>
                      <w:rFonts w:ascii="Tahoma" w:hAnsi="Tahoma" w:cs="Tahoma"/>
                      <w:color w:val="000000"/>
                      <w:sz w:val="19"/>
                      <w:szCs w:val="19"/>
                    </w:rPr>
                  </w:pPr>
                  <w:r>
                    <w:rPr>
                      <w:rFonts w:ascii="Tahoma" w:hAnsi="Tahoma" w:cs="Tahoma"/>
                      <w:color w:val="000000"/>
                      <w:sz w:val="19"/>
                      <w:szCs w:val="19"/>
                    </w:rPr>
                    <w:lastRenderedPageBreak/>
                    <w:t>1)</w:t>
                  </w:r>
                </w:p>
              </w:tc>
              <w:tc>
                <w:tcPr>
                  <w:tcW w:w="0" w:type="auto"/>
                  <w:tcMar>
                    <w:top w:w="15" w:type="dxa"/>
                    <w:left w:w="15" w:type="dxa"/>
                    <w:bottom w:w="15" w:type="dxa"/>
                    <w:right w:w="15" w:type="dxa"/>
                  </w:tcMar>
                  <w:hideMark/>
                </w:tcPr>
                <w:p w:rsidR="00FE0ED6" w:rsidRDefault="00FE0ED6">
                  <w:pPr>
                    <w:rPr>
                      <w:rFonts w:ascii="Tahoma" w:hAnsi="Tahoma" w:cs="Tahoma"/>
                      <w:color w:val="000000"/>
                      <w:sz w:val="19"/>
                      <w:szCs w:val="19"/>
                    </w:rPr>
                  </w:pPr>
                  <w:r>
                    <w:rPr>
                      <w:rFonts w:ascii="Tahoma" w:hAnsi="Tahoma" w:cs="Tahoma"/>
                      <w:color w:val="000000"/>
                      <w:sz w:val="19"/>
                      <w:szCs w:val="19"/>
                    </w:rPr>
                    <w:t>Det angivne kvalitetskrav kan ikke bestemmes tilstrækkeligt godt med den metode, der er almindelig anvendt i laboratoriet. Der må, indtil bedre teknikker er udviklet, anvendes en metode, der har en detektionsgrænse på højst 0,01 µg/L.</w:t>
                  </w:r>
                </w:p>
              </w:tc>
            </w:tr>
            <w:tr w:rsidR="00FE0ED6">
              <w:tc>
                <w:tcPr>
                  <w:tcW w:w="0" w:type="auto"/>
                  <w:tcMar>
                    <w:top w:w="15" w:type="dxa"/>
                    <w:left w:w="15" w:type="dxa"/>
                    <w:bottom w:w="15" w:type="dxa"/>
                    <w:right w:w="15" w:type="dxa"/>
                  </w:tcMar>
                  <w:hideMark/>
                </w:tcPr>
                <w:p w:rsidR="00FE0ED6" w:rsidRDefault="00FE0ED6">
                  <w:pPr>
                    <w:rPr>
                      <w:rFonts w:ascii="Tahoma" w:hAnsi="Tahoma" w:cs="Tahoma"/>
                      <w:color w:val="000000"/>
                      <w:sz w:val="19"/>
                      <w:szCs w:val="19"/>
                    </w:rPr>
                  </w:pPr>
                  <w:r>
                    <w:rPr>
                      <w:rFonts w:ascii="Tahoma" w:hAnsi="Tahoma" w:cs="Tahoma"/>
                      <w:color w:val="000000"/>
                      <w:sz w:val="19"/>
                      <w:szCs w:val="19"/>
                    </w:rPr>
                    <w:t>2)</w:t>
                  </w:r>
                </w:p>
              </w:tc>
              <w:tc>
                <w:tcPr>
                  <w:tcW w:w="0" w:type="auto"/>
                  <w:tcMar>
                    <w:top w:w="15" w:type="dxa"/>
                    <w:left w:w="15" w:type="dxa"/>
                    <w:bottom w:w="15" w:type="dxa"/>
                    <w:right w:w="15" w:type="dxa"/>
                  </w:tcMar>
                  <w:hideMark/>
                </w:tcPr>
                <w:p w:rsidR="00FE0ED6" w:rsidRDefault="00FE0ED6">
                  <w:pPr>
                    <w:rPr>
                      <w:rFonts w:ascii="Tahoma" w:hAnsi="Tahoma" w:cs="Tahoma"/>
                      <w:color w:val="000000"/>
                      <w:sz w:val="19"/>
                      <w:szCs w:val="19"/>
                    </w:rPr>
                  </w:pPr>
                  <w:r>
                    <w:rPr>
                      <w:rFonts w:ascii="Tahoma" w:hAnsi="Tahoma" w:cs="Tahoma"/>
                      <w:color w:val="000000"/>
                      <w:sz w:val="19"/>
                      <w:szCs w:val="19"/>
                    </w:rPr>
                    <w:t>Det angivne kvalitetskrav henviser til indholdet af monomerer i vandet beregnet efter specifikationerne for den maksimale migration fra tilsvarende polymere produkter i kontakt med drikkevandet. Acrylamid, epichlorhydrin og vinylchlorid kontrolleres ved hjælp af produktspecifikation eller ved analyse af drikkevandet.</w:t>
                  </w:r>
                </w:p>
              </w:tc>
            </w:tr>
            <w:tr w:rsidR="00FE0ED6">
              <w:tc>
                <w:tcPr>
                  <w:tcW w:w="0" w:type="auto"/>
                  <w:tcMar>
                    <w:top w:w="15" w:type="dxa"/>
                    <w:left w:w="15" w:type="dxa"/>
                    <w:bottom w:w="15" w:type="dxa"/>
                    <w:right w:w="15" w:type="dxa"/>
                  </w:tcMar>
                  <w:hideMark/>
                </w:tcPr>
                <w:p w:rsidR="00FE0ED6" w:rsidRDefault="00FE0ED6">
                  <w:pPr>
                    <w:rPr>
                      <w:rFonts w:ascii="Tahoma" w:hAnsi="Tahoma" w:cs="Tahoma"/>
                      <w:color w:val="000000"/>
                      <w:sz w:val="19"/>
                      <w:szCs w:val="19"/>
                    </w:rPr>
                  </w:pPr>
                  <w:r>
                    <w:rPr>
                      <w:rFonts w:ascii="Tahoma" w:hAnsi="Tahoma" w:cs="Tahoma"/>
                      <w:color w:val="000000"/>
                      <w:sz w:val="19"/>
                      <w:szCs w:val="19"/>
                    </w:rPr>
                    <w:t>3)</w:t>
                  </w:r>
                </w:p>
              </w:tc>
              <w:tc>
                <w:tcPr>
                  <w:tcW w:w="0" w:type="auto"/>
                  <w:tcMar>
                    <w:top w:w="15" w:type="dxa"/>
                    <w:left w:w="15" w:type="dxa"/>
                    <w:bottom w:w="15" w:type="dxa"/>
                    <w:right w:w="15" w:type="dxa"/>
                  </w:tcMar>
                  <w:hideMark/>
                </w:tcPr>
                <w:p w:rsidR="00FE0ED6" w:rsidRDefault="00FE0ED6">
                  <w:pPr>
                    <w:rPr>
                      <w:rFonts w:ascii="Tahoma" w:hAnsi="Tahoma" w:cs="Tahoma"/>
                      <w:color w:val="000000"/>
                      <w:sz w:val="19"/>
                      <w:szCs w:val="19"/>
                    </w:rPr>
                  </w:pPr>
                  <w:r>
                    <w:rPr>
                      <w:rFonts w:ascii="Tahoma" w:hAnsi="Tahoma" w:cs="Tahoma"/>
                      <w:color w:val="000000"/>
                      <w:sz w:val="19"/>
                      <w:szCs w:val="19"/>
                    </w:rPr>
                    <w:t>Ved flygtige organiske chlorforbindelser forstås di-, og trichlormethan, dichlorethener, 1,2-dichlor-ethan, trichlorethen og trichlorethaner, tetrachlorethen og tetrachlorethaner.</w:t>
                  </w:r>
                </w:p>
              </w:tc>
            </w:tr>
            <w:tr w:rsidR="00FE0ED6">
              <w:tc>
                <w:tcPr>
                  <w:tcW w:w="0" w:type="auto"/>
                  <w:tcMar>
                    <w:top w:w="15" w:type="dxa"/>
                    <w:left w:w="15" w:type="dxa"/>
                    <w:bottom w:w="15" w:type="dxa"/>
                    <w:right w:w="15" w:type="dxa"/>
                  </w:tcMar>
                  <w:hideMark/>
                </w:tcPr>
                <w:p w:rsidR="00FE0ED6" w:rsidRDefault="00FE0ED6">
                  <w:pPr>
                    <w:rPr>
                      <w:rFonts w:ascii="Tahoma" w:hAnsi="Tahoma" w:cs="Tahoma"/>
                      <w:color w:val="000000"/>
                      <w:sz w:val="19"/>
                      <w:szCs w:val="19"/>
                    </w:rPr>
                  </w:pPr>
                  <w:r>
                    <w:rPr>
                      <w:rFonts w:ascii="Tahoma" w:hAnsi="Tahoma" w:cs="Tahoma"/>
                      <w:color w:val="000000"/>
                      <w:sz w:val="19"/>
                      <w:szCs w:val="19"/>
                    </w:rPr>
                    <w:t>4)</w:t>
                  </w:r>
                </w:p>
              </w:tc>
              <w:tc>
                <w:tcPr>
                  <w:tcW w:w="0" w:type="auto"/>
                  <w:tcMar>
                    <w:top w:w="15" w:type="dxa"/>
                    <w:left w:w="15" w:type="dxa"/>
                    <w:bottom w:w="15" w:type="dxa"/>
                    <w:right w:w="15" w:type="dxa"/>
                  </w:tcMar>
                  <w:hideMark/>
                </w:tcPr>
                <w:p w:rsidR="00FE0ED6" w:rsidRDefault="00FE0ED6">
                  <w:pPr>
                    <w:rPr>
                      <w:rFonts w:ascii="Tahoma" w:hAnsi="Tahoma" w:cs="Tahoma"/>
                      <w:color w:val="000000"/>
                      <w:sz w:val="19"/>
                      <w:szCs w:val="19"/>
                    </w:rPr>
                  </w:pPr>
                  <w:r>
                    <w:rPr>
                      <w:rFonts w:ascii="Tahoma" w:hAnsi="Tahoma" w:cs="Tahoma"/>
                      <w:color w:val="000000"/>
                      <w:sz w:val="19"/>
                      <w:szCs w:val="19"/>
                    </w:rPr>
                    <w:t>Hvis indholdet af trichlormethan (chloroform) i råvandet er større end 1 µg/L, skal det udredes om kilden er naturlig eller forureningsbestemt. Hvis indholdet er naturligt, kan der tillades en højere værdi dog maksimalt 10 µg/L.</w:t>
                  </w:r>
                </w:p>
              </w:tc>
            </w:tr>
            <w:tr w:rsidR="00FE0ED6">
              <w:tc>
                <w:tcPr>
                  <w:tcW w:w="0" w:type="auto"/>
                  <w:tcMar>
                    <w:top w:w="15" w:type="dxa"/>
                    <w:left w:w="15" w:type="dxa"/>
                    <w:bottom w:w="15" w:type="dxa"/>
                    <w:right w:w="15" w:type="dxa"/>
                  </w:tcMar>
                  <w:hideMark/>
                </w:tcPr>
                <w:p w:rsidR="00FE0ED6" w:rsidRDefault="00FE0ED6">
                  <w:pPr>
                    <w:rPr>
                      <w:rFonts w:ascii="Tahoma" w:hAnsi="Tahoma" w:cs="Tahoma"/>
                      <w:color w:val="000000"/>
                      <w:sz w:val="19"/>
                      <w:szCs w:val="19"/>
                    </w:rPr>
                  </w:pPr>
                  <w:r>
                    <w:rPr>
                      <w:rFonts w:ascii="Tahoma" w:hAnsi="Tahoma" w:cs="Tahoma"/>
                      <w:color w:val="000000"/>
                      <w:sz w:val="19"/>
                      <w:szCs w:val="19"/>
                    </w:rPr>
                    <w:t>5)</w:t>
                  </w:r>
                </w:p>
              </w:tc>
              <w:tc>
                <w:tcPr>
                  <w:tcW w:w="0" w:type="auto"/>
                  <w:tcMar>
                    <w:top w:w="15" w:type="dxa"/>
                    <w:left w:w="15" w:type="dxa"/>
                    <w:bottom w:w="15" w:type="dxa"/>
                    <w:right w:w="15" w:type="dxa"/>
                  </w:tcMar>
                  <w:hideMark/>
                </w:tcPr>
                <w:p w:rsidR="00FE0ED6" w:rsidRDefault="00FE0ED6">
                  <w:pPr>
                    <w:rPr>
                      <w:rFonts w:ascii="Tahoma" w:hAnsi="Tahoma" w:cs="Tahoma"/>
                      <w:color w:val="000000"/>
                      <w:sz w:val="19"/>
                      <w:szCs w:val="19"/>
                    </w:rPr>
                  </w:pPr>
                  <w:r>
                    <w:rPr>
                      <w:rFonts w:ascii="Tahoma" w:hAnsi="Tahoma" w:cs="Tahoma"/>
                      <w:color w:val="000000"/>
                      <w:sz w:val="19"/>
                      <w:szCs w:val="19"/>
                    </w:rPr>
                    <w:t>Ved trihalomethaner forstås summen af det indhold af trichlormethan, dichlorbrommethan, chlordibrommethan og tribrommethan, som dannes ved kloring af vandets naturlige indhold af organisk stof.</w:t>
                  </w:r>
                </w:p>
              </w:tc>
            </w:tr>
            <w:tr w:rsidR="00FE0ED6">
              <w:tc>
                <w:tcPr>
                  <w:tcW w:w="0" w:type="auto"/>
                  <w:tcMar>
                    <w:top w:w="15" w:type="dxa"/>
                    <w:left w:w="15" w:type="dxa"/>
                    <w:bottom w:w="15" w:type="dxa"/>
                    <w:right w:w="15" w:type="dxa"/>
                  </w:tcMar>
                  <w:hideMark/>
                </w:tcPr>
                <w:p w:rsidR="00FE0ED6" w:rsidRDefault="00FE0ED6">
                  <w:pPr>
                    <w:rPr>
                      <w:rFonts w:ascii="Tahoma" w:hAnsi="Tahoma" w:cs="Tahoma"/>
                      <w:color w:val="000000"/>
                      <w:sz w:val="19"/>
                      <w:szCs w:val="19"/>
                    </w:rPr>
                  </w:pPr>
                  <w:r>
                    <w:rPr>
                      <w:rFonts w:ascii="Tahoma" w:hAnsi="Tahoma" w:cs="Tahoma"/>
                      <w:color w:val="000000"/>
                      <w:sz w:val="19"/>
                      <w:szCs w:val="19"/>
                    </w:rPr>
                    <w:t>6)</w:t>
                  </w:r>
                </w:p>
              </w:tc>
              <w:tc>
                <w:tcPr>
                  <w:tcW w:w="0" w:type="auto"/>
                  <w:tcMar>
                    <w:top w:w="15" w:type="dxa"/>
                    <w:left w:w="15" w:type="dxa"/>
                    <w:bottom w:w="15" w:type="dxa"/>
                    <w:right w:w="15" w:type="dxa"/>
                  </w:tcMar>
                  <w:hideMark/>
                </w:tcPr>
                <w:p w:rsidR="00FE0ED6" w:rsidRDefault="00FE0ED6">
                  <w:pPr>
                    <w:rPr>
                      <w:rFonts w:ascii="Tahoma" w:hAnsi="Tahoma" w:cs="Tahoma"/>
                      <w:color w:val="000000"/>
                      <w:sz w:val="19"/>
                      <w:szCs w:val="19"/>
                    </w:rPr>
                  </w:pPr>
                  <w:r>
                    <w:rPr>
                      <w:rFonts w:ascii="Tahoma" w:hAnsi="Tahoma" w:cs="Tahoma"/>
                      <w:color w:val="000000"/>
                      <w:sz w:val="19"/>
                      <w:szCs w:val="19"/>
                    </w:rPr>
                    <w:t>Indikator for olie- og benzinprodukter.</w:t>
                  </w:r>
                </w:p>
              </w:tc>
            </w:tr>
            <w:tr w:rsidR="00FE0ED6">
              <w:tc>
                <w:tcPr>
                  <w:tcW w:w="0" w:type="auto"/>
                  <w:tcMar>
                    <w:top w:w="15" w:type="dxa"/>
                    <w:left w:w="15" w:type="dxa"/>
                    <w:bottom w:w="15" w:type="dxa"/>
                    <w:right w:w="15" w:type="dxa"/>
                  </w:tcMar>
                  <w:hideMark/>
                </w:tcPr>
                <w:p w:rsidR="00FE0ED6" w:rsidRDefault="00FE0ED6">
                  <w:pPr>
                    <w:rPr>
                      <w:rFonts w:ascii="Tahoma" w:hAnsi="Tahoma" w:cs="Tahoma"/>
                      <w:color w:val="000000"/>
                      <w:sz w:val="19"/>
                      <w:szCs w:val="19"/>
                    </w:rPr>
                  </w:pPr>
                  <w:r>
                    <w:rPr>
                      <w:rFonts w:ascii="Tahoma" w:hAnsi="Tahoma" w:cs="Tahoma"/>
                      <w:color w:val="000000"/>
                      <w:sz w:val="19"/>
                      <w:szCs w:val="19"/>
                    </w:rPr>
                    <w:t>7)</w:t>
                  </w:r>
                </w:p>
              </w:tc>
              <w:tc>
                <w:tcPr>
                  <w:tcW w:w="0" w:type="auto"/>
                  <w:tcMar>
                    <w:top w:w="15" w:type="dxa"/>
                    <w:left w:w="15" w:type="dxa"/>
                    <w:bottom w:w="15" w:type="dxa"/>
                    <w:right w:w="15" w:type="dxa"/>
                  </w:tcMar>
                  <w:hideMark/>
                </w:tcPr>
                <w:p w:rsidR="00FE0ED6" w:rsidRDefault="00FE0ED6">
                  <w:pPr>
                    <w:rPr>
                      <w:rFonts w:ascii="Tahoma" w:hAnsi="Tahoma" w:cs="Tahoma"/>
                      <w:color w:val="000000"/>
                      <w:sz w:val="19"/>
                      <w:szCs w:val="19"/>
                    </w:rPr>
                  </w:pPr>
                  <w:r>
                    <w:rPr>
                      <w:rFonts w:ascii="Tahoma" w:hAnsi="Tahoma" w:cs="Tahoma"/>
                      <w:color w:val="000000"/>
                      <w:sz w:val="19"/>
                      <w:szCs w:val="19"/>
                    </w:rPr>
                    <w:t>Indikator for tjæreprodukter.</w:t>
                  </w:r>
                </w:p>
              </w:tc>
            </w:tr>
            <w:tr w:rsidR="00FE0ED6">
              <w:tc>
                <w:tcPr>
                  <w:tcW w:w="0" w:type="auto"/>
                  <w:tcMar>
                    <w:top w:w="15" w:type="dxa"/>
                    <w:left w:w="15" w:type="dxa"/>
                    <w:bottom w:w="15" w:type="dxa"/>
                    <w:right w:w="15" w:type="dxa"/>
                  </w:tcMar>
                  <w:hideMark/>
                </w:tcPr>
                <w:p w:rsidR="00FE0ED6" w:rsidRDefault="00FE0ED6">
                  <w:pPr>
                    <w:rPr>
                      <w:rFonts w:ascii="Tahoma" w:hAnsi="Tahoma" w:cs="Tahoma"/>
                      <w:color w:val="000000"/>
                      <w:sz w:val="19"/>
                      <w:szCs w:val="19"/>
                    </w:rPr>
                  </w:pPr>
                  <w:r>
                    <w:rPr>
                      <w:rFonts w:ascii="Tahoma" w:hAnsi="Tahoma" w:cs="Tahoma"/>
                      <w:color w:val="000000"/>
                      <w:sz w:val="19"/>
                      <w:szCs w:val="19"/>
                    </w:rPr>
                    <w:t>8)</w:t>
                  </w:r>
                </w:p>
              </w:tc>
              <w:tc>
                <w:tcPr>
                  <w:tcW w:w="0" w:type="auto"/>
                  <w:tcMar>
                    <w:top w:w="15" w:type="dxa"/>
                    <w:left w:w="15" w:type="dxa"/>
                    <w:bottom w:w="15" w:type="dxa"/>
                    <w:right w:w="15" w:type="dxa"/>
                  </w:tcMar>
                  <w:hideMark/>
                </w:tcPr>
                <w:p w:rsidR="00FE0ED6" w:rsidRDefault="00FE0ED6">
                  <w:pPr>
                    <w:rPr>
                      <w:rFonts w:ascii="Tahoma" w:hAnsi="Tahoma" w:cs="Tahoma"/>
                      <w:color w:val="000000"/>
                      <w:sz w:val="19"/>
                      <w:szCs w:val="19"/>
                    </w:rPr>
                  </w:pPr>
                  <w:r>
                    <w:rPr>
                      <w:rFonts w:ascii="Tahoma" w:hAnsi="Tahoma" w:cs="Tahoma"/>
                      <w:color w:val="000000"/>
                      <w:sz w:val="19"/>
                      <w:szCs w:val="19"/>
                    </w:rPr>
                    <w:t>Ved PFAS-forbindelser forstås: PFBS (perfluorbutansulfonsyre), PFHxS (perfluorhexansulfonsyre), PFOS (perfluoroctansulfonsyre), PFOSA (perfluoroctansulfonamid), 6:2 FTS (6:2 fluorotelomersulfonsyre), PFBA (perfluorbutansyre), PFPeA (perfluorpentansyre), PFHxA (perfluorhexansyre), PFHpA (perfluorheptansyre), PFOA (perfluoroctansyre), PFNA (perfluornonansyre) og PFDA (perfluordecansyre).</w:t>
                  </w:r>
                </w:p>
              </w:tc>
            </w:tr>
            <w:tr w:rsidR="00FE0ED6">
              <w:tc>
                <w:tcPr>
                  <w:tcW w:w="0" w:type="auto"/>
                  <w:tcMar>
                    <w:top w:w="15" w:type="dxa"/>
                    <w:left w:w="15" w:type="dxa"/>
                    <w:bottom w:w="15" w:type="dxa"/>
                    <w:right w:w="15" w:type="dxa"/>
                  </w:tcMar>
                  <w:hideMark/>
                </w:tcPr>
                <w:p w:rsidR="00FE0ED6" w:rsidRDefault="00FE0ED6">
                  <w:pPr>
                    <w:rPr>
                      <w:rFonts w:ascii="Tahoma" w:hAnsi="Tahoma" w:cs="Tahoma"/>
                      <w:color w:val="000000"/>
                      <w:sz w:val="19"/>
                      <w:szCs w:val="19"/>
                    </w:rPr>
                  </w:pPr>
                  <w:r>
                    <w:rPr>
                      <w:rFonts w:ascii="Tahoma" w:hAnsi="Tahoma" w:cs="Tahoma"/>
                      <w:color w:val="000000"/>
                      <w:sz w:val="19"/>
                      <w:szCs w:val="19"/>
                    </w:rPr>
                    <w:t>9)</w:t>
                  </w:r>
                </w:p>
              </w:tc>
              <w:tc>
                <w:tcPr>
                  <w:tcW w:w="0" w:type="auto"/>
                  <w:tcMar>
                    <w:top w:w="15" w:type="dxa"/>
                    <w:left w:w="15" w:type="dxa"/>
                    <w:bottom w:w="15" w:type="dxa"/>
                    <w:right w:w="15" w:type="dxa"/>
                  </w:tcMar>
                  <w:hideMark/>
                </w:tcPr>
                <w:p w:rsidR="00FE0ED6" w:rsidRDefault="00FE0ED6">
                  <w:pPr>
                    <w:rPr>
                      <w:rFonts w:ascii="Tahoma" w:hAnsi="Tahoma" w:cs="Tahoma"/>
                      <w:color w:val="000000"/>
                      <w:sz w:val="19"/>
                      <w:szCs w:val="19"/>
                    </w:rPr>
                  </w:pPr>
                  <w:r>
                    <w:rPr>
                      <w:rFonts w:ascii="Tahoma" w:hAnsi="Tahoma" w:cs="Tahoma"/>
                      <w:color w:val="000000"/>
                      <w:sz w:val="19"/>
                      <w:szCs w:val="19"/>
                    </w:rPr>
                    <w:t xml:space="preserve">Ved pesticider forstås organiske insekticider, organiske herbicider, organiske fungicider, organiske nematocider, organiske acaricider, organiske algicider, organiske rodenticider og organiske slimicider samt lignende produkter (bl.a. vækstregulatorer) og deres metabolitter, </w:t>
                  </w:r>
                  <w:r>
                    <w:rPr>
                      <w:rFonts w:ascii="Tahoma" w:hAnsi="Tahoma" w:cs="Tahoma"/>
                      <w:color w:val="000000"/>
                      <w:sz w:val="19"/>
                      <w:szCs w:val="19"/>
                    </w:rPr>
                    <w:lastRenderedPageBreak/>
                    <w:t>nedbrydnings- og reaktionsprodukter.</w:t>
                  </w:r>
                </w:p>
              </w:tc>
            </w:tr>
          </w:tbl>
          <w:p w:rsidR="00FE0ED6" w:rsidRDefault="00FE0ED6">
            <w:pPr>
              <w:rPr>
                <w:rFonts w:ascii="Times New Roman" w:eastAsia="Times New Roman" w:hAnsi="Times New Roman"/>
                <w:sz w:val="20"/>
                <w:szCs w:val="20"/>
                <w:lang w:eastAsia="da-DK"/>
              </w:rPr>
            </w:pPr>
          </w:p>
        </w:tc>
      </w:tr>
    </w:tbl>
    <w:p w:rsidR="00FE0ED6" w:rsidRDefault="00D45BB4" w:rsidP="00FE0ED6">
      <w:pPr>
        <w:spacing w:line="480" w:lineRule="auto"/>
        <w:jc w:val="center"/>
        <w:rPr>
          <w:rFonts w:ascii="Tahoma" w:eastAsia="Times New Roman" w:hAnsi="Tahoma" w:cs="Tahoma"/>
          <w:color w:val="000000"/>
          <w:sz w:val="19"/>
          <w:szCs w:val="19"/>
        </w:rPr>
      </w:pPr>
      <w:r>
        <w:rPr>
          <w:rFonts w:ascii="Tahoma" w:eastAsia="Times New Roman" w:hAnsi="Tahoma" w:cs="Tahoma"/>
          <w:color w:val="000000"/>
          <w:sz w:val="19"/>
          <w:szCs w:val="19"/>
        </w:rPr>
        <w:lastRenderedPageBreak/>
        <w:pict>
          <v:rect id="_x0000_i1028" style="width:375pt;height:.6pt" o:hrpct="0" o:hralign="center" o:hrstd="t" o:hrnoshade="t" o:hr="t" fillcolor="#dedede" stroked="f"/>
        </w:pict>
      </w:r>
    </w:p>
    <w:p w:rsidR="00FE0ED6" w:rsidRDefault="00FE0ED6" w:rsidP="00FE0ED6">
      <w:pPr>
        <w:pStyle w:val="bilag"/>
        <w:spacing w:before="400" w:beforeAutospacing="0" w:after="120" w:afterAutospacing="0" w:line="480" w:lineRule="auto"/>
        <w:jc w:val="right"/>
        <w:rPr>
          <w:rFonts w:ascii="Tahoma" w:hAnsi="Tahoma" w:cs="Tahoma"/>
          <w:b/>
          <w:bCs/>
          <w:color w:val="000000"/>
          <w:sz w:val="28"/>
          <w:szCs w:val="28"/>
        </w:rPr>
      </w:pPr>
      <w:r>
        <w:rPr>
          <w:rFonts w:ascii="Tahoma" w:hAnsi="Tahoma" w:cs="Tahoma"/>
          <w:b/>
          <w:bCs/>
          <w:color w:val="000000"/>
          <w:sz w:val="28"/>
          <w:szCs w:val="28"/>
        </w:rPr>
        <w:t>Bilag 1 d</w:t>
      </w:r>
    </w:p>
    <w:p w:rsidR="00FE0ED6" w:rsidRDefault="00FE0ED6" w:rsidP="00FE0ED6">
      <w:pPr>
        <w:pStyle w:val="bilagtekst"/>
        <w:spacing w:before="0" w:beforeAutospacing="0" w:after="120" w:afterAutospacing="0" w:line="480" w:lineRule="auto"/>
        <w:jc w:val="center"/>
        <w:rPr>
          <w:rFonts w:ascii="Tahoma" w:hAnsi="Tahoma" w:cs="Tahoma"/>
          <w:b/>
          <w:bCs/>
          <w:color w:val="000000"/>
        </w:rPr>
      </w:pPr>
      <w:r>
        <w:rPr>
          <w:rFonts w:ascii="Tahoma" w:hAnsi="Tahoma" w:cs="Tahoma"/>
          <w:b/>
          <w:bCs/>
          <w:color w:val="000000"/>
        </w:rPr>
        <w:t>Kvalitetskrav til mikrobiologiske parametre</w:t>
      </w:r>
    </w:p>
    <w:p w:rsidR="00FE0ED6" w:rsidRDefault="00FE0ED6" w:rsidP="00FE0ED6">
      <w:pPr>
        <w:pStyle w:val="NormalWeb"/>
        <w:spacing w:line="480" w:lineRule="auto"/>
        <w:rPr>
          <w:rFonts w:ascii="Tahoma" w:hAnsi="Tahoma" w:cs="Tahoma"/>
          <w:color w:val="000000"/>
          <w:sz w:val="19"/>
          <w:szCs w:val="19"/>
        </w:rPr>
      </w:pPr>
      <w:r>
        <w:rPr>
          <w:rFonts w:ascii="Tahoma" w:hAnsi="Tahoma" w:cs="Tahoma"/>
          <w:color w:val="000000"/>
          <w:sz w:val="19"/>
          <w:szCs w:val="19"/>
        </w:rPr>
        <w:t>Hvor intet andet er anført, er der i tabellen tale om højst tilladelige værdier. Ved vurdering af om kvalitetskrav er opfyldt, må måleusikkerheden ikke anvendes som ekstra tolerance.</w:t>
      </w:r>
    </w:p>
    <w:tbl>
      <w:tblPr>
        <w:tblW w:w="0" w:type="auto"/>
        <w:tblCellMar>
          <w:left w:w="0" w:type="dxa"/>
          <w:right w:w="0" w:type="dxa"/>
        </w:tblCellMar>
        <w:tblLook w:val="04A0" w:firstRow="1" w:lastRow="0" w:firstColumn="1" w:lastColumn="0" w:noHBand="0" w:noVBand="1"/>
      </w:tblPr>
      <w:tblGrid>
        <w:gridCol w:w="6920"/>
      </w:tblGrid>
      <w:tr w:rsidR="00FE0ED6" w:rsidTr="00FE0ED6">
        <w:tc>
          <w:tcPr>
            <w:tcW w:w="0" w:type="auto"/>
            <w:hideMark/>
          </w:tcPr>
          <w:tbl>
            <w:tblPr>
              <w:tblW w:w="6900" w:type="dxa"/>
              <w:tblCellMar>
                <w:left w:w="0" w:type="dxa"/>
                <w:right w:w="0" w:type="dxa"/>
              </w:tblCellMar>
              <w:tblLook w:val="04A0" w:firstRow="1" w:lastRow="0" w:firstColumn="1" w:lastColumn="0" w:noHBand="0" w:noVBand="1"/>
            </w:tblPr>
            <w:tblGrid>
              <w:gridCol w:w="2905"/>
              <w:gridCol w:w="824"/>
              <w:gridCol w:w="3171"/>
            </w:tblGrid>
            <w:tr w:rsidR="00FE0ED6">
              <w:trPr>
                <w:trHeight w:val="255"/>
              </w:trPr>
              <w:tc>
                <w:tcPr>
                  <w:tcW w:w="0" w:type="auto"/>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bottom"/>
                  <w:hideMark/>
                </w:tcPr>
                <w:p w:rsidR="00FE0ED6" w:rsidRDefault="00FE0ED6">
                  <w:pPr>
                    <w:rPr>
                      <w:rFonts w:ascii="Tahoma" w:hAnsi="Tahoma" w:cs="Tahoma"/>
                      <w:color w:val="000000"/>
                      <w:sz w:val="19"/>
                      <w:szCs w:val="19"/>
                    </w:rPr>
                  </w:pPr>
                  <w:r>
                    <w:rPr>
                      <w:rStyle w:val="bold"/>
                      <w:rFonts w:ascii="Tahoma" w:hAnsi="Tahoma" w:cs="Tahoma"/>
                      <w:b/>
                      <w:bCs/>
                      <w:color w:val="000000"/>
                      <w:sz w:val="19"/>
                      <w:szCs w:val="19"/>
                    </w:rPr>
                    <w:t>Parameter</w:t>
                  </w:r>
                </w:p>
              </w:tc>
              <w:tc>
                <w:tcPr>
                  <w:tcW w:w="0" w:type="auto"/>
                  <w:tcBorders>
                    <w:top w:val="single" w:sz="8" w:space="0" w:color="000000"/>
                    <w:left w:val="nil"/>
                    <w:bottom w:val="single" w:sz="8" w:space="0" w:color="000000"/>
                    <w:right w:val="single" w:sz="8" w:space="0" w:color="000000"/>
                  </w:tcBorders>
                  <w:tcMar>
                    <w:top w:w="15" w:type="dxa"/>
                    <w:left w:w="15" w:type="dxa"/>
                    <w:bottom w:w="15" w:type="dxa"/>
                    <w:right w:w="15" w:type="dxa"/>
                  </w:tcMar>
                  <w:vAlign w:val="bottom"/>
                  <w:hideMark/>
                </w:tcPr>
                <w:p w:rsidR="00FE0ED6" w:rsidRDefault="00FE0ED6">
                  <w:pPr>
                    <w:rPr>
                      <w:rFonts w:ascii="Tahoma" w:hAnsi="Tahoma" w:cs="Tahoma"/>
                      <w:color w:val="000000"/>
                      <w:sz w:val="19"/>
                      <w:szCs w:val="19"/>
                    </w:rPr>
                  </w:pPr>
                  <w:r>
                    <w:rPr>
                      <w:rStyle w:val="bold"/>
                      <w:rFonts w:ascii="Tahoma" w:hAnsi="Tahoma" w:cs="Tahoma"/>
                      <w:b/>
                      <w:bCs/>
                      <w:color w:val="000000"/>
                      <w:sz w:val="19"/>
                      <w:szCs w:val="19"/>
                    </w:rPr>
                    <w:t>Enhed</w:t>
                  </w:r>
                </w:p>
              </w:tc>
              <w:tc>
                <w:tcPr>
                  <w:tcW w:w="0" w:type="auto"/>
                  <w:tcBorders>
                    <w:top w:val="single" w:sz="8" w:space="0" w:color="000000"/>
                    <w:left w:val="nil"/>
                    <w:bottom w:val="single" w:sz="8" w:space="0" w:color="000000"/>
                    <w:right w:val="single" w:sz="8" w:space="0" w:color="000000"/>
                  </w:tcBorders>
                  <w:tcMar>
                    <w:top w:w="15" w:type="dxa"/>
                    <w:left w:w="15" w:type="dxa"/>
                    <w:bottom w:w="15" w:type="dxa"/>
                    <w:right w:w="15" w:type="dxa"/>
                  </w:tcMar>
                  <w:vAlign w:val="bottom"/>
                  <w:hideMark/>
                </w:tcPr>
                <w:p w:rsidR="00FE0ED6" w:rsidRDefault="00FE0ED6">
                  <w:pPr>
                    <w:rPr>
                      <w:rFonts w:ascii="Tahoma" w:hAnsi="Tahoma" w:cs="Tahoma"/>
                      <w:color w:val="000000"/>
                      <w:sz w:val="19"/>
                      <w:szCs w:val="19"/>
                    </w:rPr>
                  </w:pPr>
                  <w:r>
                    <w:rPr>
                      <w:rStyle w:val="bold"/>
                      <w:rFonts w:ascii="Tahoma" w:hAnsi="Tahoma" w:cs="Tahoma"/>
                      <w:b/>
                      <w:bCs/>
                      <w:color w:val="000000"/>
                      <w:sz w:val="19"/>
                      <w:szCs w:val="19"/>
                    </w:rPr>
                    <w:t>Kvalitetskrav ved forbrugerens taphane</w:t>
                  </w:r>
                </w:p>
              </w:tc>
            </w:tr>
            <w:tr w:rsidR="00FE0ED6">
              <w:trPr>
                <w:trHeight w:val="915"/>
              </w:trPr>
              <w:tc>
                <w:tcPr>
                  <w:tcW w:w="0" w:type="auto"/>
                  <w:tcBorders>
                    <w:top w:val="nil"/>
                    <w:left w:val="single" w:sz="8" w:space="0" w:color="000000"/>
                    <w:bottom w:val="single" w:sz="8" w:space="0" w:color="000000"/>
                    <w:right w:val="single" w:sz="8" w:space="0" w:color="000000"/>
                  </w:tcBorders>
                  <w:tcMar>
                    <w:top w:w="15" w:type="dxa"/>
                    <w:left w:w="15" w:type="dxa"/>
                    <w:bottom w:w="15" w:type="dxa"/>
                    <w:right w:w="15" w:type="dxa"/>
                  </w:tcMar>
                  <w:vAlign w:val="bottom"/>
                  <w:hideMark/>
                </w:tcPr>
                <w:p w:rsidR="00FE0ED6" w:rsidRDefault="00FE0ED6">
                  <w:pPr>
                    <w:rPr>
                      <w:rFonts w:ascii="Tahoma" w:hAnsi="Tahoma" w:cs="Tahoma"/>
                      <w:color w:val="000000"/>
                      <w:sz w:val="19"/>
                      <w:szCs w:val="19"/>
                    </w:rPr>
                  </w:pPr>
                  <w:r>
                    <w:rPr>
                      <w:rFonts w:ascii="Tahoma" w:hAnsi="Tahoma" w:cs="Tahoma"/>
                      <w:color w:val="000000"/>
                      <w:sz w:val="19"/>
                      <w:szCs w:val="19"/>
                    </w:rPr>
                    <w:t>Coliforme bakterier</w:t>
                  </w:r>
                </w:p>
              </w:tc>
              <w:tc>
                <w:tcPr>
                  <w:tcW w:w="0" w:type="auto"/>
                  <w:tcBorders>
                    <w:top w:val="nil"/>
                    <w:left w:val="nil"/>
                    <w:bottom w:val="single" w:sz="8" w:space="0" w:color="000000"/>
                    <w:right w:val="single" w:sz="8" w:space="0" w:color="000000"/>
                  </w:tcBorders>
                  <w:tcMar>
                    <w:top w:w="15" w:type="dxa"/>
                    <w:left w:w="15" w:type="dxa"/>
                    <w:bottom w:w="15" w:type="dxa"/>
                    <w:right w:w="15" w:type="dxa"/>
                  </w:tcMar>
                  <w:vAlign w:val="bottom"/>
                  <w:hideMark/>
                </w:tcPr>
                <w:p w:rsidR="00FE0ED6" w:rsidRDefault="00FE0ED6">
                  <w:pPr>
                    <w:rPr>
                      <w:rFonts w:ascii="Tahoma" w:hAnsi="Tahoma" w:cs="Tahoma"/>
                      <w:color w:val="000000"/>
                      <w:sz w:val="19"/>
                      <w:szCs w:val="19"/>
                    </w:rPr>
                  </w:pPr>
                  <w:r>
                    <w:rPr>
                      <w:rFonts w:ascii="Tahoma" w:hAnsi="Tahoma" w:cs="Tahoma"/>
                      <w:color w:val="000000"/>
                      <w:sz w:val="19"/>
                      <w:szCs w:val="19"/>
                    </w:rPr>
                    <w:t>Pr. 100 ml</w:t>
                  </w:r>
                </w:p>
              </w:tc>
              <w:tc>
                <w:tcPr>
                  <w:tcW w:w="0" w:type="auto"/>
                  <w:tcBorders>
                    <w:top w:val="nil"/>
                    <w:left w:val="nil"/>
                    <w:bottom w:val="single" w:sz="8" w:space="0" w:color="000000"/>
                    <w:right w:val="single" w:sz="8" w:space="0" w:color="000000"/>
                  </w:tcBorders>
                  <w:tcMar>
                    <w:top w:w="15" w:type="dxa"/>
                    <w:left w:w="15" w:type="dxa"/>
                    <w:bottom w:w="15" w:type="dxa"/>
                    <w:right w:w="15" w:type="dxa"/>
                  </w:tcMar>
                  <w:vAlign w:val="bottom"/>
                  <w:hideMark/>
                </w:tcPr>
                <w:p w:rsidR="00FE0ED6" w:rsidRDefault="00FE0ED6">
                  <w:pPr>
                    <w:rPr>
                      <w:rFonts w:ascii="Tahoma" w:hAnsi="Tahoma" w:cs="Tahoma"/>
                      <w:color w:val="000000"/>
                      <w:sz w:val="19"/>
                      <w:szCs w:val="19"/>
                    </w:rPr>
                  </w:pPr>
                  <w:r>
                    <w:rPr>
                      <w:rFonts w:ascii="Tahoma" w:hAnsi="Tahoma" w:cs="Tahoma"/>
                      <w:color w:val="000000"/>
                      <w:sz w:val="19"/>
                      <w:szCs w:val="19"/>
                    </w:rPr>
                    <w:t>i.m. </w:t>
                  </w:r>
                  <w:r>
                    <w:rPr>
                      <w:rStyle w:val="superscript"/>
                      <w:rFonts w:ascii="Tahoma" w:hAnsi="Tahoma" w:cs="Tahoma"/>
                      <w:color w:val="000000"/>
                      <w:sz w:val="14"/>
                      <w:szCs w:val="14"/>
                      <w:vertAlign w:val="superscript"/>
                    </w:rPr>
                    <w:t>1)</w:t>
                  </w:r>
                </w:p>
              </w:tc>
            </w:tr>
            <w:tr w:rsidR="00FE0ED6">
              <w:trPr>
                <w:trHeight w:val="930"/>
              </w:trPr>
              <w:tc>
                <w:tcPr>
                  <w:tcW w:w="0" w:type="auto"/>
                  <w:tcBorders>
                    <w:top w:val="nil"/>
                    <w:left w:val="single" w:sz="8" w:space="0" w:color="000000"/>
                    <w:bottom w:val="single" w:sz="8" w:space="0" w:color="000000"/>
                    <w:right w:val="single" w:sz="8" w:space="0" w:color="000000"/>
                  </w:tcBorders>
                  <w:tcMar>
                    <w:top w:w="15" w:type="dxa"/>
                    <w:left w:w="15" w:type="dxa"/>
                    <w:bottom w:w="15" w:type="dxa"/>
                    <w:right w:w="15" w:type="dxa"/>
                  </w:tcMar>
                  <w:vAlign w:val="bottom"/>
                  <w:hideMark/>
                </w:tcPr>
                <w:p w:rsidR="00FE0ED6" w:rsidRDefault="00FE0ED6">
                  <w:pPr>
                    <w:rPr>
                      <w:rFonts w:ascii="Tahoma" w:hAnsi="Tahoma" w:cs="Tahoma"/>
                      <w:color w:val="000000"/>
                      <w:sz w:val="19"/>
                      <w:szCs w:val="19"/>
                    </w:rPr>
                  </w:pPr>
                  <w:r>
                    <w:rPr>
                      <w:rStyle w:val="italic"/>
                      <w:rFonts w:ascii="Tahoma" w:hAnsi="Tahoma" w:cs="Tahoma"/>
                      <w:i/>
                      <w:iCs/>
                      <w:color w:val="000000"/>
                      <w:sz w:val="19"/>
                      <w:szCs w:val="19"/>
                    </w:rPr>
                    <w:t>Escherichia coli (E.</w:t>
                  </w:r>
                  <w:r>
                    <w:rPr>
                      <w:rFonts w:ascii="Tahoma" w:hAnsi="Tahoma" w:cs="Tahoma"/>
                      <w:color w:val="000000"/>
                      <w:sz w:val="19"/>
                      <w:szCs w:val="19"/>
                    </w:rPr>
                    <w:t> </w:t>
                  </w:r>
                  <w:r>
                    <w:rPr>
                      <w:rStyle w:val="italic"/>
                      <w:rFonts w:ascii="Tahoma" w:hAnsi="Tahoma" w:cs="Tahoma"/>
                      <w:i/>
                      <w:iCs/>
                      <w:color w:val="000000"/>
                      <w:sz w:val="19"/>
                      <w:szCs w:val="19"/>
                    </w:rPr>
                    <w:t>coli)</w:t>
                  </w:r>
                </w:p>
              </w:tc>
              <w:tc>
                <w:tcPr>
                  <w:tcW w:w="0" w:type="auto"/>
                  <w:tcBorders>
                    <w:top w:val="nil"/>
                    <w:left w:val="nil"/>
                    <w:bottom w:val="single" w:sz="8" w:space="0" w:color="000000"/>
                    <w:right w:val="single" w:sz="8" w:space="0" w:color="000000"/>
                  </w:tcBorders>
                  <w:tcMar>
                    <w:top w:w="15" w:type="dxa"/>
                    <w:left w:w="15" w:type="dxa"/>
                    <w:bottom w:w="15" w:type="dxa"/>
                    <w:right w:w="15" w:type="dxa"/>
                  </w:tcMar>
                  <w:vAlign w:val="bottom"/>
                  <w:hideMark/>
                </w:tcPr>
                <w:p w:rsidR="00FE0ED6" w:rsidRDefault="00FE0ED6">
                  <w:pPr>
                    <w:rPr>
                      <w:rFonts w:ascii="Tahoma" w:hAnsi="Tahoma" w:cs="Tahoma"/>
                      <w:color w:val="000000"/>
                      <w:sz w:val="19"/>
                      <w:szCs w:val="19"/>
                    </w:rPr>
                  </w:pPr>
                  <w:r>
                    <w:rPr>
                      <w:rFonts w:ascii="Tahoma" w:hAnsi="Tahoma" w:cs="Tahoma"/>
                      <w:color w:val="000000"/>
                      <w:sz w:val="19"/>
                      <w:szCs w:val="19"/>
                    </w:rPr>
                    <w:t>Pr. 100 ml</w:t>
                  </w:r>
                </w:p>
              </w:tc>
              <w:tc>
                <w:tcPr>
                  <w:tcW w:w="0" w:type="auto"/>
                  <w:tcBorders>
                    <w:top w:val="nil"/>
                    <w:left w:val="nil"/>
                    <w:bottom w:val="single" w:sz="8" w:space="0" w:color="000000"/>
                    <w:right w:val="single" w:sz="8" w:space="0" w:color="000000"/>
                  </w:tcBorders>
                  <w:tcMar>
                    <w:top w:w="15" w:type="dxa"/>
                    <w:left w:w="15" w:type="dxa"/>
                    <w:bottom w:w="15" w:type="dxa"/>
                    <w:right w:w="15" w:type="dxa"/>
                  </w:tcMar>
                  <w:vAlign w:val="bottom"/>
                  <w:hideMark/>
                </w:tcPr>
                <w:p w:rsidR="00FE0ED6" w:rsidRDefault="00FE0ED6">
                  <w:pPr>
                    <w:rPr>
                      <w:rFonts w:ascii="Tahoma" w:hAnsi="Tahoma" w:cs="Tahoma"/>
                      <w:color w:val="000000"/>
                      <w:sz w:val="19"/>
                      <w:szCs w:val="19"/>
                    </w:rPr>
                  </w:pPr>
                  <w:r>
                    <w:rPr>
                      <w:rFonts w:ascii="Tahoma" w:hAnsi="Tahoma" w:cs="Tahoma"/>
                      <w:color w:val="000000"/>
                      <w:sz w:val="19"/>
                      <w:szCs w:val="19"/>
                    </w:rPr>
                    <w:t>i.m. </w:t>
                  </w:r>
                  <w:r>
                    <w:rPr>
                      <w:rStyle w:val="superscript"/>
                      <w:rFonts w:ascii="Tahoma" w:hAnsi="Tahoma" w:cs="Tahoma"/>
                      <w:color w:val="000000"/>
                      <w:sz w:val="14"/>
                      <w:szCs w:val="14"/>
                      <w:vertAlign w:val="superscript"/>
                    </w:rPr>
                    <w:t>1)</w:t>
                  </w:r>
                </w:p>
              </w:tc>
            </w:tr>
            <w:tr w:rsidR="00FE0ED6">
              <w:trPr>
                <w:trHeight w:val="630"/>
              </w:trPr>
              <w:tc>
                <w:tcPr>
                  <w:tcW w:w="0" w:type="auto"/>
                  <w:tcBorders>
                    <w:top w:val="nil"/>
                    <w:left w:val="single" w:sz="8" w:space="0" w:color="000000"/>
                    <w:bottom w:val="single" w:sz="8" w:space="0" w:color="000000"/>
                    <w:right w:val="single" w:sz="8" w:space="0" w:color="000000"/>
                  </w:tcBorders>
                  <w:tcMar>
                    <w:top w:w="15" w:type="dxa"/>
                    <w:left w:w="15" w:type="dxa"/>
                    <w:bottom w:w="15" w:type="dxa"/>
                    <w:right w:w="15" w:type="dxa"/>
                  </w:tcMar>
                  <w:vAlign w:val="bottom"/>
                  <w:hideMark/>
                </w:tcPr>
                <w:p w:rsidR="00FE0ED6" w:rsidRDefault="00FE0ED6">
                  <w:pPr>
                    <w:rPr>
                      <w:rFonts w:ascii="Tahoma" w:hAnsi="Tahoma" w:cs="Tahoma"/>
                      <w:color w:val="000000"/>
                      <w:sz w:val="19"/>
                      <w:szCs w:val="19"/>
                    </w:rPr>
                  </w:pPr>
                  <w:r>
                    <w:rPr>
                      <w:rFonts w:ascii="Tahoma" w:hAnsi="Tahoma" w:cs="Tahoma"/>
                      <w:color w:val="000000"/>
                      <w:sz w:val="19"/>
                      <w:szCs w:val="19"/>
                    </w:rPr>
                    <w:t>Kimtal ved 22 °C</w:t>
                  </w:r>
                </w:p>
              </w:tc>
              <w:tc>
                <w:tcPr>
                  <w:tcW w:w="0" w:type="auto"/>
                  <w:tcBorders>
                    <w:top w:val="nil"/>
                    <w:left w:val="nil"/>
                    <w:bottom w:val="single" w:sz="8" w:space="0" w:color="000000"/>
                    <w:right w:val="single" w:sz="8" w:space="0" w:color="000000"/>
                  </w:tcBorders>
                  <w:tcMar>
                    <w:top w:w="15" w:type="dxa"/>
                    <w:left w:w="15" w:type="dxa"/>
                    <w:bottom w:w="15" w:type="dxa"/>
                    <w:right w:w="15" w:type="dxa"/>
                  </w:tcMar>
                  <w:vAlign w:val="bottom"/>
                  <w:hideMark/>
                </w:tcPr>
                <w:p w:rsidR="00FE0ED6" w:rsidRDefault="00FE0ED6">
                  <w:pPr>
                    <w:rPr>
                      <w:rFonts w:ascii="Tahoma" w:hAnsi="Tahoma" w:cs="Tahoma"/>
                      <w:color w:val="000000"/>
                      <w:sz w:val="19"/>
                      <w:szCs w:val="19"/>
                    </w:rPr>
                  </w:pPr>
                  <w:r>
                    <w:rPr>
                      <w:rFonts w:ascii="Tahoma" w:hAnsi="Tahoma" w:cs="Tahoma"/>
                      <w:color w:val="000000"/>
                      <w:sz w:val="19"/>
                      <w:szCs w:val="19"/>
                    </w:rPr>
                    <w:t>Pr. ml</w:t>
                  </w:r>
                </w:p>
              </w:tc>
              <w:tc>
                <w:tcPr>
                  <w:tcW w:w="0" w:type="auto"/>
                  <w:tcBorders>
                    <w:top w:val="nil"/>
                    <w:left w:val="nil"/>
                    <w:bottom w:val="single" w:sz="8" w:space="0" w:color="000000"/>
                    <w:right w:val="single" w:sz="8" w:space="0" w:color="000000"/>
                  </w:tcBorders>
                  <w:tcMar>
                    <w:top w:w="15" w:type="dxa"/>
                    <w:left w:w="15" w:type="dxa"/>
                    <w:bottom w:w="15" w:type="dxa"/>
                    <w:right w:w="15" w:type="dxa"/>
                  </w:tcMar>
                  <w:vAlign w:val="bottom"/>
                  <w:hideMark/>
                </w:tcPr>
                <w:p w:rsidR="00FE0ED6" w:rsidRDefault="00FE0ED6">
                  <w:pPr>
                    <w:rPr>
                      <w:rFonts w:ascii="Tahoma" w:hAnsi="Tahoma" w:cs="Tahoma"/>
                      <w:color w:val="000000"/>
                      <w:sz w:val="19"/>
                      <w:szCs w:val="19"/>
                    </w:rPr>
                  </w:pPr>
                  <w:r>
                    <w:rPr>
                      <w:rFonts w:ascii="Tahoma" w:hAnsi="Tahoma" w:cs="Tahoma"/>
                      <w:color w:val="000000"/>
                      <w:sz w:val="19"/>
                      <w:szCs w:val="19"/>
                    </w:rPr>
                    <w:t>200</w:t>
                  </w:r>
                </w:p>
              </w:tc>
            </w:tr>
            <w:tr w:rsidR="00FE0ED6">
              <w:trPr>
                <w:trHeight w:val="930"/>
              </w:trPr>
              <w:tc>
                <w:tcPr>
                  <w:tcW w:w="0" w:type="auto"/>
                  <w:tcBorders>
                    <w:top w:val="nil"/>
                    <w:left w:val="single" w:sz="8" w:space="0" w:color="000000"/>
                    <w:bottom w:val="single" w:sz="8" w:space="0" w:color="000000"/>
                    <w:right w:val="single" w:sz="8" w:space="0" w:color="000000"/>
                  </w:tcBorders>
                  <w:tcMar>
                    <w:top w:w="15" w:type="dxa"/>
                    <w:left w:w="15" w:type="dxa"/>
                    <w:bottom w:w="15" w:type="dxa"/>
                    <w:right w:w="15" w:type="dxa"/>
                  </w:tcMar>
                  <w:vAlign w:val="bottom"/>
                  <w:hideMark/>
                </w:tcPr>
                <w:p w:rsidR="00FE0ED6" w:rsidRDefault="00FE0ED6">
                  <w:pPr>
                    <w:rPr>
                      <w:rFonts w:ascii="Tahoma" w:hAnsi="Tahoma" w:cs="Tahoma"/>
                      <w:color w:val="000000"/>
                      <w:sz w:val="19"/>
                      <w:szCs w:val="19"/>
                    </w:rPr>
                  </w:pPr>
                  <w:r>
                    <w:rPr>
                      <w:rFonts w:ascii="Tahoma" w:hAnsi="Tahoma" w:cs="Tahoma"/>
                      <w:color w:val="000000"/>
                      <w:sz w:val="19"/>
                      <w:szCs w:val="19"/>
                    </w:rPr>
                    <w:t>Enterokokker</w:t>
                  </w:r>
                </w:p>
              </w:tc>
              <w:tc>
                <w:tcPr>
                  <w:tcW w:w="0" w:type="auto"/>
                  <w:tcBorders>
                    <w:top w:val="nil"/>
                    <w:left w:val="nil"/>
                    <w:bottom w:val="single" w:sz="8" w:space="0" w:color="000000"/>
                    <w:right w:val="single" w:sz="8" w:space="0" w:color="000000"/>
                  </w:tcBorders>
                  <w:tcMar>
                    <w:top w:w="15" w:type="dxa"/>
                    <w:left w:w="15" w:type="dxa"/>
                    <w:bottom w:w="15" w:type="dxa"/>
                    <w:right w:w="15" w:type="dxa"/>
                  </w:tcMar>
                  <w:vAlign w:val="bottom"/>
                  <w:hideMark/>
                </w:tcPr>
                <w:p w:rsidR="00FE0ED6" w:rsidRDefault="00FE0ED6">
                  <w:pPr>
                    <w:rPr>
                      <w:rFonts w:ascii="Tahoma" w:hAnsi="Tahoma" w:cs="Tahoma"/>
                      <w:color w:val="000000"/>
                      <w:sz w:val="19"/>
                      <w:szCs w:val="19"/>
                    </w:rPr>
                  </w:pPr>
                  <w:r>
                    <w:rPr>
                      <w:rFonts w:ascii="Tahoma" w:hAnsi="Tahoma" w:cs="Tahoma"/>
                      <w:color w:val="000000"/>
                      <w:sz w:val="19"/>
                      <w:szCs w:val="19"/>
                    </w:rPr>
                    <w:t>Pr. 100 ml</w:t>
                  </w:r>
                </w:p>
              </w:tc>
              <w:tc>
                <w:tcPr>
                  <w:tcW w:w="0" w:type="auto"/>
                  <w:tcBorders>
                    <w:top w:val="nil"/>
                    <w:left w:val="nil"/>
                    <w:bottom w:val="single" w:sz="8" w:space="0" w:color="000000"/>
                    <w:right w:val="single" w:sz="8" w:space="0" w:color="000000"/>
                  </w:tcBorders>
                  <w:tcMar>
                    <w:top w:w="15" w:type="dxa"/>
                    <w:left w:w="15" w:type="dxa"/>
                    <w:bottom w:w="15" w:type="dxa"/>
                    <w:right w:w="15" w:type="dxa"/>
                  </w:tcMar>
                  <w:vAlign w:val="bottom"/>
                  <w:hideMark/>
                </w:tcPr>
                <w:p w:rsidR="00FE0ED6" w:rsidRDefault="00FE0ED6">
                  <w:pPr>
                    <w:rPr>
                      <w:rFonts w:ascii="Tahoma" w:hAnsi="Tahoma" w:cs="Tahoma"/>
                      <w:color w:val="000000"/>
                      <w:sz w:val="19"/>
                      <w:szCs w:val="19"/>
                    </w:rPr>
                  </w:pPr>
                  <w:r>
                    <w:rPr>
                      <w:rFonts w:ascii="Tahoma" w:hAnsi="Tahoma" w:cs="Tahoma"/>
                      <w:color w:val="000000"/>
                      <w:sz w:val="19"/>
                      <w:szCs w:val="19"/>
                    </w:rPr>
                    <w:t>i.m. </w:t>
                  </w:r>
                  <w:r>
                    <w:rPr>
                      <w:rStyle w:val="superscript"/>
                      <w:rFonts w:ascii="Tahoma" w:hAnsi="Tahoma" w:cs="Tahoma"/>
                      <w:color w:val="000000"/>
                      <w:sz w:val="14"/>
                      <w:szCs w:val="14"/>
                      <w:vertAlign w:val="superscript"/>
                    </w:rPr>
                    <w:t>1)</w:t>
                  </w:r>
                </w:p>
              </w:tc>
            </w:tr>
            <w:tr w:rsidR="00FE0ED6">
              <w:trPr>
                <w:trHeight w:val="255"/>
              </w:trPr>
              <w:tc>
                <w:tcPr>
                  <w:tcW w:w="0" w:type="auto"/>
                  <w:tcBorders>
                    <w:top w:val="nil"/>
                    <w:left w:val="single" w:sz="8" w:space="0" w:color="000000"/>
                    <w:bottom w:val="single" w:sz="8" w:space="0" w:color="000000"/>
                    <w:right w:val="single" w:sz="8" w:space="0" w:color="000000"/>
                  </w:tcBorders>
                  <w:tcMar>
                    <w:top w:w="15" w:type="dxa"/>
                    <w:left w:w="15" w:type="dxa"/>
                    <w:bottom w:w="15" w:type="dxa"/>
                    <w:right w:w="15" w:type="dxa"/>
                  </w:tcMar>
                  <w:vAlign w:val="bottom"/>
                  <w:hideMark/>
                </w:tcPr>
                <w:p w:rsidR="00FE0ED6" w:rsidRDefault="00FE0ED6">
                  <w:pPr>
                    <w:rPr>
                      <w:rFonts w:ascii="Tahoma" w:hAnsi="Tahoma" w:cs="Tahoma"/>
                      <w:color w:val="000000"/>
                      <w:sz w:val="19"/>
                      <w:szCs w:val="19"/>
                    </w:rPr>
                  </w:pPr>
                  <w:r>
                    <w:rPr>
                      <w:rStyle w:val="italic"/>
                      <w:rFonts w:ascii="Tahoma" w:hAnsi="Tahoma" w:cs="Tahoma"/>
                      <w:i/>
                      <w:iCs/>
                      <w:color w:val="000000"/>
                      <w:sz w:val="19"/>
                      <w:szCs w:val="19"/>
                    </w:rPr>
                    <w:t>Clostridium perfringens</w:t>
                  </w:r>
                  <w:r>
                    <w:rPr>
                      <w:rFonts w:ascii="Tahoma" w:hAnsi="Tahoma" w:cs="Tahoma"/>
                      <w:color w:val="000000"/>
                      <w:sz w:val="19"/>
                      <w:szCs w:val="19"/>
                    </w:rPr>
                    <w:t>, herunder sporer</w:t>
                  </w:r>
                  <w:r>
                    <w:rPr>
                      <w:rStyle w:val="superscript"/>
                      <w:rFonts w:ascii="Tahoma" w:hAnsi="Tahoma" w:cs="Tahoma"/>
                      <w:color w:val="000000"/>
                      <w:sz w:val="14"/>
                      <w:szCs w:val="14"/>
                      <w:vertAlign w:val="superscript"/>
                    </w:rPr>
                    <w:t>2)</w:t>
                  </w:r>
                </w:p>
              </w:tc>
              <w:tc>
                <w:tcPr>
                  <w:tcW w:w="0" w:type="auto"/>
                  <w:tcBorders>
                    <w:top w:val="nil"/>
                    <w:left w:val="nil"/>
                    <w:bottom w:val="single" w:sz="8" w:space="0" w:color="000000"/>
                    <w:right w:val="single" w:sz="8" w:space="0" w:color="000000"/>
                  </w:tcBorders>
                  <w:tcMar>
                    <w:top w:w="15" w:type="dxa"/>
                    <w:left w:w="15" w:type="dxa"/>
                    <w:bottom w:w="15" w:type="dxa"/>
                    <w:right w:w="15" w:type="dxa"/>
                  </w:tcMar>
                  <w:vAlign w:val="bottom"/>
                  <w:hideMark/>
                </w:tcPr>
                <w:p w:rsidR="00FE0ED6" w:rsidRDefault="00FE0ED6">
                  <w:pPr>
                    <w:rPr>
                      <w:rFonts w:ascii="Tahoma" w:hAnsi="Tahoma" w:cs="Tahoma"/>
                      <w:color w:val="000000"/>
                      <w:sz w:val="19"/>
                      <w:szCs w:val="19"/>
                    </w:rPr>
                  </w:pPr>
                  <w:r>
                    <w:rPr>
                      <w:rFonts w:ascii="Tahoma" w:hAnsi="Tahoma" w:cs="Tahoma"/>
                      <w:color w:val="000000"/>
                      <w:sz w:val="19"/>
                      <w:szCs w:val="19"/>
                    </w:rPr>
                    <w:t>Pr. 100 ml</w:t>
                  </w:r>
                </w:p>
              </w:tc>
              <w:tc>
                <w:tcPr>
                  <w:tcW w:w="0" w:type="auto"/>
                  <w:tcBorders>
                    <w:top w:val="nil"/>
                    <w:left w:val="nil"/>
                    <w:bottom w:val="single" w:sz="8" w:space="0" w:color="000000"/>
                    <w:right w:val="single" w:sz="8" w:space="0" w:color="000000"/>
                  </w:tcBorders>
                  <w:tcMar>
                    <w:top w:w="15" w:type="dxa"/>
                    <w:left w:w="15" w:type="dxa"/>
                    <w:bottom w:w="15" w:type="dxa"/>
                    <w:right w:w="15" w:type="dxa"/>
                  </w:tcMar>
                  <w:vAlign w:val="bottom"/>
                  <w:hideMark/>
                </w:tcPr>
                <w:p w:rsidR="00FE0ED6" w:rsidRDefault="00FE0ED6">
                  <w:pPr>
                    <w:rPr>
                      <w:rFonts w:ascii="Tahoma" w:hAnsi="Tahoma" w:cs="Tahoma"/>
                      <w:color w:val="000000"/>
                      <w:sz w:val="19"/>
                      <w:szCs w:val="19"/>
                    </w:rPr>
                  </w:pPr>
                  <w:r>
                    <w:rPr>
                      <w:rFonts w:ascii="Tahoma" w:hAnsi="Tahoma" w:cs="Tahoma"/>
                      <w:color w:val="000000"/>
                      <w:sz w:val="19"/>
                      <w:szCs w:val="19"/>
                    </w:rPr>
                    <w:t>i.m. </w:t>
                  </w:r>
                  <w:r>
                    <w:rPr>
                      <w:rStyle w:val="superscript"/>
                      <w:rFonts w:ascii="Tahoma" w:hAnsi="Tahoma" w:cs="Tahoma"/>
                      <w:color w:val="000000"/>
                      <w:sz w:val="14"/>
                      <w:szCs w:val="14"/>
                      <w:vertAlign w:val="superscript"/>
                    </w:rPr>
                    <w:t>1)</w:t>
                  </w:r>
                </w:p>
              </w:tc>
            </w:tr>
          </w:tbl>
          <w:p w:rsidR="00FE0ED6" w:rsidRDefault="00FE0ED6">
            <w:pPr>
              <w:rPr>
                <w:rFonts w:ascii="Times New Roman" w:eastAsia="Times New Roman" w:hAnsi="Times New Roman"/>
                <w:sz w:val="20"/>
                <w:szCs w:val="20"/>
                <w:lang w:eastAsia="da-DK"/>
              </w:rPr>
            </w:pPr>
          </w:p>
        </w:tc>
      </w:tr>
      <w:tr w:rsidR="00FE0ED6" w:rsidTr="00FE0ED6">
        <w:tc>
          <w:tcPr>
            <w:tcW w:w="0" w:type="auto"/>
            <w:hideMark/>
          </w:tcPr>
          <w:tbl>
            <w:tblPr>
              <w:tblW w:w="6432" w:type="dxa"/>
              <w:tblCellMar>
                <w:left w:w="0" w:type="dxa"/>
                <w:right w:w="0" w:type="dxa"/>
              </w:tblCellMar>
              <w:tblLook w:val="04A0" w:firstRow="1" w:lastRow="0" w:firstColumn="1" w:lastColumn="0" w:noHBand="0" w:noVBand="1"/>
            </w:tblPr>
            <w:tblGrid>
              <w:gridCol w:w="207"/>
              <w:gridCol w:w="6225"/>
            </w:tblGrid>
            <w:tr w:rsidR="00FE0ED6">
              <w:tc>
                <w:tcPr>
                  <w:tcW w:w="0" w:type="auto"/>
                  <w:tcMar>
                    <w:top w:w="15" w:type="dxa"/>
                    <w:left w:w="15" w:type="dxa"/>
                    <w:bottom w:w="15" w:type="dxa"/>
                    <w:right w:w="15" w:type="dxa"/>
                  </w:tcMar>
                  <w:hideMark/>
                </w:tcPr>
                <w:p w:rsidR="00FE0ED6" w:rsidRDefault="00FE0ED6">
                  <w:pPr>
                    <w:rPr>
                      <w:rFonts w:ascii="Tahoma" w:hAnsi="Tahoma" w:cs="Tahoma"/>
                      <w:color w:val="000000"/>
                      <w:sz w:val="19"/>
                      <w:szCs w:val="19"/>
                    </w:rPr>
                  </w:pPr>
                  <w:r>
                    <w:rPr>
                      <w:rFonts w:ascii="Tahoma" w:hAnsi="Tahoma" w:cs="Tahoma"/>
                      <w:color w:val="000000"/>
                      <w:sz w:val="19"/>
                      <w:szCs w:val="19"/>
                    </w:rPr>
                    <w:t>1)</w:t>
                  </w:r>
                </w:p>
              </w:tc>
              <w:tc>
                <w:tcPr>
                  <w:tcW w:w="0" w:type="auto"/>
                  <w:tcMar>
                    <w:top w:w="15" w:type="dxa"/>
                    <w:left w:w="15" w:type="dxa"/>
                    <w:bottom w:w="15" w:type="dxa"/>
                    <w:right w:w="15" w:type="dxa"/>
                  </w:tcMar>
                  <w:hideMark/>
                </w:tcPr>
                <w:p w:rsidR="00FE0ED6" w:rsidRDefault="00FE0ED6">
                  <w:pPr>
                    <w:rPr>
                      <w:rFonts w:ascii="Tahoma" w:hAnsi="Tahoma" w:cs="Tahoma"/>
                      <w:color w:val="000000"/>
                      <w:sz w:val="19"/>
                      <w:szCs w:val="19"/>
                    </w:rPr>
                  </w:pPr>
                  <w:r>
                    <w:rPr>
                      <w:rFonts w:ascii="Tahoma" w:hAnsi="Tahoma" w:cs="Tahoma"/>
                      <w:color w:val="000000"/>
                      <w:sz w:val="19"/>
                      <w:szCs w:val="19"/>
                    </w:rPr>
                    <w:t>i.m. = ikke målelig ved den anviste metode.</w:t>
                  </w:r>
                </w:p>
              </w:tc>
            </w:tr>
            <w:tr w:rsidR="00FE0ED6">
              <w:tc>
                <w:tcPr>
                  <w:tcW w:w="0" w:type="auto"/>
                  <w:tcMar>
                    <w:top w:w="15" w:type="dxa"/>
                    <w:left w:w="15" w:type="dxa"/>
                    <w:bottom w:w="15" w:type="dxa"/>
                    <w:right w:w="15" w:type="dxa"/>
                  </w:tcMar>
                  <w:hideMark/>
                </w:tcPr>
                <w:p w:rsidR="00FE0ED6" w:rsidRDefault="00FE0ED6">
                  <w:pPr>
                    <w:rPr>
                      <w:rFonts w:ascii="Tahoma" w:hAnsi="Tahoma" w:cs="Tahoma"/>
                      <w:color w:val="000000"/>
                      <w:sz w:val="19"/>
                      <w:szCs w:val="19"/>
                    </w:rPr>
                  </w:pPr>
                  <w:r>
                    <w:rPr>
                      <w:rFonts w:ascii="Tahoma" w:hAnsi="Tahoma" w:cs="Tahoma"/>
                      <w:color w:val="000000"/>
                      <w:sz w:val="19"/>
                      <w:szCs w:val="19"/>
                    </w:rPr>
                    <w:t>2)</w:t>
                  </w:r>
                </w:p>
              </w:tc>
              <w:tc>
                <w:tcPr>
                  <w:tcW w:w="0" w:type="auto"/>
                  <w:tcMar>
                    <w:top w:w="15" w:type="dxa"/>
                    <w:left w:w="15" w:type="dxa"/>
                    <w:bottom w:w="15" w:type="dxa"/>
                    <w:right w:w="15" w:type="dxa"/>
                  </w:tcMar>
                  <w:hideMark/>
                </w:tcPr>
                <w:p w:rsidR="00FE0ED6" w:rsidRDefault="00FE0ED6">
                  <w:pPr>
                    <w:rPr>
                      <w:rFonts w:ascii="Tahoma" w:hAnsi="Tahoma" w:cs="Tahoma"/>
                      <w:color w:val="000000"/>
                      <w:sz w:val="19"/>
                      <w:szCs w:val="19"/>
                    </w:rPr>
                  </w:pPr>
                  <w:r>
                    <w:rPr>
                      <w:rFonts w:ascii="Tahoma" w:hAnsi="Tahoma" w:cs="Tahoma"/>
                      <w:color w:val="000000"/>
                      <w:sz w:val="19"/>
                      <w:szCs w:val="19"/>
                    </w:rPr>
                    <w:t>Parameteren bestemmes kun, hvis vandet hidrører fra eller påvirkes af overfladevand. Såfremt denne parameterværdi overskrides, undersøger og sikrer forsyningen, at der ikke er nogen potentiel fare for menneskers sundhed som følge af forekomsten af patogene mikroorganismer, f.eks. </w:t>
                  </w:r>
                  <w:r>
                    <w:rPr>
                      <w:rStyle w:val="italic"/>
                      <w:rFonts w:ascii="Tahoma" w:hAnsi="Tahoma" w:cs="Tahoma"/>
                      <w:i/>
                      <w:iCs/>
                      <w:color w:val="000000"/>
                      <w:sz w:val="19"/>
                      <w:szCs w:val="19"/>
                    </w:rPr>
                    <w:t>cryptosporidium.</w:t>
                  </w:r>
                </w:p>
              </w:tc>
            </w:tr>
          </w:tbl>
          <w:p w:rsidR="00FE0ED6" w:rsidRDefault="00FE0ED6">
            <w:pPr>
              <w:rPr>
                <w:rFonts w:ascii="Times New Roman" w:eastAsia="Times New Roman" w:hAnsi="Times New Roman"/>
                <w:sz w:val="20"/>
                <w:szCs w:val="20"/>
                <w:lang w:eastAsia="da-DK"/>
              </w:rPr>
            </w:pPr>
          </w:p>
        </w:tc>
      </w:tr>
    </w:tbl>
    <w:p w:rsidR="00FE0ED6" w:rsidRDefault="00D45BB4" w:rsidP="00FE0ED6">
      <w:pPr>
        <w:spacing w:line="480" w:lineRule="auto"/>
        <w:jc w:val="center"/>
        <w:rPr>
          <w:rFonts w:ascii="Tahoma" w:eastAsia="Times New Roman" w:hAnsi="Tahoma" w:cs="Tahoma"/>
          <w:color w:val="000000"/>
          <w:sz w:val="19"/>
          <w:szCs w:val="19"/>
        </w:rPr>
      </w:pPr>
      <w:r>
        <w:rPr>
          <w:rFonts w:ascii="Tahoma" w:eastAsia="Times New Roman" w:hAnsi="Tahoma" w:cs="Tahoma"/>
          <w:color w:val="000000"/>
          <w:sz w:val="19"/>
          <w:szCs w:val="19"/>
        </w:rPr>
        <w:pict>
          <v:rect id="_x0000_i1029" style="width:375pt;height:.6pt" o:hrpct="0" o:hralign="center" o:hrstd="t" o:hrnoshade="t" o:hr="t" fillcolor="#dedede" stroked="f"/>
        </w:pict>
      </w:r>
    </w:p>
    <w:p w:rsidR="00FE0ED6" w:rsidRDefault="00FE0ED6" w:rsidP="00FE0ED6">
      <w:pPr>
        <w:pStyle w:val="bilag"/>
        <w:spacing w:before="400" w:beforeAutospacing="0" w:after="120" w:afterAutospacing="0" w:line="480" w:lineRule="auto"/>
        <w:jc w:val="right"/>
        <w:rPr>
          <w:rFonts w:ascii="Tahoma" w:hAnsi="Tahoma" w:cs="Tahoma"/>
          <w:b/>
          <w:bCs/>
          <w:color w:val="000000"/>
          <w:sz w:val="28"/>
          <w:szCs w:val="28"/>
        </w:rPr>
      </w:pPr>
      <w:r>
        <w:rPr>
          <w:rFonts w:ascii="Tahoma" w:hAnsi="Tahoma" w:cs="Tahoma"/>
          <w:b/>
          <w:bCs/>
          <w:color w:val="000000"/>
          <w:sz w:val="28"/>
          <w:szCs w:val="28"/>
        </w:rPr>
        <w:t>Bilag 2</w:t>
      </w:r>
    </w:p>
    <w:p w:rsidR="00FE0ED6" w:rsidRDefault="00FE0ED6" w:rsidP="00FE0ED6">
      <w:pPr>
        <w:pStyle w:val="bilagtekst"/>
        <w:spacing w:before="0" w:beforeAutospacing="0" w:after="120" w:afterAutospacing="0" w:line="480" w:lineRule="auto"/>
        <w:jc w:val="center"/>
        <w:rPr>
          <w:rFonts w:ascii="Tahoma" w:hAnsi="Tahoma" w:cs="Tahoma"/>
          <w:b/>
          <w:bCs/>
          <w:color w:val="000000"/>
        </w:rPr>
      </w:pPr>
      <w:r>
        <w:rPr>
          <w:rFonts w:ascii="Tahoma" w:hAnsi="Tahoma" w:cs="Tahoma"/>
          <w:b/>
          <w:bCs/>
          <w:color w:val="000000"/>
        </w:rPr>
        <w:t>Kontrol med pesticider og nedbrydningsprodukter</w:t>
      </w:r>
    </w:p>
    <w:p w:rsidR="00FE0ED6" w:rsidRDefault="00FE0ED6" w:rsidP="00FE0ED6">
      <w:pPr>
        <w:pStyle w:val="NormalWeb"/>
        <w:spacing w:line="480" w:lineRule="auto"/>
        <w:rPr>
          <w:rFonts w:ascii="Tahoma" w:hAnsi="Tahoma" w:cs="Tahoma"/>
          <w:color w:val="000000"/>
          <w:sz w:val="19"/>
          <w:szCs w:val="19"/>
        </w:rPr>
      </w:pPr>
      <w:r>
        <w:rPr>
          <w:rFonts w:ascii="Tahoma" w:hAnsi="Tahoma" w:cs="Tahoma"/>
          <w:color w:val="000000"/>
          <w:sz w:val="19"/>
          <w:szCs w:val="19"/>
        </w:rPr>
        <w:t xml:space="preserve">Til kontrol af, at vand omfattet af § 4 overholder de kvalitetskrav, som gælder for pesticider som angivet i bilag 1 c, er det obligatorisk at kontrollere for de pesticider og nedbrydningsprodukter, som er angivet i listen nedenfor. </w:t>
      </w:r>
      <w:r>
        <w:rPr>
          <w:rFonts w:ascii="Tahoma" w:hAnsi="Tahoma" w:cs="Tahoma"/>
          <w:color w:val="000000"/>
          <w:sz w:val="19"/>
          <w:szCs w:val="19"/>
        </w:rPr>
        <w:lastRenderedPageBreak/>
        <w:t>Undersøgelsen omfatter derudover andre pesticider, som vides at være anvendt i vandindvindingsoplandet, og som vurderes at kunne udgøre en trussel for grundvandet. I Vejledning om vandkvalitet og tilsyn med vandforsyningsanlæg, findes retningslinjer for vurderingen af, om der skal indgå yderligere stoffer i kontrollen.</w:t>
      </w:r>
    </w:p>
    <w:tbl>
      <w:tblPr>
        <w:tblW w:w="0" w:type="auto"/>
        <w:tblCellMar>
          <w:left w:w="0" w:type="dxa"/>
          <w:right w:w="0" w:type="dxa"/>
        </w:tblCellMar>
        <w:tblLook w:val="04A0" w:firstRow="1" w:lastRow="0" w:firstColumn="1" w:lastColumn="0" w:noHBand="0" w:noVBand="1"/>
      </w:tblPr>
      <w:tblGrid>
        <w:gridCol w:w="5448"/>
      </w:tblGrid>
      <w:tr w:rsidR="00FE0ED6" w:rsidTr="00FE0ED6">
        <w:tc>
          <w:tcPr>
            <w:tcW w:w="0" w:type="auto"/>
            <w:hideMark/>
          </w:tcPr>
          <w:tbl>
            <w:tblPr>
              <w:tblW w:w="4812" w:type="dxa"/>
              <w:tblCellMar>
                <w:left w:w="0" w:type="dxa"/>
                <w:right w:w="0" w:type="dxa"/>
              </w:tblCellMar>
              <w:tblLook w:val="04A0" w:firstRow="1" w:lastRow="0" w:firstColumn="1" w:lastColumn="0" w:noHBand="0" w:noVBand="1"/>
            </w:tblPr>
            <w:tblGrid>
              <w:gridCol w:w="4812"/>
            </w:tblGrid>
            <w:tr w:rsidR="00FE0ED6">
              <w:trPr>
                <w:trHeight w:val="510"/>
              </w:trPr>
              <w:tc>
                <w:tcPr>
                  <w:tcW w:w="0" w:type="auto"/>
                  <w:tcBorders>
                    <w:top w:val="single" w:sz="8" w:space="0" w:color="000000"/>
                    <w:left w:val="nil"/>
                    <w:bottom w:val="single" w:sz="8" w:space="0" w:color="000000"/>
                    <w:right w:val="nil"/>
                  </w:tcBorders>
                  <w:tcMar>
                    <w:top w:w="113" w:type="dxa"/>
                    <w:left w:w="113" w:type="dxa"/>
                    <w:bottom w:w="113" w:type="dxa"/>
                    <w:right w:w="113" w:type="dxa"/>
                  </w:tcMar>
                  <w:hideMark/>
                </w:tcPr>
                <w:p w:rsidR="00FE0ED6" w:rsidRDefault="00FE0ED6">
                  <w:pPr>
                    <w:rPr>
                      <w:rFonts w:ascii="Tahoma" w:hAnsi="Tahoma" w:cs="Tahoma"/>
                      <w:color w:val="000000"/>
                      <w:sz w:val="19"/>
                      <w:szCs w:val="19"/>
                    </w:rPr>
                  </w:pPr>
                  <w:r>
                    <w:rPr>
                      <w:rStyle w:val="bold"/>
                      <w:rFonts w:ascii="Tahoma" w:hAnsi="Tahoma" w:cs="Tahoma"/>
                      <w:b/>
                      <w:bCs/>
                      <w:color w:val="000000"/>
                      <w:sz w:val="19"/>
                      <w:szCs w:val="19"/>
                    </w:rPr>
                    <w:t>Obligatoriske pesticider og nedbrydningsprodukter</w:t>
                  </w:r>
                </w:p>
              </w:tc>
            </w:tr>
          </w:tbl>
          <w:p w:rsidR="00FE0ED6" w:rsidRDefault="00FE0ED6">
            <w:pPr>
              <w:rPr>
                <w:rFonts w:ascii="Times New Roman" w:eastAsia="Times New Roman" w:hAnsi="Times New Roman"/>
                <w:sz w:val="20"/>
                <w:szCs w:val="20"/>
                <w:lang w:eastAsia="da-DK"/>
              </w:rPr>
            </w:pPr>
          </w:p>
        </w:tc>
      </w:tr>
      <w:tr w:rsidR="00FE0ED6" w:rsidTr="00FE0ED6">
        <w:tc>
          <w:tcPr>
            <w:tcW w:w="0" w:type="auto"/>
            <w:hideMark/>
          </w:tcPr>
          <w:tbl>
            <w:tblPr>
              <w:tblW w:w="5448" w:type="dxa"/>
              <w:tblCellMar>
                <w:left w:w="0" w:type="dxa"/>
                <w:right w:w="0" w:type="dxa"/>
              </w:tblCellMar>
              <w:tblLook w:val="04A0" w:firstRow="1" w:lastRow="0" w:firstColumn="1" w:lastColumn="0" w:noHBand="0" w:noVBand="1"/>
            </w:tblPr>
            <w:tblGrid>
              <w:gridCol w:w="5448"/>
            </w:tblGrid>
            <w:tr w:rsidR="00FE0ED6">
              <w:trPr>
                <w:trHeight w:val="255"/>
              </w:trPr>
              <w:tc>
                <w:tcPr>
                  <w:tcW w:w="0" w:type="auto"/>
                  <w:tcMar>
                    <w:top w:w="15" w:type="dxa"/>
                    <w:left w:w="15" w:type="dxa"/>
                    <w:bottom w:w="15" w:type="dxa"/>
                    <w:right w:w="15" w:type="dxa"/>
                  </w:tcMar>
                  <w:vAlign w:val="bottom"/>
                  <w:hideMark/>
                </w:tcPr>
                <w:p w:rsidR="00FE0ED6" w:rsidRDefault="00FE0ED6">
                  <w:pPr>
                    <w:rPr>
                      <w:rFonts w:ascii="Tahoma" w:hAnsi="Tahoma" w:cs="Tahoma"/>
                      <w:color w:val="000000"/>
                      <w:sz w:val="19"/>
                      <w:szCs w:val="19"/>
                    </w:rPr>
                  </w:pPr>
                  <w:r>
                    <w:rPr>
                      <w:rStyle w:val="bold"/>
                      <w:rFonts w:ascii="Tahoma" w:hAnsi="Tahoma" w:cs="Tahoma"/>
                      <w:b/>
                      <w:bCs/>
                      <w:color w:val="000000"/>
                      <w:sz w:val="19"/>
                      <w:szCs w:val="19"/>
                    </w:rPr>
                    <w:t>Aktivstof</w:t>
                  </w:r>
                </w:p>
              </w:tc>
            </w:tr>
            <w:tr w:rsidR="00FE0ED6">
              <w:trPr>
                <w:trHeight w:val="285"/>
              </w:trPr>
              <w:tc>
                <w:tcPr>
                  <w:tcW w:w="0" w:type="auto"/>
                  <w:tcMar>
                    <w:top w:w="15" w:type="dxa"/>
                    <w:left w:w="15" w:type="dxa"/>
                    <w:bottom w:w="15" w:type="dxa"/>
                    <w:right w:w="15" w:type="dxa"/>
                  </w:tcMar>
                  <w:vAlign w:val="bottom"/>
                  <w:hideMark/>
                </w:tcPr>
                <w:p w:rsidR="00FE0ED6" w:rsidRDefault="00FE0ED6">
                  <w:pPr>
                    <w:rPr>
                      <w:rFonts w:ascii="Tahoma" w:hAnsi="Tahoma" w:cs="Tahoma"/>
                      <w:color w:val="000000"/>
                      <w:sz w:val="19"/>
                      <w:szCs w:val="19"/>
                    </w:rPr>
                  </w:pPr>
                  <w:r>
                    <w:rPr>
                      <w:rFonts w:ascii="Tahoma" w:hAnsi="Tahoma" w:cs="Tahoma"/>
                      <w:color w:val="000000"/>
                      <w:sz w:val="19"/>
                      <w:szCs w:val="19"/>
                    </w:rPr>
                    <w:t>Atrazin</w:t>
                  </w:r>
                </w:p>
              </w:tc>
            </w:tr>
            <w:tr w:rsidR="00FE0ED6">
              <w:trPr>
                <w:trHeight w:val="285"/>
              </w:trPr>
              <w:tc>
                <w:tcPr>
                  <w:tcW w:w="0" w:type="auto"/>
                  <w:tcMar>
                    <w:top w:w="15" w:type="dxa"/>
                    <w:left w:w="15" w:type="dxa"/>
                    <w:bottom w:w="15" w:type="dxa"/>
                    <w:right w:w="15" w:type="dxa"/>
                  </w:tcMar>
                  <w:vAlign w:val="bottom"/>
                  <w:hideMark/>
                </w:tcPr>
                <w:p w:rsidR="00FE0ED6" w:rsidRDefault="00FE0ED6">
                  <w:pPr>
                    <w:rPr>
                      <w:rFonts w:ascii="Tahoma" w:hAnsi="Tahoma" w:cs="Tahoma"/>
                      <w:color w:val="000000"/>
                      <w:sz w:val="19"/>
                      <w:szCs w:val="19"/>
                    </w:rPr>
                  </w:pPr>
                  <w:r>
                    <w:rPr>
                      <w:rFonts w:ascii="Tahoma" w:hAnsi="Tahoma" w:cs="Tahoma"/>
                      <w:color w:val="000000"/>
                      <w:sz w:val="19"/>
                      <w:szCs w:val="19"/>
                    </w:rPr>
                    <w:t>Bentazon</w:t>
                  </w:r>
                </w:p>
              </w:tc>
            </w:tr>
            <w:tr w:rsidR="00FE0ED6">
              <w:trPr>
                <w:trHeight w:val="285"/>
              </w:trPr>
              <w:tc>
                <w:tcPr>
                  <w:tcW w:w="0" w:type="auto"/>
                  <w:tcMar>
                    <w:top w:w="15" w:type="dxa"/>
                    <w:left w:w="15" w:type="dxa"/>
                    <w:bottom w:w="15" w:type="dxa"/>
                    <w:right w:w="15" w:type="dxa"/>
                  </w:tcMar>
                  <w:vAlign w:val="bottom"/>
                  <w:hideMark/>
                </w:tcPr>
                <w:p w:rsidR="00FE0ED6" w:rsidRDefault="00FE0ED6">
                  <w:pPr>
                    <w:rPr>
                      <w:rFonts w:ascii="Tahoma" w:hAnsi="Tahoma" w:cs="Tahoma"/>
                      <w:color w:val="000000"/>
                      <w:sz w:val="19"/>
                      <w:szCs w:val="19"/>
                    </w:rPr>
                  </w:pPr>
                  <w:r>
                    <w:rPr>
                      <w:rFonts w:ascii="Tahoma" w:hAnsi="Tahoma" w:cs="Tahoma"/>
                      <w:color w:val="000000"/>
                      <w:sz w:val="19"/>
                      <w:szCs w:val="19"/>
                    </w:rPr>
                    <w:t>Dichlobenil</w:t>
                  </w:r>
                </w:p>
              </w:tc>
            </w:tr>
            <w:tr w:rsidR="00FE0ED6">
              <w:trPr>
                <w:trHeight w:val="300"/>
              </w:trPr>
              <w:tc>
                <w:tcPr>
                  <w:tcW w:w="0" w:type="auto"/>
                  <w:tcMar>
                    <w:top w:w="15" w:type="dxa"/>
                    <w:left w:w="15" w:type="dxa"/>
                    <w:bottom w:w="15" w:type="dxa"/>
                    <w:right w:w="15" w:type="dxa"/>
                  </w:tcMar>
                  <w:vAlign w:val="bottom"/>
                  <w:hideMark/>
                </w:tcPr>
                <w:p w:rsidR="00FE0ED6" w:rsidRDefault="00FE0ED6">
                  <w:pPr>
                    <w:rPr>
                      <w:rFonts w:ascii="Tahoma" w:hAnsi="Tahoma" w:cs="Tahoma"/>
                      <w:color w:val="000000"/>
                      <w:sz w:val="19"/>
                      <w:szCs w:val="19"/>
                    </w:rPr>
                  </w:pPr>
                  <w:r>
                    <w:rPr>
                      <w:rFonts w:ascii="Tahoma" w:hAnsi="Tahoma" w:cs="Tahoma"/>
                      <w:color w:val="000000"/>
                      <w:sz w:val="19"/>
                      <w:szCs w:val="19"/>
                    </w:rPr>
                    <w:t>Dichlorprop</w:t>
                  </w:r>
                </w:p>
              </w:tc>
            </w:tr>
            <w:tr w:rsidR="00FE0ED6">
              <w:trPr>
                <w:trHeight w:val="300"/>
              </w:trPr>
              <w:tc>
                <w:tcPr>
                  <w:tcW w:w="0" w:type="auto"/>
                  <w:tcMar>
                    <w:top w:w="15" w:type="dxa"/>
                    <w:left w:w="15" w:type="dxa"/>
                    <w:bottom w:w="15" w:type="dxa"/>
                    <w:right w:w="15" w:type="dxa"/>
                  </w:tcMar>
                  <w:vAlign w:val="bottom"/>
                  <w:hideMark/>
                </w:tcPr>
                <w:p w:rsidR="00905BB4" w:rsidRDefault="00FE0ED6" w:rsidP="001D4798">
                  <w:pPr>
                    <w:rPr>
                      <w:rFonts w:ascii="Tahoma" w:hAnsi="Tahoma" w:cs="Tahoma"/>
                      <w:color w:val="000000"/>
                      <w:sz w:val="19"/>
                      <w:szCs w:val="19"/>
                    </w:rPr>
                  </w:pPr>
                  <w:r>
                    <w:rPr>
                      <w:rFonts w:ascii="Tahoma" w:hAnsi="Tahoma" w:cs="Tahoma"/>
                      <w:color w:val="000000"/>
                      <w:sz w:val="19"/>
                      <w:szCs w:val="19"/>
                    </w:rPr>
                    <w:t>Diuron</w:t>
                  </w:r>
                  <w:r>
                    <w:rPr>
                      <w:rStyle w:val="superscript"/>
                      <w:rFonts w:ascii="Tahoma" w:hAnsi="Tahoma" w:cs="Tahoma"/>
                      <w:color w:val="000000"/>
                      <w:sz w:val="14"/>
                      <w:szCs w:val="14"/>
                      <w:vertAlign w:val="superscript"/>
                    </w:rPr>
                    <w:t>1)</w:t>
                  </w:r>
                </w:p>
              </w:tc>
            </w:tr>
            <w:tr w:rsidR="00FE0ED6">
              <w:trPr>
                <w:trHeight w:val="285"/>
              </w:trPr>
              <w:tc>
                <w:tcPr>
                  <w:tcW w:w="0" w:type="auto"/>
                  <w:tcMar>
                    <w:top w:w="15" w:type="dxa"/>
                    <w:left w:w="15" w:type="dxa"/>
                    <w:bottom w:w="15" w:type="dxa"/>
                    <w:right w:w="15" w:type="dxa"/>
                  </w:tcMar>
                  <w:vAlign w:val="bottom"/>
                  <w:hideMark/>
                </w:tcPr>
                <w:p w:rsidR="00FE0ED6" w:rsidRDefault="00FE0ED6">
                  <w:pPr>
                    <w:rPr>
                      <w:rFonts w:ascii="Tahoma" w:hAnsi="Tahoma" w:cs="Tahoma"/>
                      <w:color w:val="000000"/>
                      <w:sz w:val="19"/>
                      <w:szCs w:val="19"/>
                    </w:rPr>
                  </w:pPr>
                  <w:r>
                    <w:rPr>
                      <w:rFonts w:ascii="Tahoma" w:hAnsi="Tahoma" w:cs="Tahoma"/>
                      <w:color w:val="000000"/>
                      <w:sz w:val="19"/>
                      <w:szCs w:val="19"/>
                    </w:rPr>
                    <w:t>ETU (Ethylenthiourea)</w:t>
                  </w:r>
                </w:p>
              </w:tc>
            </w:tr>
            <w:tr w:rsidR="00FE0ED6">
              <w:trPr>
                <w:trHeight w:val="285"/>
              </w:trPr>
              <w:tc>
                <w:tcPr>
                  <w:tcW w:w="0" w:type="auto"/>
                  <w:tcMar>
                    <w:top w:w="15" w:type="dxa"/>
                    <w:left w:w="15" w:type="dxa"/>
                    <w:bottom w:w="15" w:type="dxa"/>
                    <w:right w:w="15" w:type="dxa"/>
                  </w:tcMar>
                  <w:vAlign w:val="bottom"/>
                  <w:hideMark/>
                </w:tcPr>
                <w:p w:rsidR="00FE0ED6" w:rsidRDefault="00FE0ED6">
                  <w:pPr>
                    <w:rPr>
                      <w:rFonts w:ascii="Tahoma" w:hAnsi="Tahoma" w:cs="Tahoma"/>
                      <w:color w:val="000000"/>
                      <w:sz w:val="19"/>
                      <w:szCs w:val="19"/>
                    </w:rPr>
                  </w:pPr>
                  <w:r>
                    <w:rPr>
                      <w:rFonts w:ascii="Tahoma" w:hAnsi="Tahoma" w:cs="Tahoma"/>
                      <w:color w:val="000000"/>
                      <w:sz w:val="19"/>
                      <w:szCs w:val="19"/>
                    </w:rPr>
                    <w:t>Glyphosat</w:t>
                  </w:r>
                </w:p>
              </w:tc>
            </w:tr>
            <w:tr w:rsidR="00FE0ED6">
              <w:trPr>
                <w:trHeight w:val="285"/>
              </w:trPr>
              <w:tc>
                <w:tcPr>
                  <w:tcW w:w="0" w:type="auto"/>
                  <w:tcMar>
                    <w:top w:w="15" w:type="dxa"/>
                    <w:left w:w="15" w:type="dxa"/>
                    <w:bottom w:w="15" w:type="dxa"/>
                    <w:right w:w="15" w:type="dxa"/>
                  </w:tcMar>
                  <w:vAlign w:val="bottom"/>
                  <w:hideMark/>
                </w:tcPr>
                <w:p w:rsidR="00FE0ED6" w:rsidRDefault="00FE0ED6">
                  <w:pPr>
                    <w:rPr>
                      <w:rFonts w:ascii="Tahoma" w:hAnsi="Tahoma" w:cs="Tahoma"/>
                      <w:color w:val="000000"/>
                      <w:sz w:val="19"/>
                      <w:szCs w:val="19"/>
                    </w:rPr>
                  </w:pPr>
                  <w:r>
                    <w:rPr>
                      <w:rFonts w:ascii="Tahoma" w:hAnsi="Tahoma" w:cs="Tahoma"/>
                      <w:color w:val="000000"/>
                      <w:sz w:val="19"/>
                      <w:szCs w:val="19"/>
                    </w:rPr>
                    <w:t>Hexazinon</w:t>
                  </w:r>
                </w:p>
              </w:tc>
            </w:tr>
            <w:tr w:rsidR="00FE0ED6">
              <w:trPr>
                <w:trHeight w:val="285"/>
              </w:trPr>
              <w:tc>
                <w:tcPr>
                  <w:tcW w:w="0" w:type="auto"/>
                  <w:tcMar>
                    <w:top w:w="15" w:type="dxa"/>
                    <w:left w:w="15" w:type="dxa"/>
                    <w:bottom w:w="15" w:type="dxa"/>
                    <w:right w:w="15" w:type="dxa"/>
                  </w:tcMar>
                  <w:vAlign w:val="bottom"/>
                  <w:hideMark/>
                </w:tcPr>
                <w:p w:rsidR="00FE0ED6" w:rsidRDefault="00FE0ED6">
                  <w:pPr>
                    <w:rPr>
                      <w:rFonts w:ascii="Tahoma" w:hAnsi="Tahoma" w:cs="Tahoma"/>
                      <w:color w:val="000000"/>
                      <w:sz w:val="19"/>
                      <w:szCs w:val="19"/>
                    </w:rPr>
                  </w:pPr>
                  <w:r>
                    <w:rPr>
                      <w:rFonts w:ascii="Tahoma" w:hAnsi="Tahoma" w:cs="Tahoma"/>
                      <w:color w:val="000000"/>
                      <w:sz w:val="19"/>
                      <w:szCs w:val="19"/>
                    </w:rPr>
                    <w:t>MCPA</w:t>
                  </w:r>
                </w:p>
              </w:tc>
            </w:tr>
            <w:tr w:rsidR="00FE0ED6">
              <w:trPr>
                <w:trHeight w:val="300"/>
              </w:trPr>
              <w:tc>
                <w:tcPr>
                  <w:tcW w:w="0" w:type="auto"/>
                  <w:tcMar>
                    <w:top w:w="15" w:type="dxa"/>
                    <w:left w:w="15" w:type="dxa"/>
                    <w:bottom w:w="15" w:type="dxa"/>
                    <w:right w:w="15" w:type="dxa"/>
                  </w:tcMar>
                  <w:vAlign w:val="bottom"/>
                  <w:hideMark/>
                </w:tcPr>
                <w:p w:rsidR="00FE0ED6" w:rsidRDefault="00FE0ED6">
                  <w:pPr>
                    <w:rPr>
                      <w:rFonts w:ascii="Tahoma" w:hAnsi="Tahoma" w:cs="Tahoma"/>
                      <w:color w:val="000000"/>
                      <w:sz w:val="19"/>
                      <w:szCs w:val="19"/>
                    </w:rPr>
                  </w:pPr>
                  <w:r>
                    <w:rPr>
                      <w:rFonts w:ascii="Tahoma" w:hAnsi="Tahoma" w:cs="Tahoma"/>
                      <w:color w:val="000000"/>
                      <w:sz w:val="19"/>
                      <w:szCs w:val="19"/>
                    </w:rPr>
                    <w:t>Mechlorprop</w:t>
                  </w:r>
                </w:p>
              </w:tc>
            </w:tr>
            <w:tr w:rsidR="00FE0ED6">
              <w:trPr>
                <w:trHeight w:val="315"/>
              </w:trPr>
              <w:tc>
                <w:tcPr>
                  <w:tcW w:w="0" w:type="auto"/>
                  <w:tcMar>
                    <w:top w:w="15" w:type="dxa"/>
                    <w:left w:w="15" w:type="dxa"/>
                    <w:bottom w:w="15" w:type="dxa"/>
                    <w:right w:w="15" w:type="dxa"/>
                  </w:tcMar>
                  <w:vAlign w:val="bottom"/>
                  <w:hideMark/>
                </w:tcPr>
                <w:p w:rsidR="00FE0ED6" w:rsidRDefault="00FE0ED6">
                  <w:pPr>
                    <w:rPr>
                      <w:rFonts w:ascii="Tahoma" w:hAnsi="Tahoma" w:cs="Tahoma"/>
                      <w:color w:val="000000"/>
                      <w:sz w:val="19"/>
                      <w:szCs w:val="19"/>
                    </w:rPr>
                  </w:pPr>
                  <w:r>
                    <w:rPr>
                      <w:rFonts w:ascii="Tahoma" w:hAnsi="Tahoma" w:cs="Tahoma"/>
                      <w:color w:val="000000"/>
                      <w:sz w:val="19"/>
                      <w:szCs w:val="19"/>
                    </w:rPr>
                    <w:t>Metalaxyl/metalaxyl-M</w:t>
                  </w:r>
                  <w:r>
                    <w:rPr>
                      <w:rStyle w:val="superscript"/>
                      <w:rFonts w:ascii="Tahoma" w:hAnsi="Tahoma" w:cs="Tahoma"/>
                      <w:color w:val="000000"/>
                      <w:sz w:val="14"/>
                      <w:szCs w:val="14"/>
                      <w:vertAlign w:val="superscript"/>
                    </w:rPr>
                    <w:t>2)</w:t>
                  </w:r>
                </w:p>
              </w:tc>
            </w:tr>
            <w:tr w:rsidR="00FE0ED6">
              <w:trPr>
                <w:trHeight w:val="300"/>
              </w:trPr>
              <w:tc>
                <w:tcPr>
                  <w:tcW w:w="0" w:type="auto"/>
                  <w:tcMar>
                    <w:top w:w="15" w:type="dxa"/>
                    <w:left w:w="15" w:type="dxa"/>
                    <w:bottom w:w="15" w:type="dxa"/>
                    <w:right w:w="15" w:type="dxa"/>
                  </w:tcMar>
                  <w:vAlign w:val="bottom"/>
                  <w:hideMark/>
                </w:tcPr>
                <w:p w:rsidR="00FE0ED6" w:rsidRDefault="00FE0ED6">
                  <w:pPr>
                    <w:rPr>
                      <w:rFonts w:ascii="Tahoma" w:hAnsi="Tahoma" w:cs="Tahoma"/>
                      <w:color w:val="000000"/>
                      <w:sz w:val="19"/>
                      <w:szCs w:val="19"/>
                    </w:rPr>
                  </w:pPr>
                  <w:r>
                    <w:rPr>
                      <w:rFonts w:ascii="Tahoma" w:hAnsi="Tahoma" w:cs="Tahoma"/>
                      <w:color w:val="000000"/>
                      <w:sz w:val="19"/>
                      <w:szCs w:val="19"/>
                    </w:rPr>
                    <w:t>Metribuzin</w:t>
                  </w:r>
                  <w:r>
                    <w:rPr>
                      <w:rStyle w:val="superscript"/>
                      <w:rFonts w:ascii="Tahoma" w:hAnsi="Tahoma" w:cs="Tahoma"/>
                      <w:color w:val="000000"/>
                      <w:sz w:val="14"/>
                      <w:szCs w:val="14"/>
                      <w:vertAlign w:val="superscript"/>
                    </w:rPr>
                    <w:t>2)</w:t>
                  </w:r>
                </w:p>
              </w:tc>
            </w:tr>
            <w:tr w:rsidR="00FE0ED6">
              <w:trPr>
                <w:trHeight w:val="315"/>
              </w:trPr>
              <w:tc>
                <w:tcPr>
                  <w:tcW w:w="0" w:type="auto"/>
                  <w:tcMar>
                    <w:top w:w="15" w:type="dxa"/>
                    <w:left w:w="15" w:type="dxa"/>
                    <w:bottom w:w="15" w:type="dxa"/>
                    <w:right w:w="15" w:type="dxa"/>
                  </w:tcMar>
                  <w:vAlign w:val="bottom"/>
                  <w:hideMark/>
                </w:tcPr>
                <w:p w:rsidR="00FE0ED6" w:rsidRDefault="00FE0ED6">
                  <w:pPr>
                    <w:rPr>
                      <w:rFonts w:ascii="Tahoma" w:hAnsi="Tahoma" w:cs="Tahoma"/>
                      <w:color w:val="000000"/>
                      <w:sz w:val="19"/>
                      <w:szCs w:val="19"/>
                    </w:rPr>
                  </w:pPr>
                  <w:r>
                    <w:rPr>
                      <w:rFonts w:ascii="Tahoma" w:hAnsi="Tahoma" w:cs="Tahoma"/>
                      <w:color w:val="000000"/>
                      <w:sz w:val="19"/>
                      <w:szCs w:val="19"/>
                    </w:rPr>
                    <w:t>Simazin</w:t>
                  </w:r>
                </w:p>
              </w:tc>
            </w:tr>
          </w:tbl>
          <w:p w:rsidR="00FE0ED6" w:rsidRDefault="00FE0ED6">
            <w:pPr>
              <w:rPr>
                <w:rFonts w:ascii="Times New Roman" w:eastAsia="Times New Roman" w:hAnsi="Times New Roman"/>
                <w:sz w:val="20"/>
                <w:szCs w:val="20"/>
                <w:lang w:eastAsia="da-DK"/>
              </w:rPr>
            </w:pPr>
          </w:p>
        </w:tc>
      </w:tr>
    </w:tbl>
    <w:p w:rsidR="00FE0ED6" w:rsidRDefault="00FE0ED6" w:rsidP="00FE0ED6">
      <w:pPr>
        <w:spacing w:line="480" w:lineRule="auto"/>
        <w:rPr>
          <w:rFonts w:ascii="Tahoma" w:hAnsi="Tahoma" w:cs="Tahoma"/>
          <w:color w:val="000000"/>
          <w:sz w:val="19"/>
          <w:szCs w:val="19"/>
        </w:rPr>
      </w:pPr>
    </w:p>
    <w:tbl>
      <w:tblPr>
        <w:tblW w:w="0" w:type="auto"/>
        <w:tblCellMar>
          <w:left w:w="0" w:type="dxa"/>
          <w:right w:w="0" w:type="dxa"/>
        </w:tblCellMar>
        <w:tblLook w:val="04A0" w:firstRow="1" w:lastRow="0" w:firstColumn="1" w:lastColumn="0" w:noHBand="0" w:noVBand="1"/>
      </w:tblPr>
      <w:tblGrid>
        <w:gridCol w:w="3720"/>
      </w:tblGrid>
      <w:tr w:rsidR="00FE0ED6" w:rsidTr="00FE0ED6">
        <w:tc>
          <w:tcPr>
            <w:tcW w:w="0" w:type="auto"/>
            <w:hideMark/>
          </w:tcPr>
          <w:tbl>
            <w:tblPr>
              <w:tblW w:w="3720" w:type="dxa"/>
              <w:tblCellMar>
                <w:left w:w="0" w:type="dxa"/>
                <w:right w:w="0" w:type="dxa"/>
              </w:tblCellMar>
              <w:tblLook w:val="04A0" w:firstRow="1" w:lastRow="0" w:firstColumn="1" w:lastColumn="0" w:noHBand="0" w:noVBand="1"/>
            </w:tblPr>
            <w:tblGrid>
              <w:gridCol w:w="3720"/>
            </w:tblGrid>
            <w:tr w:rsidR="00FE0ED6">
              <w:tc>
                <w:tcPr>
                  <w:tcW w:w="0" w:type="auto"/>
                  <w:tcBorders>
                    <w:top w:val="single" w:sz="8" w:space="0" w:color="000000"/>
                    <w:left w:val="nil"/>
                    <w:bottom w:val="nil"/>
                    <w:right w:val="nil"/>
                  </w:tcBorders>
                  <w:tcMar>
                    <w:top w:w="113" w:type="dxa"/>
                    <w:left w:w="113" w:type="dxa"/>
                    <w:bottom w:w="113" w:type="dxa"/>
                    <w:right w:w="113" w:type="dxa"/>
                  </w:tcMar>
                  <w:hideMark/>
                </w:tcPr>
                <w:p w:rsidR="00FE0ED6" w:rsidRDefault="00FE0ED6">
                  <w:pPr>
                    <w:rPr>
                      <w:rFonts w:ascii="Tahoma" w:hAnsi="Tahoma" w:cs="Tahoma"/>
                      <w:color w:val="000000"/>
                      <w:sz w:val="19"/>
                      <w:szCs w:val="19"/>
                    </w:rPr>
                  </w:pPr>
                  <w:r>
                    <w:rPr>
                      <w:rStyle w:val="bold"/>
                      <w:rFonts w:ascii="Tahoma" w:hAnsi="Tahoma" w:cs="Tahoma"/>
                      <w:b/>
                      <w:bCs/>
                      <w:color w:val="000000"/>
                      <w:sz w:val="19"/>
                      <w:szCs w:val="19"/>
                    </w:rPr>
                    <w:t>Nedbrydningsprodukter</w:t>
                  </w:r>
                </w:p>
              </w:tc>
            </w:tr>
          </w:tbl>
          <w:p w:rsidR="00FE0ED6" w:rsidRDefault="00FE0ED6">
            <w:pPr>
              <w:rPr>
                <w:rFonts w:ascii="Times New Roman" w:eastAsia="Times New Roman" w:hAnsi="Times New Roman"/>
                <w:sz w:val="20"/>
                <w:szCs w:val="20"/>
                <w:lang w:eastAsia="da-DK"/>
              </w:rPr>
            </w:pPr>
          </w:p>
        </w:tc>
      </w:tr>
    </w:tbl>
    <w:p w:rsidR="00FE0ED6" w:rsidRDefault="00FE0ED6" w:rsidP="00FE0ED6">
      <w:pPr>
        <w:pStyle w:val="NormalWeb"/>
        <w:spacing w:line="480" w:lineRule="auto"/>
        <w:rPr>
          <w:rFonts w:ascii="Tahoma" w:hAnsi="Tahoma" w:cs="Tahoma"/>
          <w:color w:val="000000"/>
          <w:sz w:val="19"/>
          <w:szCs w:val="19"/>
        </w:rPr>
      </w:pPr>
      <w:r>
        <w:rPr>
          <w:rFonts w:ascii="Tahoma" w:hAnsi="Tahoma" w:cs="Tahoma"/>
          <w:color w:val="000000"/>
          <w:sz w:val="19"/>
          <w:szCs w:val="19"/>
        </w:rPr>
        <w:t>2,6-Dichlorbenzosyre</w:t>
      </w:r>
    </w:p>
    <w:tbl>
      <w:tblPr>
        <w:tblW w:w="0" w:type="auto"/>
        <w:tblCellMar>
          <w:left w:w="0" w:type="dxa"/>
          <w:right w:w="0" w:type="dxa"/>
        </w:tblCellMar>
        <w:tblLook w:val="04A0" w:firstRow="1" w:lastRow="0" w:firstColumn="1" w:lastColumn="0" w:noHBand="0" w:noVBand="1"/>
      </w:tblPr>
      <w:tblGrid>
        <w:gridCol w:w="5442"/>
        <w:gridCol w:w="6"/>
      </w:tblGrid>
      <w:tr w:rsidR="00FE0ED6" w:rsidTr="00FE0ED6">
        <w:tc>
          <w:tcPr>
            <w:tcW w:w="0" w:type="auto"/>
            <w:gridSpan w:val="2"/>
            <w:hideMark/>
          </w:tcPr>
          <w:tbl>
            <w:tblPr>
              <w:tblW w:w="5448" w:type="dxa"/>
              <w:tblCellMar>
                <w:left w:w="0" w:type="dxa"/>
                <w:right w:w="0" w:type="dxa"/>
              </w:tblCellMar>
              <w:tblLook w:val="04A0" w:firstRow="1" w:lastRow="0" w:firstColumn="1" w:lastColumn="0" w:noHBand="0" w:noVBand="1"/>
            </w:tblPr>
            <w:tblGrid>
              <w:gridCol w:w="5448"/>
            </w:tblGrid>
            <w:tr w:rsidR="00FE0ED6">
              <w:trPr>
                <w:trHeight w:val="315"/>
              </w:trPr>
              <w:tc>
                <w:tcPr>
                  <w:tcW w:w="0" w:type="auto"/>
                  <w:tcMar>
                    <w:top w:w="15" w:type="dxa"/>
                    <w:left w:w="15" w:type="dxa"/>
                    <w:bottom w:w="15" w:type="dxa"/>
                    <w:right w:w="15" w:type="dxa"/>
                  </w:tcMar>
                  <w:vAlign w:val="bottom"/>
                  <w:hideMark/>
                </w:tcPr>
                <w:p w:rsidR="00FE0ED6" w:rsidRDefault="00FE0ED6">
                  <w:pPr>
                    <w:rPr>
                      <w:rFonts w:ascii="Tahoma" w:hAnsi="Tahoma" w:cs="Tahoma"/>
                      <w:color w:val="000000"/>
                      <w:sz w:val="19"/>
                      <w:szCs w:val="19"/>
                    </w:rPr>
                  </w:pPr>
                  <w:r>
                    <w:rPr>
                      <w:rFonts w:ascii="Tahoma" w:hAnsi="Tahoma" w:cs="Tahoma"/>
                      <w:color w:val="000000"/>
                      <w:sz w:val="19"/>
                      <w:szCs w:val="19"/>
                    </w:rPr>
                    <w:t>2,4-Dichlorphenol</w:t>
                  </w:r>
                  <w:r>
                    <w:rPr>
                      <w:rStyle w:val="superscript"/>
                      <w:rFonts w:ascii="Tahoma" w:hAnsi="Tahoma" w:cs="Tahoma"/>
                      <w:color w:val="000000"/>
                      <w:sz w:val="14"/>
                      <w:szCs w:val="14"/>
                      <w:vertAlign w:val="superscript"/>
                    </w:rPr>
                    <w:t>3)</w:t>
                  </w:r>
                </w:p>
              </w:tc>
            </w:tr>
            <w:tr w:rsidR="00FE0ED6">
              <w:trPr>
                <w:trHeight w:val="330"/>
              </w:trPr>
              <w:tc>
                <w:tcPr>
                  <w:tcW w:w="0" w:type="auto"/>
                  <w:tcMar>
                    <w:top w:w="15" w:type="dxa"/>
                    <w:left w:w="15" w:type="dxa"/>
                    <w:bottom w:w="15" w:type="dxa"/>
                    <w:right w:w="15" w:type="dxa"/>
                  </w:tcMar>
                  <w:vAlign w:val="bottom"/>
                  <w:hideMark/>
                </w:tcPr>
                <w:p w:rsidR="00FE0ED6" w:rsidRDefault="00FE0ED6">
                  <w:pPr>
                    <w:rPr>
                      <w:rFonts w:ascii="Tahoma" w:hAnsi="Tahoma" w:cs="Tahoma"/>
                      <w:color w:val="000000"/>
                      <w:sz w:val="19"/>
                      <w:szCs w:val="19"/>
                    </w:rPr>
                  </w:pPr>
                  <w:r>
                    <w:rPr>
                      <w:rFonts w:ascii="Tahoma" w:hAnsi="Tahoma" w:cs="Tahoma"/>
                      <w:color w:val="000000"/>
                      <w:sz w:val="19"/>
                      <w:szCs w:val="19"/>
                    </w:rPr>
                    <w:t>2,6-Dichlorphenol</w:t>
                  </w:r>
                  <w:r>
                    <w:rPr>
                      <w:rStyle w:val="superscript"/>
                      <w:rFonts w:ascii="Tahoma" w:hAnsi="Tahoma" w:cs="Tahoma"/>
                      <w:color w:val="000000"/>
                      <w:sz w:val="14"/>
                      <w:szCs w:val="14"/>
                      <w:vertAlign w:val="superscript"/>
                    </w:rPr>
                    <w:t>3)</w:t>
                  </w:r>
                </w:p>
              </w:tc>
            </w:tr>
            <w:tr w:rsidR="00FE0ED6">
              <w:trPr>
                <w:trHeight w:val="330"/>
              </w:trPr>
              <w:tc>
                <w:tcPr>
                  <w:tcW w:w="0" w:type="auto"/>
                  <w:tcMar>
                    <w:top w:w="15" w:type="dxa"/>
                    <w:left w:w="15" w:type="dxa"/>
                    <w:bottom w:w="15" w:type="dxa"/>
                    <w:right w:w="15" w:type="dxa"/>
                  </w:tcMar>
                  <w:vAlign w:val="bottom"/>
                  <w:hideMark/>
                </w:tcPr>
                <w:p w:rsidR="00FE0ED6" w:rsidRDefault="00FE0ED6">
                  <w:pPr>
                    <w:rPr>
                      <w:rFonts w:ascii="Tahoma" w:hAnsi="Tahoma" w:cs="Tahoma"/>
                      <w:color w:val="000000"/>
                      <w:sz w:val="19"/>
                      <w:szCs w:val="19"/>
                    </w:rPr>
                  </w:pPr>
                  <w:r>
                    <w:rPr>
                      <w:rFonts w:ascii="Tahoma" w:hAnsi="Tahoma" w:cs="Tahoma"/>
                      <w:color w:val="000000"/>
                      <w:sz w:val="19"/>
                      <w:szCs w:val="19"/>
                    </w:rPr>
                    <w:t>4CPP (2-(4-chlorphenoxy)propionsyre)</w:t>
                  </w:r>
                  <w:r>
                    <w:rPr>
                      <w:rStyle w:val="superscript"/>
                      <w:rFonts w:ascii="Tahoma" w:hAnsi="Tahoma" w:cs="Tahoma"/>
                      <w:color w:val="000000"/>
                      <w:sz w:val="14"/>
                      <w:szCs w:val="14"/>
                      <w:vertAlign w:val="superscript"/>
                    </w:rPr>
                    <w:t>3)</w:t>
                  </w:r>
                </w:p>
              </w:tc>
            </w:tr>
            <w:tr w:rsidR="00FE0ED6">
              <w:trPr>
                <w:trHeight w:val="330"/>
              </w:trPr>
              <w:tc>
                <w:tcPr>
                  <w:tcW w:w="0" w:type="auto"/>
                  <w:tcMar>
                    <w:top w:w="15" w:type="dxa"/>
                    <w:left w:w="15" w:type="dxa"/>
                    <w:bottom w:w="15" w:type="dxa"/>
                    <w:right w:w="15" w:type="dxa"/>
                  </w:tcMar>
                  <w:vAlign w:val="bottom"/>
                  <w:hideMark/>
                </w:tcPr>
                <w:p w:rsidR="00FE0ED6" w:rsidRDefault="00FE0ED6">
                  <w:pPr>
                    <w:rPr>
                      <w:rFonts w:ascii="Tahoma" w:hAnsi="Tahoma" w:cs="Tahoma"/>
                      <w:color w:val="000000"/>
                      <w:sz w:val="19"/>
                      <w:szCs w:val="19"/>
                    </w:rPr>
                  </w:pPr>
                  <w:r>
                    <w:rPr>
                      <w:rFonts w:ascii="Tahoma" w:hAnsi="Tahoma" w:cs="Tahoma"/>
                      <w:color w:val="000000"/>
                      <w:sz w:val="19"/>
                      <w:szCs w:val="19"/>
                    </w:rPr>
                    <w:t>2,6-DCPP (2-(2,6-dichlorphenoxy-propionsyre))</w:t>
                  </w:r>
                  <w:r>
                    <w:rPr>
                      <w:rStyle w:val="superscript"/>
                      <w:rFonts w:ascii="Tahoma" w:hAnsi="Tahoma" w:cs="Tahoma"/>
                      <w:color w:val="000000"/>
                      <w:sz w:val="14"/>
                      <w:szCs w:val="14"/>
                      <w:vertAlign w:val="superscript"/>
                    </w:rPr>
                    <w:t>3)</w:t>
                  </w:r>
                </w:p>
              </w:tc>
            </w:tr>
            <w:tr w:rsidR="00FE0ED6">
              <w:trPr>
                <w:trHeight w:val="330"/>
              </w:trPr>
              <w:tc>
                <w:tcPr>
                  <w:tcW w:w="0" w:type="auto"/>
                  <w:tcMar>
                    <w:top w:w="15" w:type="dxa"/>
                    <w:left w:w="15" w:type="dxa"/>
                    <w:bottom w:w="15" w:type="dxa"/>
                    <w:right w:w="15" w:type="dxa"/>
                  </w:tcMar>
                  <w:vAlign w:val="bottom"/>
                  <w:hideMark/>
                </w:tcPr>
                <w:p w:rsidR="00FE0ED6" w:rsidRDefault="00FE0ED6">
                  <w:pPr>
                    <w:rPr>
                      <w:rFonts w:ascii="Tahoma" w:hAnsi="Tahoma" w:cs="Tahoma"/>
                      <w:color w:val="000000"/>
                      <w:sz w:val="19"/>
                      <w:szCs w:val="19"/>
                    </w:rPr>
                  </w:pPr>
                  <w:r>
                    <w:rPr>
                      <w:rFonts w:ascii="Tahoma" w:hAnsi="Tahoma" w:cs="Tahoma"/>
                      <w:color w:val="000000"/>
                      <w:sz w:val="19"/>
                      <w:szCs w:val="19"/>
                    </w:rPr>
                    <w:t>4-Nitrophenol</w:t>
                  </w:r>
                  <w:r>
                    <w:rPr>
                      <w:rStyle w:val="superscript"/>
                      <w:rFonts w:ascii="Tahoma" w:hAnsi="Tahoma" w:cs="Tahoma"/>
                      <w:color w:val="000000"/>
                      <w:sz w:val="14"/>
                      <w:szCs w:val="14"/>
                      <w:vertAlign w:val="superscript"/>
                    </w:rPr>
                    <w:t>4)</w:t>
                  </w:r>
                </w:p>
              </w:tc>
            </w:tr>
            <w:tr w:rsidR="00FE0ED6">
              <w:trPr>
                <w:trHeight w:val="330"/>
              </w:trPr>
              <w:tc>
                <w:tcPr>
                  <w:tcW w:w="0" w:type="auto"/>
                  <w:tcMar>
                    <w:top w:w="15" w:type="dxa"/>
                    <w:left w:w="15" w:type="dxa"/>
                    <w:bottom w:w="15" w:type="dxa"/>
                    <w:right w:w="15" w:type="dxa"/>
                  </w:tcMar>
                  <w:vAlign w:val="bottom"/>
                  <w:hideMark/>
                </w:tcPr>
                <w:p w:rsidR="001D4798" w:rsidRDefault="001D4798">
                  <w:pPr>
                    <w:rPr>
                      <w:ins w:id="22" w:author="Malene Maxe Petersen" w:date="2019-10-01T13:27:00Z"/>
                      <w:rFonts w:ascii="Tahoma" w:hAnsi="Tahoma" w:cs="Tahoma"/>
                      <w:color w:val="000000"/>
                      <w:sz w:val="19"/>
                      <w:szCs w:val="19"/>
                    </w:rPr>
                  </w:pPr>
                  <w:ins w:id="23" w:author="Malene Maxe Petersen" w:date="2019-10-01T13:27:00Z">
                    <w:r w:rsidRPr="008333D1">
                      <w:rPr>
                        <w:color w:val="000000"/>
                      </w:rPr>
                      <w:t>Alachlor ESA</w:t>
                    </w:r>
                  </w:ins>
                </w:p>
                <w:p w:rsidR="00FE0ED6" w:rsidRDefault="00FE0ED6">
                  <w:pPr>
                    <w:rPr>
                      <w:rFonts w:ascii="Tahoma" w:hAnsi="Tahoma" w:cs="Tahoma"/>
                      <w:color w:val="000000"/>
                      <w:sz w:val="19"/>
                      <w:szCs w:val="19"/>
                    </w:rPr>
                  </w:pPr>
                  <w:r>
                    <w:rPr>
                      <w:rFonts w:ascii="Tahoma" w:hAnsi="Tahoma" w:cs="Tahoma"/>
                      <w:color w:val="000000"/>
                      <w:sz w:val="19"/>
                      <w:szCs w:val="19"/>
                    </w:rPr>
                    <w:t>AMPA (Aminomethylphosphorsyre)</w:t>
                  </w:r>
                </w:p>
              </w:tc>
            </w:tr>
            <w:tr w:rsidR="00FE0ED6">
              <w:tc>
                <w:tcPr>
                  <w:tcW w:w="0" w:type="auto"/>
                  <w:tcMar>
                    <w:top w:w="15" w:type="dxa"/>
                    <w:left w:w="15" w:type="dxa"/>
                    <w:bottom w:w="15" w:type="dxa"/>
                    <w:right w:w="15" w:type="dxa"/>
                  </w:tcMar>
                  <w:vAlign w:val="bottom"/>
                  <w:hideMark/>
                </w:tcPr>
                <w:p w:rsidR="00FE0ED6" w:rsidRDefault="00FE0ED6">
                  <w:pPr>
                    <w:rPr>
                      <w:rFonts w:ascii="Tahoma" w:hAnsi="Tahoma" w:cs="Tahoma"/>
                      <w:color w:val="000000"/>
                      <w:sz w:val="19"/>
                      <w:szCs w:val="19"/>
                    </w:rPr>
                  </w:pPr>
                  <w:r>
                    <w:rPr>
                      <w:rFonts w:ascii="Tahoma" w:hAnsi="Tahoma" w:cs="Tahoma"/>
                      <w:color w:val="000000"/>
                      <w:sz w:val="19"/>
                      <w:szCs w:val="19"/>
                    </w:rPr>
                    <w:t>BAM (2,6-Dichlorbenzamid)</w:t>
                  </w:r>
                </w:p>
              </w:tc>
            </w:tr>
            <w:tr w:rsidR="00FE0ED6" w:rsidRPr="00905BB4">
              <w:tc>
                <w:tcPr>
                  <w:tcW w:w="0" w:type="auto"/>
                  <w:tcMar>
                    <w:top w:w="15" w:type="dxa"/>
                    <w:left w:w="15" w:type="dxa"/>
                    <w:bottom w:w="15" w:type="dxa"/>
                    <w:right w:w="15" w:type="dxa"/>
                  </w:tcMar>
                  <w:vAlign w:val="bottom"/>
                  <w:hideMark/>
                </w:tcPr>
                <w:p w:rsidR="00FE0ED6" w:rsidRDefault="00FE0ED6">
                  <w:pPr>
                    <w:rPr>
                      <w:rFonts w:ascii="Tahoma" w:hAnsi="Tahoma" w:cs="Tahoma"/>
                      <w:color w:val="000000"/>
                      <w:sz w:val="19"/>
                      <w:szCs w:val="19"/>
                      <w:lang w:val="en-US"/>
                    </w:rPr>
                  </w:pPr>
                  <w:r>
                    <w:rPr>
                      <w:rFonts w:ascii="Tahoma" w:hAnsi="Tahoma" w:cs="Tahoma"/>
                      <w:color w:val="000000"/>
                      <w:sz w:val="19"/>
                      <w:szCs w:val="19"/>
                      <w:lang w:val="en-US"/>
                    </w:rPr>
                    <w:t>N-(2, 6-dimethylphenyl)-N-(Methoxyacetyl)alanin (CGA62826)</w:t>
                  </w:r>
                  <w:r>
                    <w:rPr>
                      <w:rStyle w:val="superscript"/>
                      <w:rFonts w:ascii="Tahoma" w:hAnsi="Tahoma" w:cs="Tahoma"/>
                      <w:color w:val="000000"/>
                      <w:sz w:val="14"/>
                      <w:szCs w:val="14"/>
                      <w:vertAlign w:val="superscript"/>
                      <w:lang w:val="en-US"/>
                    </w:rPr>
                    <w:t>2) 5)</w:t>
                  </w:r>
                </w:p>
              </w:tc>
            </w:tr>
            <w:tr w:rsidR="00FE0ED6" w:rsidRPr="006F466E">
              <w:tc>
                <w:tcPr>
                  <w:tcW w:w="0" w:type="auto"/>
                  <w:tcMar>
                    <w:top w:w="15" w:type="dxa"/>
                    <w:left w:w="15" w:type="dxa"/>
                    <w:bottom w:w="15" w:type="dxa"/>
                    <w:right w:w="15" w:type="dxa"/>
                  </w:tcMar>
                  <w:vAlign w:val="bottom"/>
                  <w:hideMark/>
                </w:tcPr>
                <w:p w:rsidR="00FE0ED6" w:rsidRDefault="00FE0ED6">
                  <w:pPr>
                    <w:rPr>
                      <w:rFonts w:ascii="Tahoma" w:hAnsi="Tahoma" w:cs="Tahoma"/>
                      <w:color w:val="000000"/>
                      <w:sz w:val="19"/>
                      <w:szCs w:val="19"/>
                      <w:lang w:val="en-US"/>
                    </w:rPr>
                  </w:pPr>
                  <w:r>
                    <w:rPr>
                      <w:rFonts w:ascii="Tahoma" w:hAnsi="Tahoma" w:cs="Tahoma"/>
                      <w:color w:val="000000"/>
                      <w:sz w:val="19"/>
                      <w:szCs w:val="19"/>
                      <w:lang w:val="en-US"/>
                    </w:rPr>
                    <w:t>N-(2-carboxy-6-methylphenyl) N-methoxyacetyl)alanin (CGA108906)</w:t>
                  </w:r>
                  <w:r>
                    <w:rPr>
                      <w:rStyle w:val="superscript"/>
                      <w:rFonts w:ascii="Tahoma" w:hAnsi="Tahoma" w:cs="Tahoma"/>
                      <w:color w:val="000000"/>
                      <w:sz w:val="14"/>
                      <w:szCs w:val="14"/>
                      <w:vertAlign w:val="superscript"/>
                      <w:lang w:val="en-US"/>
                    </w:rPr>
                    <w:t>2) 5)</w:t>
                  </w:r>
                </w:p>
              </w:tc>
            </w:tr>
            <w:tr w:rsidR="00FE0ED6">
              <w:tc>
                <w:tcPr>
                  <w:tcW w:w="0" w:type="auto"/>
                  <w:tcMar>
                    <w:top w:w="15" w:type="dxa"/>
                    <w:left w:w="15" w:type="dxa"/>
                    <w:bottom w:w="15" w:type="dxa"/>
                    <w:right w:w="15" w:type="dxa"/>
                  </w:tcMar>
                  <w:vAlign w:val="bottom"/>
                  <w:hideMark/>
                </w:tcPr>
                <w:p w:rsidR="00FE0ED6" w:rsidRDefault="00FE0ED6">
                  <w:pPr>
                    <w:rPr>
                      <w:rFonts w:ascii="Tahoma" w:hAnsi="Tahoma" w:cs="Tahoma"/>
                      <w:color w:val="000000"/>
                      <w:sz w:val="19"/>
                      <w:szCs w:val="19"/>
                    </w:rPr>
                  </w:pPr>
                  <w:r>
                    <w:rPr>
                      <w:rFonts w:ascii="Tahoma" w:hAnsi="Tahoma" w:cs="Tahoma"/>
                      <w:color w:val="000000"/>
                      <w:sz w:val="19"/>
                      <w:szCs w:val="19"/>
                    </w:rPr>
                    <w:t>Chlorothalonil-amidsulfonsyre</w:t>
                  </w:r>
                </w:p>
              </w:tc>
            </w:tr>
            <w:tr w:rsidR="00FE0ED6">
              <w:tc>
                <w:tcPr>
                  <w:tcW w:w="0" w:type="auto"/>
                  <w:tcMar>
                    <w:top w:w="15" w:type="dxa"/>
                    <w:left w:w="15" w:type="dxa"/>
                    <w:bottom w:w="15" w:type="dxa"/>
                    <w:right w:w="15" w:type="dxa"/>
                  </w:tcMar>
                  <w:vAlign w:val="bottom"/>
                  <w:hideMark/>
                </w:tcPr>
                <w:p w:rsidR="00FE0ED6" w:rsidRDefault="00FE0ED6">
                  <w:pPr>
                    <w:rPr>
                      <w:rFonts w:ascii="Tahoma" w:hAnsi="Tahoma" w:cs="Tahoma"/>
                      <w:color w:val="000000"/>
                      <w:sz w:val="19"/>
                      <w:szCs w:val="19"/>
                    </w:rPr>
                  </w:pPr>
                  <w:r>
                    <w:rPr>
                      <w:rFonts w:ascii="Tahoma" w:hAnsi="Tahoma" w:cs="Tahoma"/>
                      <w:color w:val="000000"/>
                      <w:sz w:val="19"/>
                      <w:szCs w:val="19"/>
                    </w:rPr>
                    <w:t>DEIA (Desethyldesisopropyl-atrazin)</w:t>
                  </w:r>
                </w:p>
              </w:tc>
            </w:tr>
            <w:tr w:rsidR="00FE0ED6">
              <w:tc>
                <w:tcPr>
                  <w:tcW w:w="0" w:type="auto"/>
                  <w:tcMar>
                    <w:top w:w="15" w:type="dxa"/>
                    <w:left w:w="15" w:type="dxa"/>
                    <w:bottom w:w="15" w:type="dxa"/>
                    <w:right w:w="15" w:type="dxa"/>
                  </w:tcMar>
                  <w:vAlign w:val="bottom"/>
                  <w:hideMark/>
                </w:tcPr>
                <w:p w:rsidR="00FE0ED6" w:rsidRDefault="00FE0ED6">
                  <w:pPr>
                    <w:rPr>
                      <w:rFonts w:ascii="Tahoma" w:hAnsi="Tahoma" w:cs="Tahoma"/>
                      <w:color w:val="000000"/>
                      <w:sz w:val="19"/>
                      <w:szCs w:val="19"/>
                    </w:rPr>
                  </w:pPr>
                  <w:r>
                    <w:rPr>
                      <w:rFonts w:ascii="Tahoma" w:hAnsi="Tahoma" w:cs="Tahoma"/>
                      <w:color w:val="000000"/>
                      <w:sz w:val="19"/>
                      <w:szCs w:val="19"/>
                    </w:rPr>
                    <w:t>Desethyl-hydroxy-atrazin</w:t>
                  </w:r>
                </w:p>
              </w:tc>
            </w:tr>
            <w:tr w:rsidR="00FE0ED6">
              <w:tc>
                <w:tcPr>
                  <w:tcW w:w="0" w:type="auto"/>
                  <w:tcMar>
                    <w:top w:w="15" w:type="dxa"/>
                    <w:left w:w="15" w:type="dxa"/>
                    <w:bottom w:w="15" w:type="dxa"/>
                    <w:right w:w="15" w:type="dxa"/>
                  </w:tcMar>
                  <w:vAlign w:val="bottom"/>
                  <w:hideMark/>
                </w:tcPr>
                <w:p w:rsidR="00FE0ED6" w:rsidRDefault="00FE0ED6">
                  <w:pPr>
                    <w:rPr>
                      <w:rFonts w:ascii="Tahoma" w:hAnsi="Tahoma" w:cs="Tahoma"/>
                      <w:color w:val="000000"/>
                      <w:sz w:val="19"/>
                      <w:szCs w:val="19"/>
                    </w:rPr>
                  </w:pPr>
                  <w:r>
                    <w:rPr>
                      <w:rFonts w:ascii="Tahoma" w:hAnsi="Tahoma" w:cs="Tahoma"/>
                      <w:color w:val="000000"/>
                      <w:sz w:val="19"/>
                      <w:szCs w:val="19"/>
                    </w:rPr>
                    <w:t>Desethyl-atrazin</w:t>
                  </w:r>
                </w:p>
              </w:tc>
            </w:tr>
            <w:tr w:rsidR="00FE0ED6">
              <w:tc>
                <w:tcPr>
                  <w:tcW w:w="0" w:type="auto"/>
                  <w:tcMar>
                    <w:top w:w="15" w:type="dxa"/>
                    <w:left w:w="15" w:type="dxa"/>
                    <w:bottom w:w="15" w:type="dxa"/>
                    <w:right w:w="15" w:type="dxa"/>
                  </w:tcMar>
                  <w:vAlign w:val="bottom"/>
                  <w:hideMark/>
                </w:tcPr>
                <w:p w:rsidR="00FE0ED6" w:rsidRDefault="00FE0ED6">
                  <w:pPr>
                    <w:rPr>
                      <w:rFonts w:ascii="Tahoma" w:hAnsi="Tahoma" w:cs="Tahoma"/>
                      <w:color w:val="000000"/>
                      <w:sz w:val="19"/>
                      <w:szCs w:val="19"/>
                    </w:rPr>
                  </w:pPr>
                  <w:r>
                    <w:rPr>
                      <w:rFonts w:ascii="Tahoma" w:hAnsi="Tahoma" w:cs="Tahoma"/>
                      <w:color w:val="000000"/>
                      <w:sz w:val="19"/>
                      <w:szCs w:val="19"/>
                    </w:rPr>
                    <w:lastRenderedPageBreak/>
                    <w:t>Desethyl-terbuthylazin</w:t>
                  </w:r>
                </w:p>
              </w:tc>
            </w:tr>
            <w:tr w:rsidR="00FE0ED6">
              <w:tc>
                <w:tcPr>
                  <w:tcW w:w="0" w:type="auto"/>
                  <w:tcMar>
                    <w:top w:w="15" w:type="dxa"/>
                    <w:left w:w="15" w:type="dxa"/>
                    <w:bottom w:w="15" w:type="dxa"/>
                    <w:right w:w="15" w:type="dxa"/>
                  </w:tcMar>
                  <w:vAlign w:val="bottom"/>
                  <w:hideMark/>
                </w:tcPr>
                <w:p w:rsidR="00FE0ED6" w:rsidRDefault="00FE0ED6">
                  <w:pPr>
                    <w:rPr>
                      <w:rFonts w:ascii="Tahoma" w:hAnsi="Tahoma" w:cs="Tahoma"/>
                      <w:color w:val="000000"/>
                      <w:sz w:val="19"/>
                      <w:szCs w:val="19"/>
                    </w:rPr>
                  </w:pPr>
                  <w:r>
                    <w:rPr>
                      <w:rFonts w:ascii="Tahoma" w:hAnsi="Tahoma" w:cs="Tahoma"/>
                      <w:color w:val="000000"/>
                      <w:sz w:val="19"/>
                      <w:szCs w:val="19"/>
                    </w:rPr>
                    <w:t>Desisopropyl-atrazin</w:t>
                  </w:r>
                </w:p>
              </w:tc>
            </w:tr>
            <w:tr w:rsidR="00FE0ED6">
              <w:tc>
                <w:tcPr>
                  <w:tcW w:w="0" w:type="auto"/>
                  <w:tcMar>
                    <w:top w:w="15" w:type="dxa"/>
                    <w:left w:w="15" w:type="dxa"/>
                    <w:bottom w:w="15" w:type="dxa"/>
                    <w:right w:w="15" w:type="dxa"/>
                  </w:tcMar>
                  <w:vAlign w:val="bottom"/>
                  <w:hideMark/>
                </w:tcPr>
                <w:p w:rsidR="00FE0ED6" w:rsidRDefault="00FE0ED6">
                  <w:pPr>
                    <w:rPr>
                      <w:rFonts w:ascii="Tahoma" w:hAnsi="Tahoma" w:cs="Tahoma"/>
                      <w:color w:val="000000"/>
                      <w:sz w:val="19"/>
                      <w:szCs w:val="19"/>
                    </w:rPr>
                  </w:pPr>
                  <w:r>
                    <w:rPr>
                      <w:rFonts w:ascii="Tahoma" w:hAnsi="Tahoma" w:cs="Tahoma"/>
                      <w:color w:val="000000"/>
                      <w:sz w:val="19"/>
                      <w:szCs w:val="19"/>
                    </w:rPr>
                    <w:t>Desisopropyl-hydroxy-atrazin</w:t>
                  </w:r>
                </w:p>
              </w:tc>
            </w:tr>
            <w:tr w:rsidR="00FE0ED6">
              <w:tc>
                <w:tcPr>
                  <w:tcW w:w="0" w:type="auto"/>
                  <w:tcMar>
                    <w:top w:w="15" w:type="dxa"/>
                    <w:left w:w="15" w:type="dxa"/>
                    <w:bottom w:w="15" w:type="dxa"/>
                    <w:right w:w="15" w:type="dxa"/>
                  </w:tcMar>
                  <w:vAlign w:val="bottom"/>
                  <w:hideMark/>
                </w:tcPr>
                <w:p w:rsidR="00FE0ED6" w:rsidRDefault="00FE0ED6">
                  <w:pPr>
                    <w:rPr>
                      <w:rFonts w:ascii="Tahoma" w:hAnsi="Tahoma" w:cs="Tahoma"/>
                      <w:color w:val="000000"/>
                      <w:sz w:val="19"/>
                      <w:szCs w:val="19"/>
                    </w:rPr>
                  </w:pPr>
                  <w:r>
                    <w:rPr>
                      <w:rFonts w:ascii="Tahoma" w:hAnsi="Tahoma" w:cs="Tahoma"/>
                      <w:color w:val="000000"/>
                      <w:sz w:val="19"/>
                      <w:szCs w:val="19"/>
                    </w:rPr>
                    <w:t>Desphenyl-chloridazon</w:t>
                  </w:r>
                </w:p>
              </w:tc>
            </w:tr>
            <w:tr w:rsidR="00FE0ED6">
              <w:tc>
                <w:tcPr>
                  <w:tcW w:w="0" w:type="auto"/>
                  <w:tcMar>
                    <w:top w:w="15" w:type="dxa"/>
                    <w:left w:w="15" w:type="dxa"/>
                    <w:bottom w:w="15" w:type="dxa"/>
                    <w:right w:w="15" w:type="dxa"/>
                  </w:tcMar>
                  <w:vAlign w:val="bottom"/>
                  <w:hideMark/>
                </w:tcPr>
                <w:p w:rsidR="00FE0ED6" w:rsidRDefault="00FE0ED6">
                  <w:pPr>
                    <w:rPr>
                      <w:ins w:id="24" w:author="Malene Maxe Petersen" w:date="2019-10-01T13:26:00Z"/>
                      <w:rFonts w:ascii="Tahoma" w:hAnsi="Tahoma" w:cs="Tahoma"/>
                      <w:color w:val="000000"/>
                      <w:sz w:val="19"/>
                      <w:szCs w:val="19"/>
                    </w:rPr>
                  </w:pPr>
                  <w:r>
                    <w:rPr>
                      <w:rFonts w:ascii="Tahoma" w:hAnsi="Tahoma" w:cs="Tahoma"/>
                      <w:color w:val="000000"/>
                      <w:sz w:val="19"/>
                      <w:szCs w:val="19"/>
                    </w:rPr>
                    <w:t>Didealkyl-hydroxy-atrazin</w:t>
                  </w:r>
                </w:p>
                <w:p w:rsidR="001D4798" w:rsidRDefault="001D4798">
                  <w:pPr>
                    <w:rPr>
                      <w:ins w:id="25" w:author="Malene Maxe Petersen" w:date="2019-10-01T13:26:00Z"/>
                      <w:color w:val="000000"/>
                    </w:rPr>
                  </w:pPr>
                  <w:ins w:id="26" w:author="Malene Maxe Petersen" w:date="2019-10-01T13:26:00Z">
                    <w:r w:rsidRPr="00697019">
                      <w:rPr>
                        <w:color w:val="000000"/>
                      </w:rPr>
                      <w:t>Dimethachlor ESA</w:t>
                    </w:r>
                  </w:ins>
                </w:p>
                <w:p w:rsidR="001D4798" w:rsidRDefault="001D4798">
                  <w:pPr>
                    <w:rPr>
                      <w:rFonts w:ascii="Tahoma" w:hAnsi="Tahoma" w:cs="Tahoma"/>
                      <w:color w:val="000000"/>
                      <w:sz w:val="19"/>
                      <w:szCs w:val="19"/>
                    </w:rPr>
                  </w:pPr>
                  <w:ins w:id="27" w:author="Malene Maxe Petersen" w:date="2019-10-01T13:26:00Z">
                    <w:r>
                      <w:rPr>
                        <w:color w:val="000000"/>
                      </w:rPr>
                      <w:t>Dimethachlor OA</w:t>
                    </w:r>
                  </w:ins>
                </w:p>
              </w:tc>
            </w:tr>
            <w:tr w:rsidR="00FE0ED6">
              <w:tc>
                <w:tcPr>
                  <w:tcW w:w="0" w:type="auto"/>
                  <w:tcMar>
                    <w:top w:w="15" w:type="dxa"/>
                    <w:left w:w="15" w:type="dxa"/>
                    <w:bottom w:w="15" w:type="dxa"/>
                    <w:right w:w="15" w:type="dxa"/>
                  </w:tcMar>
                  <w:vAlign w:val="bottom"/>
                  <w:hideMark/>
                </w:tcPr>
                <w:p w:rsidR="00FE0ED6" w:rsidRDefault="00FE0ED6">
                  <w:pPr>
                    <w:rPr>
                      <w:rFonts w:ascii="Tahoma" w:hAnsi="Tahoma" w:cs="Tahoma"/>
                      <w:color w:val="000000"/>
                      <w:sz w:val="19"/>
                      <w:szCs w:val="19"/>
                    </w:rPr>
                  </w:pPr>
                  <w:r>
                    <w:rPr>
                      <w:rFonts w:ascii="Tahoma" w:hAnsi="Tahoma" w:cs="Tahoma"/>
                      <w:color w:val="000000"/>
                      <w:sz w:val="19"/>
                      <w:szCs w:val="19"/>
                    </w:rPr>
                    <w:t>Hydroxy-atrazin</w:t>
                  </w:r>
                </w:p>
              </w:tc>
            </w:tr>
            <w:tr w:rsidR="00FE0ED6">
              <w:tc>
                <w:tcPr>
                  <w:tcW w:w="0" w:type="auto"/>
                  <w:tcMar>
                    <w:top w:w="15" w:type="dxa"/>
                    <w:left w:w="15" w:type="dxa"/>
                    <w:bottom w:w="15" w:type="dxa"/>
                    <w:right w:w="15" w:type="dxa"/>
                  </w:tcMar>
                  <w:vAlign w:val="bottom"/>
                  <w:hideMark/>
                </w:tcPr>
                <w:p w:rsidR="00FE0ED6" w:rsidRDefault="00FE0ED6">
                  <w:pPr>
                    <w:rPr>
                      <w:rFonts w:ascii="Tahoma" w:hAnsi="Tahoma" w:cs="Tahoma"/>
                      <w:color w:val="000000"/>
                      <w:sz w:val="19"/>
                      <w:szCs w:val="19"/>
                    </w:rPr>
                  </w:pPr>
                  <w:r>
                    <w:rPr>
                      <w:rFonts w:ascii="Tahoma" w:hAnsi="Tahoma" w:cs="Tahoma"/>
                      <w:color w:val="000000"/>
                      <w:sz w:val="19"/>
                      <w:szCs w:val="19"/>
                    </w:rPr>
                    <w:t>Hydroxy-simazin</w:t>
                  </w:r>
                </w:p>
              </w:tc>
            </w:tr>
            <w:tr w:rsidR="00FE0ED6" w:rsidRPr="001D4798">
              <w:tc>
                <w:tcPr>
                  <w:tcW w:w="0" w:type="auto"/>
                  <w:tcMar>
                    <w:top w:w="15" w:type="dxa"/>
                    <w:left w:w="15" w:type="dxa"/>
                    <w:bottom w:w="15" w:type="dxa"/>
                    <w:right w:w="15" w:type="dxa"/>
                  </w:tcMar>
                  <w:vAlign w:val="bottom"/>
                  <w:hideMark/>
                </w:tcPr>
                <w:p w:rsidR="001D4798" w:rsidRDefault="001D4798">
                  <w:pPr>
                    <w:rPr>
                      <w:ins w:id="28" w:author="Malene Maxe Petersen" w:date="2019-10-01T13:28:00Z"/>
                      <w:color w:val="000000"/>
                    </w:rPr>
                  </w:pPr>
                  <w:ins w:id="29" w:author="Malene Maxe Petersen" w:date="2019-10-01T13:27:00Z">
                    <w:r w:rsidRPr="008333D1">
                      <w:rPr>
                        <w:color w:val="000000"/>
                      </w:rPr>
                      <w:t>Metazachlor ESA</w:t>
                    </w:r>
                  </w:ins>
                </w:p>
                <w:p w:rsidR="001D4798" w:rsidRPr="001D4798" w:rsidRDefault="001D4798">
                  <w:pPr>
                    <w:rPr>
                      <w:ins w:id="30" w:author="Malene Maxe Petersen" w:date="2019-10-01T13:27:00Z"/>
                      <w:rFonts w:ascii="Tahoma" w:hAnsi="Tahoma" w:cs="Tahoma"/>
                      <w:color w:val="000000"/>
                      <w:sz w:val="19"/>
                      <w:szCs w:val="19"/>
                      <w:lang w:val="en-US"/>
                      <w:rPrChange w:id="31" w:author="Malene Maxe Petersen" w:date="2019-10-01T13:28:00Z">
                        <w:rPr>
                          <w:ins w:id="32" w:author="Malene Maxe Petersen" w:date="2019-10-01T13:27:00Z"/>
                          <w:rFonts w:ascii="Tahoma" w:hAnsi="Tahoma" w:cs="Tahoma"/>
                          <w:color w:val="000000"/>
                          <w:sz w:val="19"/>
                          <w:szCs w:val="19"/>
                        </w:rPr>
                      </w:rPrChange>
                    </w:rPr>
                  </w:pPr>
                  <w:ins w:id="33" w:author="Malene Maxe Petersen" w:date="2019-10-01T13:28:00Z">
                    <w:r w:rsidRPr="001D4798">
                      <w:rPr>
                        <w:color w:val="000000"/>
                        <w:lang w:val="en-US"/>
                        <w:rPrChange w:id="34" w:author="Malene Maxe Petersen" w:date="2019-10-01T13:28:00Z">
                          <w:rPr>
                            <w:color w:val="000000"/>
                          </w:rPr>
                        </w:rPrChange>
                      </w:rPr>
                      <w:t>Metazachlor OA</w:t>
                    </w:r>
                  </w:ins>
                </w:p>
                <w:p w:rsidR="00FE0ED6" w:rsidRPr="001D4798" w:rsidRDefault="00FE0ED6">
                  <w:pPr>
                    <w:rPr>
                      <w:rFonts w:ascii="Tahoma" w:hAnsi="Tahoma" w:cs="Tahoma"/>
                      <w:color w:val="000000"/>
                      <w:sz w:val="19"/>
                      <w:szCs w:val="19"/>
                      <w:lang w:val="en-US"/>
                      <w:rPrChange w:id="35" w:author="Malene Maxe Petersen" w:date="2019-10-01T13:28:00Z">
                        <w:rPr>
                          <w:rFonts w:ascii="Tahoma" w:hAnsi="Tahoma" w:cs="Tahoma"/>
                          <w:color w:val="000000"/>
                          <w:sz w:val="19"/>
                          <w:szCs w:val="19"/>
                        </w:rPr>
                      </w:rPrChange>
                    </w:rPr>
                  </w:pPr>
                  <w:r w:rsidRPr="001D4798">
                    <w:rPr>
                      <w:rFonts w:ascii="Tahoma" w:hAnsi="Tahoma" w:cs="Tahoma"/>
                      <w:color w:val="000000"/>
                      <w:sz w:val="19"/>
                      <w:szCs w:val="19"/>
                      <w:lang w:val="en-US"/>
                      <w:rPrChange w:id="36" w:author="Malene Maxe Petersen" w:date="2019-10-01T13:28:00Z">
                        <w:rPr>
                          <w:rFonts w:ascii="Tahoma" w:hAnsi="Tahoma" w:cs="Tahoma"/>
                          <w:color w:val="000000"/>
                          <w:sz w:val="19"/>
                          <w:szCs w:val="19"/>
                        </w:rPr>
                      </w:rPrChange>
                    </w:rPr>
                    <w:t>Methyl-desphenyl-chloridazon</w:t>
                  </w:r>
                </w:p>
              </w:tc>
            </w:tr>
            <w:tr w:rsidR="00FE0ED6">
              <w:tc>
                <w:tcPr>
                  <w:tcW w:w="0" w:type="auto"/>
                  <w:tcMar>
                    <w:top w:w="15" w:type="dxa"/>
                    <w:left w:w="15" w:type="dxa"/>
                    <w:bottom w:w="15" w:type="dxa"/>
                    <w:right w:w="15" w:type="dxa"/>
                  </w:tcMar>
                  <w:vAlign w:val="bottom"/>
                  <w:hideMark/>
                </w:tcPr>
                <w:p w:rsidR="00FE0ED6" w:rsidRDefault="00FE0ED6">
                  <w:pPr>
                    <w:rPr>
                      <w:rFonts w:ascii="Tahoma" w:hAnsi="Tahoma" w:cs="Tahoma"/>
                      <w:color w:val="000000"/>
                      <w:sz w:val="19"/>
                      <w:szCs w:val="19"/>
                    </w:rPr>
                  </w:pPr>
                  <w:r>
                    <w:rPr>
                      <w:rFonts w:ascii="Tahoma" w:hAnsi="Tahoma" w:cs="Tahoma"/>
                      <w:color w:val="000000"/>
                      <w:sz w:val="19"/>
                      <w:szCs w:val="19"/>
                    </w:rPr>
                    <w:t>Metribuzin-desamino-diketo</w:t>
                  </w:r>
                  <w:r>
                    <w:rPr>
                      <w:rStyle w:val="superscript"/>
                      <w:rFonts w:ascii="Tahoma" w:hAnsi="Tahoma" w:cs="Tahoma"/>
                      <w:color w:val="000000"/>
                      <w:sz w:val="14"/>
                      <w:szCs w:val="14"/>
                      <w:vertAlign w:val="superscript"/>
                    </w:rPr>
                    <w:t>2)</w:t>
                  </w:r>
                </w:p>
              </w:tc>
            </w:tr>
            <w:tr w:rsidR="00FE0ED6">
              <w:tc>
                <w:tcPr>
                  <w:tcW w:w="0" w:type="auto"/>
                  <w:tcMar>
                    <w:top w:w="15" w:type="dxa"/>
                    <w:left w:w="15" w:type="dxa"/>
                    <w:bottom w:w="15" w:type="dxa"/>
                    <w:right w:w="15" w:type="dxa"/>
                  </w:tcMar>
                  <w:vAlign w:val="bottom"/>
                  <w:hideMark/>
                </w:tcPr>
                <w:p w:rsidR="00FE0ED6" w:rsidRDefault="00FE0ED6">
                  <w:pPr>
                    <w:rPr>
                      <w:rFonts w:ascii="Tahoma" w:hAnsi="Tahoma" w:cs="Tahoma"/>
                      <w:color w:val="000000"/>
                      <w:sz w:val="19"/>
                      <w:szCs w:val="19"/>
                    </w:rPr>
                  </w:pPr>
                  <w:r>
                    <w:rPr>
                      <w:rFonts w:ascii="Tahoma" w:hAnsi="Tahoma" w:cs="Tahoma"/>
                      <w:color w:val="000000"/>
                      <w:sz w:val="19"/>
                      <w:szCs w:val="19"/>
                    </w:rPr>
                    <w:t>Metribuzin-diketo</w:t>
                  </w:r>
                  <w:r>
                    <w:rPr>
                      <w:rStyle w:val="superscript"/>
                      <w:rFonts w:ascii="Tahoma" w:hAnsi="Tahoma" w:cs="Tahoma"/>
                      <w:color w:val="000000"/>
                      <w:sz w:val="14"/>
                      <w:szCs w:val="14"/>
                      <w:vertAlign w:val="superscript"/>
                    </w:rPr>
                    <w:t>2)</w:t>
                  </w:r>
                </w:p>
              </w:tc>
            </w:tr>
            <w:tr w:rsidR="00FE0ED6">
              <w:tc>
                <w:tcPr>
                  <w:tcW w:w="0" w:type="auto"/>
                  <w:tcMar>
                    <w:top w:w="15" w:type="dxa"/>
                    <w:left w:w="15" w:type="dxa"/>
                    <w:bottom w:w="15" w:type="dxa"/>
                    <w:right w:w="15" w:type="dxa"/>
                  </w:tcMar>
                  <w:vAlign w:val="bottom"/>
                  <w:hideMark/>
                </w:tcPr>
                <w:p w:rsidR="00FE0ED6" w:rsidRDefault="00FE0ED6">
                  <w:pPr>
                    <w:rPr>
                      <w:rFonts w:ascii="Tahoma" w:hAnsi="Tahoma" w:cs="Tahoma"/>
                      <w:color w:val="000000"/>
                      <w:sz w:val="19"/>
                      <w:szCs w:val="19"/>
                    </w:rPr>
                  </w:pPr>
                  <w:r>
                    <w:rPr>
                      <w:rFonts w:ascii="Tahoma" w:hAnsi="Tahoma" w:cs="Tahoma"/>
                      <w:color w:val="000000"/>
                      <w:sz w:val="19"/>
                      <w:szCs w:val="19"/>
                    </w:rPr>
                    <w:t>Metribuzin-desamino</w:t>
                  </w:r>
                  <w:r>
                    <w:rPr>
                      <w:rStyle w:val="superscript"/>
                      <w:rFonts w:ascii="Tahoma" w:hAnsi="Tahoma" w:cs="Tahoma"/>
                      <w:color w:val="000000"/>
                      <w:sz w:val="14"/>
                      <w:szCs w:val="14"/>
                      <w:vertAlign w:val="superscript"/>
                    </w:rPr>
                    <w:t>2)</w:t>
                  </w:r>
                </w:p>
              </w:tc>
            </w:tr>
            <w:tr w:rsidR="00FE0ED6">
              <w:tc>
                <w:tcPr>
                  <w:tcW w:w="0" w:type="auto"/>
                  <w:tcMar>
                    <w:top w:w="15" w:type="dxa"/>
                    <w:left w:w="15" w:type="dxa"/>
                    <w:bottom w:w="15" w:type="dxa"/>
                    <w:right w:w="15" w:type="dxa"/>
                  </w:tcMar>
                  <w:vAlign w:val="bottom"/>
                  <w:hideMark/>
                </w:tcPr>
                <w:p w:rsidR="001D4798" w:rsidRDefault="001D4798">
                  <w:pPr>
                    <w:rPr>
                      <w:ins w:id="37" w:author="Malene Maxe Petersen" w:date="2019-10-01T13:29:00Z"/>
                      <w:rFonts w:ascii="Tahoma" w:hAnsi="Tahoma" w:cs="Tahoma"/>
                      <w:color w:val="000000"/>
                      <w:sz w:val="19"/>
                      <w:szCs w:val="19"/>
                    </w:rPr>
                  </w:pPr>
                  <w:ins w:id="38" w:author="Malene Maxe Petersen" w:date="2019-10-01T13:29:00Z">
                    <w:r w:rsidRPr="008333D1">
                      <w:rPr>
                        <w:color w:val="000000"/>
                      </w:rPr>
                      <w:t>Propachlor ESA</w:t>
                    </w:r>
                  </w:ins>
                </w:p>
                <w:p w:rsidR="00FE0ED6" w:rsidRDefault="00FE0ED6">
                  <w:pPr>
                    <w:rPr>
                      <w:rFonts w:ascii="Tahoma" w:hAnsi="Tahoma" w:cs="Tahoma"/>
                      <w:color w:val="000000"/>
                      <w:sz w:val="19"/>
                      <w:szCs w:val="19"/>
                    </w:rPr>
                  </w:pPr>
                  <w:r>
                    <w:rPr>
                      <w:rFonts w:ascii="Tahoma" w:hAnsi="Tahoma" w:cs="Tahoma"/>
                      <w:color w:val="000000"/>
                      <w:sz w:val="19"/>
                      <w:szCs w:val="19"/>
                    </w:rPr>
                    <w:t>1, 2, 4-triazol</w:t>
                  </w:r>
                </w:p>
              </w:tc>
            </w:tr>
            <w:tr w:rsidR="00FE0ED6">
              <w:tc>
                <w:tcPr>
                  <w:tcW w:w="0" w:type="auto"/>
                  <w:tcMar>
                    <w:top w:w="15" w:type="dxa"/>
                    <w:left w:w="15" w:type="dxa"/>
                    <w:bottom w:w="15" w:type="dxa"/>
                    <w:right w:w="15" w:type="dxa"/>
                  </w:tcMar>
                  <w:vAlign w:val="bottom"/>
                  <w:hideMark/>
                </w:tcPr>
                <w:p w:rsidR="00FE0ED6" w:rsidRDefault="00FE0ED6">
                  <w:pPr>
                    <w:rPr>
                      <w:rFonts w:ascii="Tahoma" w:hAnsi="Tahoma" w:cs="Tahoma"/>
                      <w:color w:val="000000"/>
                      <w:sz w:val="19"/>
                      <w:szCs w:val="19"/>
                    </w:rPr>
                  </w:pPr>
                  <w:r>
                    <w:rPr>
                      <w:rFonts w:ascii="Tahoma" w:hAnsi="Tahoma" w:cs="Tahoma"/>
                      <w:color w:val="000000"/>
                      <w:sz w:val="19"/>
                      <w:szCs w:val="19"/>
                    </w:rPr>
                    <w:t>N, N- dimethylsulfamid (DMS)</w:t>
                  </w:r>
                </w:p>
              </w:tc>
            </w:tr>
          </w:tbl>
          <w:p w:rsidR="00FE0ED6" w:rsidRDefault="00FE0ED6">
            <w:pPr>
              <w:rPr>
                <w:rFonts w:ascii="Times New Roman" w:eastAsia="Times New Roman" w:hAnsi="Times New Roman"/>
                <w:sz w:val="20"/>
                <w:szCs w:val="20"/>
                <w:lang w:eastAsia="da-DK"/>
              </w:rPr>
            </w:pPr>
          </w:p>
        </w:tc>
      </w:tr>
      <w:tr w:rsidR="00FE0ED6" w:rsidTr="00FE0ED6">
        <w:tc>
          <w:tcPr>
            <w:tcW w:w="0" w:type="auto"/>
            <w:hideMark/>
          </w:tcPr>
          <w:tbl>
            <w:tblPr>
              <w:tblW w:w="5412" w:type="dxa"/>
              <w:tblCellMar>
                <w:left w:w="0" w:type="dxa"/>
                <w:right w:w="0" w:type="dxa"/>
              </w:tblCellMar>
              <w:tblLook w:val="04A0" w:firstRow="1" w:lastRow="0" w:firstColumn="1" w:lastColumn="0" w:noHBand="0" w:noVBand="1"/>
            </w:tblPr>
            <w:tblGrid>
              <w:gridCol w:w="5412"/>
            </w:tblGrid>
            <w:tr w:rsidR="00FE0ED6">
              <w:tc>
                <w:tcPr>
                  <w:tcW w:w="0" w:type="auto"/>
                  <w:tcBorders>
                    <w:top w:val="single" w:sz="8" w:space="0" w:color="000000"/>
                    <w:left w:val="nil"/>
                    <w:bottom w:val="nil"/>
                    <w:right w:val="nil"/>
                  </w:tcBorders>
                  <w:tcMar>
                    <w:top w:w="113" w:type="dxa"/>
                    <w:left w:w="113" w:type="dxa"/>
                    <w:bottom w:w="113" w:type="dxa"/>
                    <w:right w:w="113" w:type="dxa"/>
                  </w:tcMar>
                  <w:hideMark/>
                </w:tcPr>
                <w:p w:rsidR="00FE0ED6" w:rsidRDefault="00FE0ED6">
                  <w:pPr>
                    <w:rPr>
                      <w:sz w:val="24"/>
                      <w:szCs w:val="24"/>
                    </w:rPr>
                  </w:pPr>
                  <w:r>
                    <w:lastRenderedPageBreak/>
                    <w:t> </w:t>
                  </w:r>
                </w:p>
              </w:tc>
            </w:tr>
          </w:tbl>
          <w:p w:rsidR="00FE0ED6" w:rsidRDefault="00FE0ED6">
            <w:pPr>
              <w:rPr>
                <w:rFonts w:ascii="Times New Roman" w:eastAsia="Times New Roman" w:hAnsi="Times New Roman"/>
                <w:sz w:val="20"/>
                <w:szCs w:val="20"/>
                <w:lang w:eastAsia="da-DK"/>
              </w:rPr>
            </w:pPr>
          </w:p>
        </w:tc>
        <w:tc>
          <w:tcPr>
            <w:tcW w:w="0" w:type="auto"/>
            <w:vAlign w:val="bottom"/>
            <w:hideMark/>
          </w:tcPr>
          <w:p w:rsidR="00FE0ED6" w:rsidRDefault="00FE0ED6">
            <w:pPr>
              <w:rPr>
                <w:rFonts w:ascii="Times New Roman" w:eastAsia="Times New Roman" w:hAnsi="Times New Roman"/>
                <w:sz w:val="20"/>
                <w:szCs w:val="20"/>
                <w:lang w:eastAsia="da-DK"/>
              </w:rPr>
            </w:pPr>
          </w:p>
        </w:tc>
      </w:tr>
    </w:tbl>
    <w:p w:rsidR="00FE0ED6" w:rsidRDefault="00FE0ED6" w:rsidP="00FE0ED6">
      <w:pPr>
        <w:spacing w:line="480" w:lineRule="auto"/>
        <w:rPr>
          <w:rFonts w:ascii="Tahoma" w:hAnsi="Tahoma" w:cs="Tahoma"/>
          <w:color w:val="000000"/>
          <w:sz w:val="19"/>
          <w:szCs w:val="19"/>
        </w:rPr>
      </w:pPr>
    </w:p>
    <w:tbl>
      <w:tblPr>
        <w:tblW w:w="0" w:type="auto"/>
        <w:tblCellMar>
          <w:left w:w="0" w:type="dxa"/>
          <w:right w:w="0" w:type="dxa"/>
        </w:tblCellMar>
        <w:tblLook w:val="04A0" w:firstRow="1" w:lastRow="0" w:firstColumn="1" w:lastColumn="0" w:noHBand="0" w:noVBand="1"/>
      </w:tblPr>
      <w:tblGrid>
        <w:gridCol w:w="6504"/>
      </w:tblGrid>
      <w:tr w:rsidR="00FE0ED6" w:rsidTr="00FE0ED6">
        <w:tc>
          <w:tcPr>
            <w:tcW w:w="0" w:type="auto"/>
            <w:hideMark/>
          </w:tcPr>
          <w:tbl>
            <w:tblPr>
              <w:tblW w:w="6504" w:type="dxa"/>
              <w:tblCellMar>
                <w:left w:w="0" w:type="dxa"/>
                <w:right w:w="0" w:type="dxa"/>
              </w:tblCellMar>
              <w:tblLook w:val="04A0" w:firstRow="1" w:lastRow="0" w:firstColumn="1" w:lastColumn="0" w:noHBand="0" w:noVBand="1"/>
            </w:tblPr>
            <w:tblGrid>
              <w:gridCol w:w="207"/>
              <w:gridCol w:w="6297"/>
            </w:tblGrid>
            <w:tr w:rsidR="00FE0ED6">
              <w:tc>
                <w:tcPr>
                  <w:tcW w:w="0" w:type="auto"/>
                  <w:tcMar>
                    <w:top w:w="15" w:type="dxa"/>
                    <w:left w:w="15" w:type="dxa"/>
                    <w:bottom w:w="15" w:type="dxa"/>
                    <w:right w:w="15" w:type="dxa"/>
                  </w:tcMar>
                  <w:hideMark/>
                </w:tcPr>
                <w:p w:rsidR="00FE0ED6" w:rsidRDefault="00FE0ED6">
                  <w:pPr>
                    <w:rPr>
                      <w:rFonts w:ascii="Tahoma" w:hAnsi="Tahoma" w:cs="Tahoma"/>
                      <w:color w:val="000000"/>
                      <w:sz w:val="19"/>
                      <w:szCs w:val="19"/>
                    </w:rPr>
                  </w:pPr>
                  <w:r>
                    <w:rPr>
                      <w:rFonts w:ascii="Tahoma" w:hAnsi="Tahoma" w:cs="Tahoma"/>
                      <w:color w:val="000000"/>
                      <w:sz w:val="19"/>
                      <w:szCs w:val="19"/>
                    </w:rPr>
                    <w:t>1)</w:t>
                  </w:r>
                </w:p>
              </w:tc>
              <w:tc>
                <w:tcPr>
                  <w:tcW w:w="0" w:type="auto"/>
                  <w:tcMar>
                    <w:top w:w="15" w:type="dxa"/>
                    <w:left w:w="15" w:type="dxa"/>
                    <w:bottom w:w="15" w:type="dxa"/>
                    <w:right w:w="15" w:type="dxa"/>
                  </w:tcMar>
                  <w:hideMark/>
                </w:tcPr>
                <w:p w:rsidR="00FE0ED6" w:rsidRDefault="00FE0ED6">
                  <w:pPr>
                    <w:rPr>
                      <w:rFonts w:ascii="Tahoma" w:hAnsi="Tahoma" w:cs="Tahoma"/>
                      <w:color w:val="000000"/>
                      <w:sz w:val="19"/>
                      <w:szCs w:val="19"/>
                    </w:rPr>
                  </w:pPr>
                  <w:r>
                    <w:rPr>
                      <w:rFonts w:ascii="Tahoma" w:hAnsi="Tahoma" w:cs="Tahoma"/>
                      <w:color w:val="000000"/>
                      <w:sz w:val="19"/>
                      <w:szCs w:val="19"/>
                    </w:rPr>
                    <w:t>Ved viden om, at der gennem årtier ikke har været planteskoler eller erhvervsmæssig dyrkning af pyntegrønt, juletræer, frugttræer og frugtbuske inden for vandindvindingsoplandet, kan stoffet udgå af kontrollen.</w:t>
                  </w:r>
                </w:p>
              </w:tc>
            </w:tr>
            <w:tr w:rsidR="00FE0ED6">
              <w:tc>
                <w:tcPr>
                  <w:tcW w:w="0" w:type="auto"/>
                  <w:tcMar>
                    <w:top w:w="15" w:type="dxa"/>
                    <w:left w:w="15" w:type="dxa"/>
                    <w:bottom w:w="15" w:type="dxa"/>
                    <w:right w:w="15" w:type="dxa"/>
                  </w:tcMar>
                  <w:hideMark/>
                </w:tcPr>
                <w:p w:rsidR="00FE0ED6" w:rsidRDefault="00FE0ED6">
                  <w:pPr>
                    <w:rPr>
                      <w:rFonts w:ascii="Tahoma" w:hAnsi="Tahoma" w:cs="Tahoma"/>
                      <w:color w:val="000000"/>
                      <w:sz w:val="19"/>
                      <w:szCs w:val="19"/>
                    </w:rPr>
                  </w:pPr>
                  <w:r>
                    <w:rPr>
                      <w:rFonts w:ascii="Tahoma" w:hAnsi="Tahoma" w:cs="Tahoma"/>
                      <w:color w:val="000000"/>
                      <w:sz w:val="19"/>
                      <w:szCs w:val="19"/>
                    </w:rPr>
                    <w:t>2)</w:t>
                  </w:r>
                </w:p>
              </w:tc>
              <w:tc>
                <w:tcPr>
                  <w:tcW w:w="0" w:type="auto"/>
                  <w:tcMar>
                    <w:top w:w="15" w:type="dxa"/>
                    <w:left w:w="15" w:type="dxa"/>
                    <w:bottom w:w="15" w:type="dxa"/>
                    <w:right w:w="15" w:type="dxa"/>
                  </w:tcMar>
                  <w:hideMark/>
                </w:tcPr>
                <w:p w:rsidR="00FE0ED6" w:rsidRDefault="00FE0ED6">
                  <w:pPr>
                    <w:rPr>
                      <w:rFonts w:ascii="Tahoma" w:hAnsi="Tahoma" w:cs="Tahoma"/>
                      <w:color w:val="000000"/>
                      <w:sz w:val="19"/>
                      <w:szCs w:val="19"/>
                    </w:rPr>
                  </w:pPr>
                  <w:r>
                    <w:rPr>
                      <w:rFonts w:ascii="Tahoma" w:hAnsi="Tahoma" w:cs="Tahoma"/>
                      <w:color w:val="000000"/>
                      <w:sz w:val="19"/>
                      <w:szCs w:val="19"/>
                    </w:rPr>
                    <w:t>Ved viden om, at der gennem årtier ikke har været kartoffelavl inden for vandindvindingsoplandet, kan stoffet udgå af kontrollen.</w:t>
                  </w:r>
                </w:p>
              </w:tc>
            </w:tr>
            <w:tr w:rsidR="00FE0ED6">
              <w:tc>
                <w:tcPr>
                  <w:tcW w:w="0" w:type="auto"/>
                  <w:tcMar>
                    <w:top w:w="15" w:type="dxa"/>
                    <w:left w:w="15" w:type="dxa"/>
                    <w:bottom w:w="15" w:type="dxa"/>
                    <w:right w:w="15" w:type="dxa"/>
                  </w:tcMar>
                  <w:hideMark/>
                </w:tcPr>
                <w:p w:rsidR="00FE0ED6" w:rsidRDefault="00FE0ED6">
                  <w:pPr>
                    <w:rPr>
                      <w:rFonts w:ascii="Tahoma" w:hAnsi="Tahoma" w:cs="Tahoma"/>
                      <w:color w:val="000000"/>
                      <w:sz w:val="19"/>
                      <w:szCs w:val="19"/>
                    </w:rPr>
                  </w:pPr>
                  <w:r>
                    <w:rPr>
                      <w:rFonts w:ascii="Tahoma" w:hAnsi="Tahoma" w:cs="Tahoma"/>
                      <w:color w:val="000000"/>
                      <w:sz w:val="19"/>
                      <w:szCs w:val="19"/>
                    </w:rPr>
                    <w:t>3)</w:t>
                  </w:r>
                </w:p>
              </w:tc>
              <w:tc>
                <w:tcPr>
                  <w:tcW w:w="0" w:type="auto"/>
                  <w:tcMar>
                    <w:top w:w="15" w:type="dxa"/>
                    <w:left w:w="15" w:type="dxa"/>
                    <w:bottom w:w="15" w:type="dxa"/>
                    <w:right w:w="15" w:type="dxa"/>
                  </w:tcMar>
                  <w:hideMark/>
                </w:tcPr>
                <w:p w:rsidR="00FE0ED6" w:rsidRDefault="001D4798" w:rsidP="001D4798">
                  <w:pPr>
                    <w:rPr>
                      <w:rFonts w:ascii="Tahoma" w:hAnsi="Tahoma" w:cs="Tahoma"/>
                      <w:color w:val="000000"/>
                      <w:sz w:val="19"/>
                      <w:szCs w:val="19"/>
                    </w:rPr>
                  </w:pPr>
                  <w:ins w:id="39" w:author="Malene Maxe Petersen" w:date="2019-10-01T13:29:00Z">
                    <w:r>
                      <w:rPr>
                        <w:color w:val="1F497D"/>
                      </w:rPr>
                      <w:t>Kan optræde som nedbrydningsprodukter eller urenheder i pesticider, men der kan også være andre kilder</w:t>
                    </w:r>
                  </w:ins>
                  <w:del w:id="40" w:author="Malene Maxe Petersen" w:date="2019-10-01T13:29:00Z">
                    <w:r w:rsidR="00FE0ED6" w:rsidDel="001D4798">
                      <w:rPr>
                        <w:rFonts w:ascii="Tahoma" w:hAnsi="Tahoma" w:cs="Tahoma"/>
                        <w:color w:val="000000"/>
                        <w:sz w:val="19"/>
                        <w:szCs w:val="19"/>
                      </w:rPr>
                      <w:delText>Gruppen af chlorphenoler kan være nedbrydningsprodukter eller urenheder fra phenoxysyrer, men der kan også være andre kilder</w:delText>
                    </w:r>
                  </w:del>
                  <w:r w:rsidR="00FE0ED6">
                    <w:rPr>
                      <w:rFonts w:ascii="Tahoma" w:hAnsi="Tahoma" w:cs="Tahoma"/>
                      <w:color w:val="000000"/>
                      <w:sz w:val="19"/>
                      <w:szCs w:val="19"/>
                    </w:rPr>
                    <w:t>.</w:t>
                  </w:r>
                </w:p>
              </w:tc>
            </w:tr>
            <w:tr w:rsidR="00FE0ED6">
              <w:tc>
                <w:tcPr>
                  <w:tcW w:w="0" w:type="auto"/>
                  <w:tcMar>
                    <w:top w:w="15" w:type="dxa"/>
                    <w:left w:w="15" w:type="dxa"/>
                    <w:bottom w:w="15" w:type="dxa"/>
                    <w:right w:w="15" w:type="dxa"/>
                  </w:tcMar>
                  <w:hideMark/>
                </w:tcPr>
                <w:p w:rsidR="00FE0ED6" w:rsidRDefault="00FE0ED6">
                  <w:pPr>
                    <w:rPr>
                      <w:rFonts w:ascii="Tahoma" w:hAnsi="Tahoma" w:cs="Tahoma"/>
                      <w:color w:val="000000"/>
                      <w:sz w:val="19"/>
                      <w:szCs w:val="19"/>
                    </w:rPr>
                  </w:pPr>
                  <w:r>
                    <w:rPr>
                      <w:rFonts w:ascii="Tahoma" w:hAnsi="Tahoma" w:cs="Tahoma"/>
                      <w:color w:val="000000"/>
                      <w:sz w:val="19"/>
                      <w:szCs w:val="19"/>
                    </w:rPr>
                    <w:t>4)</w:t>
                  </w:r>
                </w:p>
              </w:tc>
              <w:tc>
                <w:tcPr>
                  <w:tcW w:w="0" w:type="auto"/>
                  <w:tcMar>
                    <w:top w:w="15" w:type="dxa"/>
                    <w:left w:w="15" w:type="dxa"/>
                    <w:bottom w:w="15" w:type="dxa"/>
                    <w:right w:w="15" w:type="dxa"/>
                  </w:tcMar>
                  <w:hideMark/>
                </w:tcPr>
                <w:p w:rsidR="00FE0ED6" w:rsidRDefault="00FE0ED6">
                  <w:pPr>
                    <w:rPr>
                      <w:rFonts w:ascii="Tahoma" w:hAnsi="Tahoma" w:cs="Tahoma"/>
                      <w:color w:val="000000"/>
                      <w:sz w:val="19"/>
                      <w:szCs w:val="19"/>
                    </w:rPr>
                  </w:pPr>
                  <w:r>
                    <w:rPr>
                      <w:rFonts w:ascii="Tahoma" w:hAnsi="Tahoma" w:cs="Tahoma"/>
                      <w:color w:val="000000"/>
                      <w:sz w:val="19"/>
                      <w:szCs w:val="19"/>
                    </w:rPr>
                    <w:t>Almindeligt anvendt kemikalie i den kemiske industri, men kan også optræde som nedbrydningsprodukt fra enkelte fungicider.</w:t>
                  </w:r>
                </w:p>
              </w:tc>
            </w:tr>
            <w:tr w:rsidR="00FE0ED6">
              <w:tc>
                <w:tcPr>
                  <w:tcW w:w="0" w:type="auto"/>
                  <w:tcMar>
                    <w:top w:w="15" w:type="dxa"/>
                    <w:left w:w="15" w:type="dxa"/>
                    <w:bottom w:w="15" w:type="dxa"/>
                    <w:right w:w="15" w:type="dxa"/>
                  </w:tcMar>
                  <w:hideMark/>
                </w:tcPr>
                <w:p w:rsidR="00FE0ED6" w:rsidRDefault="00FE0ED6">
                  <w:pPr>
                    <w:rPr>
                      <w:rFonts w:ascii="Tahoma" w:hAnsi="Tahoma" w:cs="Tahoma"/>
                      <w:color w:val="000000"/>
                      <w:sz w:val="19"/>
                      <w:szCs w:val="19"/>
                    </w:rPr>
                  </w:pPr>
                  <w:r>
                    <w:rPr>
                      <w:rFonts w:ascii="Tahoma" w:hAnsi="Tahoma" w:cs="Tahoma"/>
                      <w:color w:val="000000"/>
                      <w:sz w:val="19"/>
                      <w:szCs w:val="19"/>
                    </w:rPr>
                    <w:t>5)</w:t>
                  </w:r>
                </w:p>
              </w:tc>
              <w:tc>
                <w:tcPr>
                  <w:tcW w:w="0" w:type="auto"/>
                  <w:tcMar>
                    <w:top w:w="15" w:type="dxa"/>
                    <w:left w:w="15" w:type="dxa"/>
                    <w:bottom w:w="15" w:type="dxa"/>
                    <w:right w:w="15" w:type="dxa"/>
                  </w:tcMar>
                  <w:hideMark/>
                </w:tcPr>
                <w:p w:rsidR="00FE0ED6" w:rsidRDefault="00FE0ED6">
                  <w:pPr>
                    <w:rPr>
                      <w:rFonts w:ascii="Tahoma" w:hAnsi="Tahoma" w:cs="Tahoma"/>
                      <w:color w:val="000000"/>
                      <w:sz w:val="19"/>
                      <w:szCs w:val="19"/>
                    </w:rPr>
                  </w:pPr>
                  <w:r>
                    <w:rPr>
                      <w:rFonts w:ascii="Tahoma" w:hAnsi="Tahoma" w:cs="Tahoma"/>
                      <w:color w:val="000000"/>
                      <w:sz w:val="19"/>
                      <w:szCs w:val="19"/>
                    </w:rPr>
                    <w:t>Nedbrydningsprodukt fra metalaxyl/metalaxyl-M.</w:t>
                  </w:r>
                </w:p>
              </w:tc>
            </w:tr>
          </w:tbl>
          <w:p w:rsidR="00FE0ED6" w:rsidRDefault="00FE0ED6">
            <w:pPr>
              <w:rPr>
                <w:rFonts w:ascii="Times New Roman" w:eastAsia="Times New Roman" w:hAnsi="Times New Roman"/>
                <w:sz w:val="20"/>
                <w:szCs w:val="20"/>
                <w:lang w:eastAsia="da-DK"/>
              </w:rPr>
            </w:pPr>
          </w:p>
        </w:tc>
      </w:tr>
    </w:tbl>
    <w:p w:rsidR="00FE0ED6" w:rsidRDefault="00D45BB4" w:rsidP="00FE0ED6">
      <w:pPr>
        <w:spacing w:line="480" w:lineRule="auto"/>
        <w:jc w:val="center"/>
        <w:rPr>
          <w:rFonts w:ascii="Tahoma" w:eastAsia="Times New Roman" w:hAnsi="Tahoma" w:cs="Tahoma"/>
          <w:color w:val="000000"/>
          <w:sz w:val="19"/>
          <w:szCs w:val="19"/>
        </w:rPr>
      </w:pPr>
      <w:r>
        <w:rPr>
          <w:rFonts w:ascii="Tahoma" w:eastAsia="Times New Roman" w:hAnsi="Tahoma" w:cs="Tahoma"/>
          <w:color w:val="000000"/>
          <w:sz w:val="19"/>
          <w:szCs w:val="19"/>
        </w:rPr>
        <w:pict>
          <v:rect id="_x0000_i1030" style="width:375pt;height:.6pt" o:hrpct="0" o:hralign="center" o:hrstd="t" o:hrnoshade="t" o:hr="t" fillcolor="#dedede" stroked="f"/>
        </w:pict>
      </w:r>
    </w:p>
    <w:p w:rsidR="00FE0ED6" w:rsidRDefault="00FE0ED6" w:rsidP="00FE0ED6">
      <w:pPr>
        <w:pStyle w:val="bilag"/>
        <w:spacing w:before="400" w:beforeAutospacing="0" w:after="120" w:afterAutospacing="0" w:line="480" w:lineRule="auto"/>
        <w:jc w:val="right"/>
        <w:rPr>
          <w:rFonts w:ascii="Tahoma" w:hAnsi="Tahoma" w:cs="Tahoma"/>
          <w:b/>
          <w:bCs/>
          <w:color w:val="000000"/>
          <w:sz w:val="28"/>
          <w:szCs w:val="28"/>
        </w:rPr>
      </w:pPr>
      <w:r>
        <w:rPr>
          <w:rFonts w:ascii="Tahoma" w:hAnsi="Tahoma" w:cs="Tahoma"/>
          <w:b/>
          <w:bCs/>
          <w:color w:val="000000"/>
          <w:sz w:val="28"/>
          <w:szCs w:val="28"/>
        </w:rPr>
        <w:t>Bilag 3</w:t>
      </w:r>
    </w:p>
    <w:p w:rsidR="00FE0ED6" w:rsidRDefault="00FE0ED6" w:rsidP="00FE0ED6">
      <w:pPr>
        <w:pStyle w:val="bilagtekst"/>
        <w:spacing w:before="0" w:beforeAutospacing="0" w:after="120" w:afterAutospacing="0" w:line="480" w:lineRule="auto"/>
        <w:jc w:val="center"/>
        <w:rPr>
          <w:rFonts w:ascii="Tahoma" w:hAnsi="Tahoma" w:cs="Tahoma"/>
          <w:b/>
          <w:bCs/>
          <w:color w:val="000000"/>
        </w:rPr>
      </w:pPr>
      <w:r>
        <w:rPr>
          <w:rFonts w:ascii="Tahoma" w:hAnsi="Tahoma" w:cs="Tahoma"/>
          <w:b/>
          <w:bCs/>
          <w:color w:val="000000"/>
        </w:rPr>
        <w:t>Forenklet kontrol</w:t>
      </w:r>
    </w:p>
    <w:p w:rsidR="00FE0ED6" w:rsidRDefault="00FE0ED6" w:rsidP="00FE0ED6">
      <w:pPr>
        <w:pStyle w:val="NormalWeb"/>
        <w:spacing w:line="480" w:lineRule="auto"/>
        <w:rPr>
          <w:rFonts w:ascii="Tahoma" w:hAnsi="Tahoma" w:cs="Tahoma"/>
          <w:color w:val="000000"/>
          <w:sz w:val="19"/>
          <w:szCs w:val="19"/>
        </w:rPr>
      </w:pPr>
      <w:r>
        <w:rPr>
          <w:rFonts w:ascii="Tahoma" w:hAnsi="Tahoma" w:cs="Tahoma"/>
          <w:color w:val="000000"/>
          <w:sz w:val="19"/>
          <w:szCs w:val="19"/>
        </w:rPr>
        <w:t>En forenklet kontrol af vandet efter § 6 skal udtages ved taphane og omfatter følgende parametre:</w:t>
      </w:r>
    </w:p>
    <w:p w:rsidR="00FE0ED6" w:rsidRDefault="00FE0ED6" w:rsidP="00FE0ED6">
      <w:pPr>
        <w:pStyle w:val="NormalWeb"/>
        <w:spacing w:line="480" w:lineRule="auto"/>
        <w:rPr>
          <w:rFonts w:ascii="Tahoma" w:hAnsi="Tahoma" w:cs="Tahoma"/>
          <w:color w:val="000000"/>
          <w:sz w:val="19"/>
          <w:szCs w:val="19"/>
        </w:rPr>
      </w:pPr>
      <w:r>
        <w:rPr>
          <w:rFonts w:ascii="Tahoma" w:hAnsi="Tahoma" w:cs="Tahoma"/>
          <w:color w:val="000000"/>
          <w:sz w:val="19"/>
          <w:szCs w:val="19"/>
        </w:rPr>
        <w:t>Vandets udseende og lugt</w:t>
      </w:r>
      <w:r>
        <w:rPr>
          <w:rStyle w:val="superscript"/>
          <w:rFonts w:ascii="Tahoma" w:hAnsi="Tahoma" w:cs="Tahoma"/>
          <w:color w:val="000000"/>
          <w:sz w:val="14"/>
          <w:szCs w:val="14"/>
          <w:vertAlign w:val="superscript"/>
        </w:rPr>
        <w:t>1)</w:t>
      </w:r>
    </w:p>
    <w:p w:rsidR="00FE0ED6" w:rsidRDefault="00FE0ED6" w:rsidP="00FE0ED6">
      <w:pPr>
        <w:pStyle w:val="NormalWeb"/>
        <w:spacing w:line="480" w:lineRule="auto"/>
        <w:rPr>
          <w:rFonts w:ascii="Tahoma" w:hAnsi="Tahoma" w:cs="Tahoma"/>
          <w:color w:val="000000"/>
          <w:sz w:val="19"/>
          <w:szCs w:val="19"/>
        </w:rPr>
      </w:pPr>
      <w:r>
        <w:rPr>
          <w:rFonts w:ascii="Tahoma" w:hAnsi="Tahoma" w:cs="Tahoma"/>
          <w:color w:val="000000"/>
          <w:sz w:val="19"/>
          <w:szCs w:val="19"/>
        </w:rPr>
        <w:t>Ledningsevne</w:t>
      </w:r>
    </w:p>
    <w:p w:rsidR="00FE0ED6" w:rsidRDefault="00FE0ED6" w:rsidP="00FE0ED6">
      <w:pPr>
        <w:pStyle w:val="NormalWeb"/>
        <w:spacing w:line="480" w:lineRule="auto"/>
        <w:rPr>
          <w:rFonts w:ascii="Tahoma" w:hAnsi="Tahoma" w:cs="Tahoma"/>
          <w:color w:val="000000"/>
          <w:sz w:val="19"/>
          <w:szCs w:val="19"/>
        </w:rPr>
      </w:pPr>
      <w:r>
        <w:rPr>
          <w:rFonts w:ascii="Tahoma" w:hAnsi="Tahoma" w:cs="Tahoma"/>
          <w:color w:val="000000"/>
          <w:sz w:val="19"/>
          <w:szCs w:val="19"/>
        </w:rPr>
        <w:lastRenderedPageBreak/>
        <w:t>Arsen</w:t>
      </w:r>
    </w:p>
    <w:p w:rsidR="00FE0ED6" w:rsidRDefault="00FE0ED6" w:rsidP="00FE0ED6">
      <w:pPr>
        <w:pStyle w:val="NormalWeb"/>
        <w:spacing w:line="480" w:lineRule="auto"/>
        <w:rPr>
          <w:rFonts w:ascii="Tahoma" w:hAnsi="Tahoma" w:cs="Tahoma"/>
          <w:color w:val="000000"/>
          <w:sz w:val="19"/>
          <w:szCs w:val="19"/>
          <w:lang w:val="en-US"/>
        </w:rPr>
      </w:pPr>
      <w:r>
        <w:rPr>
          <w:rFonts w:ascii="Tahoma" w:hAnsi="Tahoma" w:cs="Tahoma"/>
          <w:color w:val="000000"/>
          <w:sz w:val="19"/>
          <w:szCs w:val="19"/>
          <w:lang w:val="en-US"/>
        </w:rPr>
        <w:t>Nitrat</w:t>
      </w:r>
    </w:p>
    <w:p w:rsidR="00FE0ED6" w:rsidRDefault="00FE0ED6" w:rsidP="00FE0ED6">
      <w:pPr>
        <w:pStyle w:val="NormalWeb"/>
        <w:spacing w:line="480" w:lineRule="auto"/>
        <w:rPr>
          <w:rFonts w:ascii="Tahoma" w:hAnsi="Tahoma" w:cs="Tahoma"/>
          <w:color w:val="000000"/>
          <w:sz w:val="19"/>
          <w:szCs w:val="19"/>
          <w:lang w:val="en-US"/>
        </w:rPr>
      </w:pPr>
      <w:r>
        <w:rPr>
          <w:rFonts w:ascii="Tahoma" w:hAnsi="Tahoma" w:cs="Tahoma"/>
          <w:color w:val="000000"/>
          <w:sz w:val="19"/>
          <w:szCs w:val="19"/>
          <w:lang w:val="en-US"/>
        </w:rPr>
        <w:t>pH</w:t>
      </w:r>
    </w:p>
    <w:p w:rsidR="00FE0ED6" w:rsidRDefault="00FE0ED6" w:rsidP="00FE0ED6">
      <w:pPr>
        <w:pStyle w:val="NormalWeb"/>
        <w:spacing w:line="480" w:lineRule="auto"/>
        <w:rPr>
          <w:rFonts w:ascii="Tahoma" w:hAnsi="Tahoma" w:cs="Tahoma"/>
          <w:color w:val="000000"/>
          <w:sz w:val="19"/>
          <w:szCs w:val="19"/>
          <w:lang w:val="en-US"/>
        </w:rPr>
      </w:pPr>
      <w:r>
        <w:rPr>
          <w:rFonts w:ascii="Tahoma" w:hAnsi="Tahoma" w:cs="Tahoma"/>
          <w:color w:val="000000"/>
          <w:sz w:val="19"/>
          <w:szCs w:val="19"/>
          <w:lang w:val="en-US"/>
        </w:rPr>
        <w:t>Coliforme bakterier</w:t>
      </w:r>
    </w:p>
    <w:p w:rsidR="00FE0ED6" w:rsidRDefault="00FE0ED6" w:rsidP="00FE0ED6">
      <w:pPr>
        <w:pStyle w:val="NormalWeb"/>
        <w:spacing w:line="480" w:lineRule="auto"/>
        <w:rPr>
          <w:rFonts w:ascii="Tahoma" w:hAnsi="Tahoma" w:cs="Tahoma"/>
          <w:color w:val="000000"/>
          <w:sz w:val="19"/>
          <w:szCs w:val="19"/>
          <w:lang w:val="en-US"/>
        </w:rPr>
      </w:pPr>
      <w:r>
        <w:rPr>
          <w:rStyle w:val="italic"/>
          <w:rFonts w:ascii="Tahoma" w:hAnsi="Tahoma" w:cs="Tahoma"/>
          <w:i/>
          <w:iCs/>
          <w:color w:val="000000"/>
          <w:sz w:val="19"/>
          <w:szCs w:val="19"/>
          <w:lang w:val="en-US"/>
        </w:rPr>
        <w:t>Escherichia coli (E.</w:t>
      </w:r>
      <w:r>
        <w:rPr>
          <w:rFonts w:ascii="Tahoma" w:hAnsi="Tahoma" w:cs="Tahoma"/>
          <w:color w:val="000000"/>
          <w:sz w:val="19"/>
          <w:szCs w:val="19"/>
          <w:lang w:val="en-US"/>
        </w:rPr>
        <w:t> </w:t>
      </w:r>
      <w:r>
        <w:rPr>
          <w:rStyle w:val="italic"/>
          <w:rFonts w:ascii="Tahoma" w:hAnsi="Tahoma" w:cs="Tahoma"/>
          <w:i/>
          <w:iCs/>
          <w:color w:val="000000"/>
          <w:sz w:val="19"/>
          <w:szCs w:val="19"/>
          <w:lang w:val="en-US"/>
        </w:rPr>
        <w:t>coli)</w:t>
      </w:r>
    </w:p>
    <w:p w:rsidR="00FE0ED6" w:rsidRDefault="00FE0ED6" w:rsidP="00FE0ED6">
      <w:pPr>
        <w:pStyle w:val="NormalWeb"/>
        <w:spacing w:line="480" w:lineRule="auto"/>
        <w:rPr>
          <w:rFonts w:ascii="Tahoma" w:hAnsi="Tahoma" w:cs="Tahoma"/>
          <w:color w:val="000000"/>
          <w:sz w:val="19"/>
          <w:szCs w:val="19"/>
        </w:rPr>
      </w:pPr>
      <w:r>
        <w:rPr>
          <w:rFonts w:ascii="Tahoma" w:hAnsi="Tahoma" w:cs="Tahoma"/>
          <w:color w:val="000000"/>
          <w:sz w:val="19"/>
          <w:szCs w:val="19"/>
        </w:rPr>
        <w:t>Kimtal ved 22˚C</w:t>
      </w:r>
    </w:p>
    <w:p w:rsidR="00FE0ED6" w:rsidRDefault="00FE0ED6" w:rsidP="00FE0ED6">
      <w:pPr>
        <w:pStyle w:val="NormalWeb"/>
        <w:spacing w:line="480" w:lineRule="auto"/>
        <w:rPr>
          <w:rFonts w:ascii="Tahoma" w:hAnsi="Tahoma" w:cs="Tahoma"/>
          <w:color w:val="000000"/>
          <w:sz w:val="19"/>
          <w:szCs w:val="19"/>
        </w:rPr>
      </w:pPr>
      <w:r>
        <w:rPr>
          <w:rStyle w:val="italic"/>
          <w:rFonts w:ascii="Tahoma" w:hAnsi="Tahoma" w:cs="Tahoma"/>
          <w:i/>
          <w:iCs/>
          <w:color w:val="000000"/>
          <w:sz w:val="19"/>
          <w:szCs w:val="19"/>
        </w:rPr>
        <w:t>Clostridium perfringens</w:t>
      </w:r>
      <w:r>
        <w:rPr>
          <w:rFonts w:ascii="Tahoma" w:hAnsi="Tahoma" w:cs="Tahoma"/>
          <w:color w:val="000000"/>
          <w:sz w:val="19"/>
          <w:szCs w:val="19"/>
        </w:rPr>
        <w:t>, herunder sporer</w:t>
      </w:r>
      <w:r>
        <w:rPr>
          <w:rStyle w:val="superscript"/>
          <w:rFonts w:ascii="Tahoma" w:hAnsi="Tahoma" w:cs="Tahoma"/>
          <w:color w:val="000000"/>
          <w:sz w:val="14"/>
          <w:szCs w:val="14"/>
          <w:vertAlign w:val="superscript"/>
        </w:rPr>
        <w:t>2)</w:t>
      </w:r>
    </w:p>
    <w:tbl>
      <w:tblPr>
        <w:tblW w:w="0" w:type="auto"/>
        <w:tblCellMar>
          <w:left w:w="0" w:type="dxa"/>
          <w:right w:w="0" w:type="dxa"/>
        </w:tblCellMar>
        <w:tblLook w:val="04A0" w:firstRow="1" w:lastRow="0" w:firstColumn="1" w:lastColumn="0" w:noHBand="0" w:noVBand="1"/>
      </w:tblPr>
      <w:tblGrid>
        <w:gridCol w:w="4632"/>
      </w:tblGrid>
      <w:tr w:rsidR="00FE0ED6" w:rsidTr="00FE0ED6">
        <w:tc>
          <w:tcPr>
            <w:tcW w:w="0" w:type="auto"/>
            <w:hideMark/>
          </w:tcPr>
          <w:tbl>
            <w:tblPr>
              <w:tblW w:w="4632" w:type="dxa"/>
              <w:tblCellMar>
                <w:left w:w="0" w:type="dxa"/>
                <w:right w:w="0" w:type="dxa"/>
              </w:tblCellMar>
              <w:tblLook w:val="04A0" w:firstRow="1" w:lastRow="0" w:firstColumn="1" w:lastColumn="0" w:noHBand="0" w:noVBand="1"/>
            </w:tblPr>
            <w:tblGrid>
              <w:gridCol w:w="439"/>
              <w:gridCol w:w="4193"/>
            </w:tblGrid>
            <w:tr w:rsidR="00FE0ED6">
              <w:tc>
                <w:tcPr>
                  <w:tcW w:w="0" w:type="auto"/>
                  <w:tcMar>
                    <w:top w:w="15" w:type="dxa"/>
                    <w:left w:w="15" w:type="dxa"/>
                    <w:bottom w:w="15" w:type="dxa"/>
                    <w:right w:w="15" w:type="dxa"/>
                  </w:tcMar>
                  <w:hideMark/>
                </w:tcPr>
                <w:p w:rsidR="00FE0ED6" w:rsidRDefault="00FE0ED6">
                  <w:pPr>
                    <w:rPr>
                      <w:rFonts w:ascii="Tahoma" w:hAnsi="Tahoma" w:cs="Tahoma"/>
                      <w:color w:val="000000"/>
                      <w:sz w:val="19"/>
                      <w:szCs w:val="19"/>
                    </w:rPr>
                  </w:pPr>
                  <w:r>
                    <w:rPr>
                      <w:rFonts w:ascii="Tahoma" w:hAnsi="Tahoma" w:cs="Tahoma"/>
                      <w:color w:val="000000"/>
                      <w:sz w:val="19"/>
                      <w:szCs w:val="19"/>
                    </w:rPr>
                    <w:t>1)</w:t>
                  </w:r>
                </w:p>
              </w:tc>
              <w:tc>
                <w:tcPr>
                  <w:tcW w:w="0" w:type="auto"/>
                  <w:tcMar>
                    <w:top w:w="15" w:type="dxa"/>
                    <w:left w:w="15" w:type="dxa"/>
                    <w:bottom w:w="15" w:type="dxa"/>
                    <w:right w:w="15" w:type="dxa"/>
                  </w:tcMar>
                  <w:hideMark/>
                </w:tcPr>
                <w:p w:rsidR="00FE0ED6" w:rsidRDefault="00FE0ED6">
                  <w:pPr>
                    <w:rPr>
                      <w:rFonts w:ascii="Tahoma" w:hAnsi="Tahoma" w:cs="Tahoma"/>
                      <w:color w:val="000000"/>
                      <w:sz w:val="19"/>
                      <w:szCs w:val="19"/>
                    </w:rPr>
                  </w:pPr>
                  <w:r>
                    <w:rPr>
                      <w:rFonts w:ascii="Tahoma" w:hAnsi="Tahoma" w:cs="Tahoma"/>
                      <w:color w:val="000000"/>
                      <w:sz w:val="19"/>
                      <w:szCs w:val="19"/>
                    </w:rPr>
                    <w:t>Subjektiv bedømmelse.</w:t>
                  </w:r>
                </w:p>
              </w:tc>
            </w:tr>
          </w:tbl>
          <w:p w:rsidR="00FE0ED6" w:rsidRDefault="00FE0ED6">
            <w:pPr>
              <w:rPr>
                <w:rFonts w:ascii="Times New Roman" w:eastAsia="Times New Roman" w:hAnsi="Times New Roman"/>
                <w:sz w:val="20"/>
                <w:szCs w:val="20"/>
                <w:lang w:eastAsia="da-DK"/>
              </w:rPr>
            </w:pPr>
          </w:p>
        </w:tc>
      </w:tr>
      <w:tr w:rsidR="00FE0ED6" w:rsidTr="00FE0ED6">
        <w:tc>
          <w:tcPr>
            <w:tcW w:w="0" w:type="auto"/>
            <w:hideMark/>
          </w:tcPr>
          <w:tbl>
            <w:tblPr>
              <w:tblW w:w="4632" w:type="dxa"/>
              <w:tblCellMar>
                <w:left w:w="0" w:type="dxa"/>
                <w:right w:w="0" w:type="dxa"/>
              </w:tblCellMar>
              <w:tblLook w:val="04A0" w:firstRow="1" w:lastRow="0" w:firstColumn="1" w:lastColumn="0" w:noHBand="0" w:noVBand="1"/>
            </w:tblPr>
            <w:tblGrid>
              <w:gridCol w:w="207"/>
              <w:gridCol w:w="4425"/>
            </w:tblGrid>
            <w:tr w:rsidR="00FE0ED6">
              <w:tc>
                <w:tcPr>
                  <w:tcW w:w="0" w:type="auto"/>
                  <w:tcMar>
                    <w:top w:w="15" w:type="dxa"/>
                    <w:left w:w="15" w:type="dxa"/>
                    <w:bottom w:w="15" w:type="dxa"/>
                    <w:right w:w="15" w:type="dxa"/>
                  </w:tcMar>
                  <w:hideMark/>
                </w:tcPr>
                <w:p w:rsidR="00FE0ED6" w:rsidRDefault="00FE0ED6">
                  <w:pPr>
                    <w:rPr>
                      <w:rFonts w:ascii="Tahoma" w:hAnsi="Tahoma" w:cs="Tahoma"/>
                      <w:color w:val="000000"/>
                      <w:sz w:val="19"/>
                      <w:szCs w:val="19"/>
                    </w:rPr>
                  </w:pPr>
                  <w:r>
                    <w:rPr>
                      <w:rFonts w:ascii="Tahoma" w:hAnsi="Tahoma" w:cs="Tahoma"/>
                      <w:color w:val="000000"/>
                      <w:sz w:val="19"/>
                      <w:szCs w:val="19"/>
                    </w:rPr>
                    <w:t>2)</w:t>
                  </w:r>
                </w:p>
              </w:tc>
              <w:tc>
                <w:tcPr>
                  <w:tcW w:w="0" w:type="auto"/>
                  <w:tcMar>
                    <w:top w:w="15" w:type="dxa"/>
                    <w:left w:w="15" w:type="dxa"/>
                    <w:bottom w:w="15" w:type="dxa"/>
                    <w:right w:w="15" w:type="dxa"/>
                  </w:tcMar>
                  <w:hideMark/>
                </w:tcPr>
                <w:p w:rsidR="00FE0ED6" w:rsidRDefault="00FE0ED6">
                  <w:pPr>
                    <w:rPr>
                      <w:rFonts w:ascii="Tahoma" w:hAnsi="Tahoma" w:cs="Tahoma"/>
                      <w:color w:val="000000"/>
                      <w:sz w:val="19"/>
                      <w:szCs w:val="19"/>
                    </w:rPr>
                  </w:pPr>
                  <w:r>
                    <w:rPr>
                      <w:rFonts w:ascii="Tahoma" w:hAnsi="Tahoma" w:cs="Tahoma"/>
                      <w:color w:val="000000"/>
                      <w:sz w:val="19"/>
                      <w:szCs w:val="19"/>
                    </w:rPr>
                    <w:t>Kontrollen foretages kun, hvis vandet hidrører fra eller påvirkes af overfladevand.</w:t>
                  </w:r>
                </w:p>
              </w:tc>
            </w:tr>
          </w:tbl>
          <w:p w:rsidR="00FE0ED6" w:rsidRDefault="00FE0ED6">
            <w:pPr>
              <w:rPr>
                <w:rFonts w:ascii="Times New Roman" w:eastAsia="Times New Roman" w:hAnsi="Times New Roman"/>
                <w:sz w:val="20"/>
                <w:szCs w:val="20"/>
                <w:lang w:eastAsia="da-DK"/>
              </w:rPr>
            </w:pPr>
          </w:p>
        </w:tc>
      </w:tr>
    </w:tbl>
    <w:p w:rsidR="00FE0ED6" w:rsidRDefault="00D45BB4" w:rsidP="00FE0ED6">
      <w:pPr>
        <w:spacing w:line="480" w:lineRule="auto"/>
        <w:jc w:val="center"/>
        <w:rPr>
          <w:rFonts w:ascii="Tahoma" w:eastAsia="Times New Roman" w:hAnsi="Tahoma" w:cs="Tahoma"/>
          <w:color w:val="000000"/>
          <w:sz w:val="19"/>
          <w:szCs w:val="19"/>
        </w:rPr>
      </w:pPr>
      <w:r>
        <w:rPr>
          <w:rFonts w:ascii="Tahoma" w:eastAsia="Times New Roman" w:hAnsi="Tahoma" w:cs="Tahoma"/>
          <w:color w:val="000000"/>
          <w:sz w:val="19"/>
          <w:szCs w:val="19"/>
        </w:rPr>
        <w:pict>
          <v:rect id="_x0000_i1031" style="width:375pt;height:.6pt" o:hrpct="0" o:hralign="center" o:hrstd="t" o:hrnoshade="t" o:hr="t" fillcolor="#dedede" stroked="f"/>
        </w:pict>
      </w:r>
    </w:p>
    <w:p w:rsidR="00FE0ED6" w:rsidRDefault="00FE0ED6" w:rsidP="00FE0ED6">
      <w:pPr>
        <w:pStyle w:val="bilag"/>
        <w:spacing w:before="400" w:beforeAutospacing="0" w:after="120" w:afterAutospacing="0" w:line="480" w:lineRule="auto"/>
        <w:jc w:val="right"/>
        <w:rPr>
          <w:rFonts w:ascii="Tahoma" w:hAnsi="Tahoma" w:cs="Tahoma"/>
          <w:b/>
          <w:bCs/>
          <w:color w:val="000000"/>
          <w:sz w:val="28"/>
          <w:szCs w:val="28"/>
        </w:rPr>
      </w:pPr>
      <w:r>
        <w:rPr>
          <w:rFonts w:ascii="Tahoma" w:hAnsi="Tahoma" w:cs="Tahoma"/>
          <w:b/>
          <w:bCs/>
          <w:color w:val="000000"/>
          <w:sz w:val="28"/>
          <w:szCs w:val="28"/>
        </w:rPr>
        <w:t>Bilag 4</w:t>
      </w:r>
    </w:p>
    <w:p w:rsidR="00FE0ED6" w:rsidRDefault="00FE0ED6" w:rsidP="00FE0ED6">
      <w:pPr>
        <w:pStyle w:val="bilagtekst"/>
        <w:spacing w:before="0" w:beforeAutospacing="0" w:after="120" w:afterAutospacing="0" w:line="480" w:lineRule="auto"/>
        <w:jc w:val="center"/>
        <w:rPr>
          <w:rFonts w:ascii="Tahoma" w:hAnsi="Tahoma" w:cs="Tahoma"/>
          <w:b/>
          <w:bCs/>
          <w:color w:val="000000"/>
        </w:rPr>
      </w:pPr>
      <w:r>
        <w:rPr>
          <w:rFonts w:ascii="Tahoma" w:hAnsi="Tahoma" w:cs="Tahoma"/>
          <w:b/>
          <w:bCs/>
          <w:color w:val="000000"/>
        </w:rPr>
        <w:t>Kontrolprogrammet, Del A Generelle mål og kontrolprogrammer for drikkevand</w:t>
      </w:r>
    </w:p>
    <w:p w:rsidR="00FE0ED6" w:rsidRDefault="00FE0ED6" w:rsidP="00FE0ED6">
      <w:pPr>
        <w:pStyle w:val="NormalWeb"/>
        <w:spacing w:line="480" w:lineRule="auto"/>
        <w:rPr>
          <w:rFonts w:ascii="Tahoma" w:hAnsi="Tahoma" w:cs="Tahoma"/>
          <w:color w:val="000000"/>
          <w:sz w:val="19"/>
          <w:szCs w:val="19"/>
        </w:rPr>
      </w:pPr>
      <w:r>
        <w:rPr>
          <w:rFonts w:ascii="Tahoma" w:hAnsi="Tahoma" w:cs="Tahoma"/>
          <w:color w:val="000000"/>
          <w:sz w:val="19"/>
          <w:szCs w:val="19"/>
        </w:rPr>
        <w:t>1. Et kontrolprogram for drikkevand efter § 7 skal</w:t>
      </w:r>
    </w:p>
    <w:p w:rsidR="00FE0ED6" w:rsidRDefault="00FE0ED6" w:rsidP="00FE0ED6">
      <w:pPr>
        <w:pStyle w:val="NormalWeb"/>
        <w:spacing w:line="480" w:lineRule="auto"/>
        <w:rPr>
          <w:rFonts w:ascii="Tahoma" w:hAnsi="Tahoma" w:cs="Tahoma"/>
          <w:color w:val="000000"/>
          <w:sz w:val="19"/>
          <w:szCs w:val="19"/>
        </w:rPr>
      </w:pPr>
      <w:r>
        <w:rPr>
          <w:rFonts w:ascii="Tahoma" w:hAnsi="Tahoma" w:cs="Tahoma"/>
          <w:color w:val="000000"/>
          <w:sz w:val="19"/>
          <w:szCs w:val="19"/>
        </w:rPr>
        <w:t>a) efterprøve, om foranstaltningerne til begrænsning af risiciene for menneskers sundhed i hele vandforsyningskædens længde, fra indvindingsområdet over indvinding, behandling og lagring og til distribution, fungerer effektivt,</w:t>
      </w:r>
    </w:p>
    <w:p w:rsidR="00FE0ED6" w:rsidRDefault="00FE0ED6" w:rsidP="00FE0ED6">
      <w:pPr>
        <w:pStyle w:val="NormalWeb"/>
        <w:spacing w:line="480" w:lineRule="auto"/>
        <w:rPr>
          <w:rFonts w:ascii="Tahoma" w:hAnsi="Tahoma" w:cs="Tahoma"/>
          <w:color w:val="000000"/>
          <w:sz w:val="19"/>
          <w:szCs w:val="19"/>
        </w:rPr>
      </w:pPr>
      <w:r>
        <w:rPr>
          <w:rFonts w:ascii="Tahoma" w:hAnsi="Tahoma" w:cs="Tahoma"/>
          <w:color w:val="000000"/>
          <w:sz w:val="19"/>
          <w:szCs w:val="19"/>
        </w:rPr>
        <w:t>b) efterprøve, at vandet på det sted, hvor kravene skal overholdes, jf. bilag 7, er sundt og rent,</w:t>
      </w:r>
    </w:p>
    <w:p w:rsidR="00FE0ED6" w:rsidRDefault="00FE0ED6" w:rsidP="00FE0ED6">
      <w:pPr>
        <w:pStyle w:val="NormalWeb"/>
        <w:spacing w:line="480" w:lineRule="auto"/>
        <w:rPr>
          <w:rFonts w:ascii="Tahoma" w:hAnsi="Tahoma" w:cs="Tahoma"/>
          <w:color w:val="000000"/>
          <w:sz w:val="19"/>
          <w:szCs w:val="19"/>
        </w:rPr>
      </w:pPr>
      <w:r>
        <w:rPr>
          <w:rFonts w:ascii="Tahoma" w:hAnsi="Tahoma" w:cs="Tahoma"/>
          <w:color w:val="000000"/>
          <w:sz w:val="19"/>
          <w:szCs w:val="19"/>
        </w:rPr>
        <w:t>c) tilvejebringe oplysninger om kvaliteten af drikkevandet for at påvise, at forpligtelserne i §§ 3-4 samt de kvalitetskrav, der er fastsat i bilag 1 a-d, overholdes og</w:t>
      </w:r>
    </w:p>
    <w:p w:rsidR="00FE0ED6" w:rsidRDefault="00FE0ED6" w:rsidP="00FE0ED6">
      <w:pPr>
        <w:pStyle w:val="NormalWeb"/>
        <w:spacing w:line="480" w:lineRule="auto"/>
        <w:rPr>
          <w:rFonts w:ascii="Tahoma" w:hAnsi="Tahoma" w:cs="Tahoma"/>
          <w:color w:val="000000"/>
          <w:sz w:val="19"/>
          <w:szCs w:val="19"/>
        </w:rPr>
      </w:pPr>
      <w:r>
        <w:rPr>
          <w:rFonts w:ascii="Tahoma" w:hAnsi="Tahoma" w:cs="Tahoma"/>
          <w:color w:val="000000"/>
          <w:sz w:val="19"/>
          <w:szCs w:val="19"/>
        </w:rPr>
        <w:t>d) identificere de mest hensigtsmæssige midler til at afbøde risikoen for menneskers sundhed.</w:t>
      </w:r>
    </w:p>
    <w:p w:rsidR="00FE0ED6" w:rsidRDefault="00FE0ED6" w:rsidP="00FE0ED6">
      <w:pPr>
        <w:pStyle w:val="NormalWeb"/>
        <w:spacing w:line="480" w:lineRule="auto"/>
        <w:rPr>
          <w:rFonts w:ascii="Tahoma" w:hAnsi="Tahoma" w:cs="Tahoma"/>
          <w:color w:val="000000"/>
          <w:sz w:val="19"/>
          <w:szCs w:val="19"/>
        </w:rPr>
      </w:pPr>
      <w:r>
        <w:rPr>
          <w:rFonts w:ascii="Tahoma" w:hAnsi="Tahoma" w:cs="Tahoma"/>
          <w:color w:val="000000"/>
          <w:sz w:val="19"/>
          <w:szCs w:val="19"/>
        </w:rPr>
        <w:lastRenderedPageBreak/>
        <w:t>2. I medfør af § 7, stk. 1, opstilles et kontrolprogram for drikkevand i overensstemmelse med de parametre, hyppigheder og prøveudtagningssteder, der er angivet i bilag 5-7 og bilag 9, og som består af</w:t>
      </w:r>
    </w:p>
    <w:p w:rsidR="00FE0ED6" w:rsidRDefault="00FE0ED6" w:rsidP="00FE0ED6">
      <w:pPr>
        <w:pStyle w:val="NormalWeb"/>
        <w:spacing w:line="480" w:lineRule="auto"/>
        <w:rPr>
          <w:rFonts w:ascii="Tahoma" w:hAnsi="Tahoma" w:cs="Tahoma"/>
          <w:color w:val="000000"/>
          <w:sz w:val="19"/>
          <w:szCs w:val="19"/>
        </w:rPr>
      </w:pPr>
      <w:r>
        <w:rPr>
          <w:rFonts w:ascii="Tahoma" w:hAnsi="Tahoma" w:cs="Tahoma"/>
          <w:color w:val="000000"/>
          <w:sz w:val="19"/>
          <w:szCs w:val="19"/>
        </w:rPr>
        <w:t>a) indsamling og analyse af individuelle vandprøver eller</w:t>
      </w:r>
    </w:p>
    <w:p w:rsidR="00FE0ED6" w:rsidRDefault="00FE0ED6" w:rsidP="00FE0ED6">
      <w:pPr>
        <w:pStyle w:val="NormalWeb"/>
        <w:spacing w:line="480" w:lineRule="auto"/>
        <w:rPr>
          <w:rFonts w:ascii="Tahoma" w:hAnsi="Tahoma" w:cs="Tahoma"/>
          <w:color w:val="000000"/>
          <w:sz w:val="19"/>
          <w:szCs w:val="19"/>
        </w:rPr>
      </w:pPr>
      <w:r>
        <w:rPr>
          <w:rFonts w:ascii="Tahoma" w:hAnsi="Tahoma" w:cs="Tahoma"/>
          <w:color w:val="000000"/>
          <w:sz w:val="19"/>
          <w:szCs w:val="19"/>
        </w:rPr>
        <w:t>b) målinger registreret som led i en kontinuerlig kontrolproces.</w:t>
      </w:r>
    </w:p>
    <w:p w:rsidR="00FE0ED6" w:rsidRDefault="00FE0ED6" w:rsidP="00FE0ED6">
      <w:pPr>
        <w:pStyle w:val="NormalWeb"/>
        <w:spacing w:line="480" w:lineRule="auto"/>
        <w:rPr>
          <w:rFonts w:ascii="Tahoma" w:hAnsi="Tahoma" w:cs="Tahoma"/>
          <w:color w:val="000000"/>
          <w:sz w:val="19"/>
          <w:szCs w:val="19"/>
        </w:rPr>
      </w:pPr>
      <w:r>
        <w:rPr>
          <w:rFonts w:ascii="Tahoma" w:hAnsi="Tahoma" w:cs="Tahoma"/>
          <w:color w:val="000000"/>
          <w:sz w:val="19"/>
          <w:szCs w:val="19"/>
        </w:rPr>
        <w:t>3. Herudover kan et kontrolprogram bestå af</w:t>
      </w:r>
    </w:p>
    <w:p w:rsidR="00FE0ED6" w:rsidRDefault="00FE0ED6" w:rsidP="00FE0ED6">
      <w:pPr>
        <w:pStyle w:val="NormalWeb"/>
        <w:spacing w:line="480" w:lineRule="auto"/>
        <w:rPr>
          <w:rFonts w:ascii="Tahoma" w:hAnsi="Tahoma" w:cs="Tahoma"/>
          <w:color w:val="000000"/>
          <w:sz w:val="19"/>
          <w:szCs w:val="19"/>
        </w:rPr>
      </w:pPr>
      <w:r>
        <w:rPr>
          <w:rFonts w:ascii="Tahoma" w:hAnsi="Tahoma" w:cs="Tahoma"/>
          <w:color w:val="000000"/>
          <w:sz w:val="19"/>
          <w:szCs w:val="19"/>
        </w:rPr>
        <w:t>a) inspektion af fortegnelser over udstyrs funktion og vedligeholdsstatus og</w:t>
      </w:r>
    </w:p>
    <w:p w:rsidR="00FE0ED6" w:rsidRDefault="00FE0ED6" w:rsidP="00FE0ED6">
      <w:pPr>
        <w:pStyle w:val="NormalWeb"/>
        <w:spacing w:line="480" w:lineRule="auto"/>
        <w:rPr>
          <w:rFonts w:ascii="Tahoma" w:hAnsi="Tahoma" w:cs="Tahoma"/>
          <w:color w:val="000000"/>
          <w:sz w:val="19"/>
          <w:szCs w:val="19"/>
        </w:rPr>
      </w:pPr>
      <w:r>
        <w:rPr>
          <w:rFonts w:ascii="Tahoma" w:hAnsi="Tahoma" w:cs="Tahoma"/>
          <w:color w:val="000000"/>
          <w:sz w:val="19"/>
          <w:szCs w:val="19"/>
        </w:rPr>
        <w:t>b) inspektion af indvindingsområdet og infrastrukturen til indvinding, behandling, lagring og distribution.</w:t>
      </w:r>
    </w:p>
    <w:p w:rsidR="00FE0ED6" w:rsidRDefault="00FE0ED6" w:rsidP="00FE0ED6">
      <w:pPr>
        <w:pStyle w:val="NormalWeb"/>
        <w:spacing w:line="480" w:lineRule="auto"/>
        <w:rPr>
          <w:rFonts w:ascii="Tahoma" w:hAnsi="Tahoma" w:cs="Tahoma"/>
          <w:color w:val="000000"/>
          <w:sz w:val="19"/>
          <w:szCs w:val="19"/>
        </w:rPr>
      </w:pPr>
      <w:r>
        <w:rPr>
          <w:rFonts w:ascii="Tahoma" w:hAnsi="Tahoma" w:cs="Tahoma"/>
          <w:color w:val="000000"/>
          <w:sz w:val="19"/>
          <w:szCs w:val="19"/>
        </w:rPr>
        <w:t>Et kontrolprogram kan baseres på en risikovurdering, jf. bilag 6.</w:t>
      </w:r>
    </w:p>
    <w:p w:rsidR="00FE0ED6" w:rsidRDefault="00FE0ED6" w:rsidP="00FE0ED6">
      <w:pPr>
        <w:pStyle w:val="NormalWeb"/>
        <w:spacing w:line="480" w:lineRule="auto"/>
        <w:rPr>
          <w:rFonts w:ascii="Tahoma" w:hAnsi="Tahoma" w:cs="Tahoma"/>
          <w:color w:val="000000"/>
          <w:sz w:val="19"/>
          <w:szCs w:val="19"/>
        </w:rPr>
      </w:pPr>
      <w:r>
        <w:rPr>
          <w:rFonts w:ascii="Tahoma" w:hAnsi="Tahoma" w:cs="Tahoma"/>
          <w:color w:val="000000"/>
          <w:sz w:val="19"/>
          <w:szCs w:val="19"/>
        </w:rPr>
        <w:t>Kontrolprogrammet inkluderer alle nødvendige foranstaltninger for at sikre, at effektiviteten af desinfektionen kontrolleres i de tilfælde, hvor desinfektion er en del af fremstillingen eller distributionen af drikkevand, og at eventuel forurening fra biprodukter fra desinfektionen holdes så lav som muligt, uden at det går ud over desinfektionen.</w:t>
      </w:r>
    </w:p>
    <w:p w:rsidR="00FE0ED6" w:rsidRDefault="00D45BB4" w:rsidP="00FE0ED6">
      <w:pPr>
        <w:spacing w:line="480" w:lineRule="auto"/>
        <w:jc w:val="center"/>
        <w:rPr>
          <w:rFonts w:ascii="Tahoma" w:eastAsia="Times New Roman" w:hAnsi="Tahoma" w:cs="Tahoma"/>
          <w:color w:val="000000"/>
          <w:sz w:val="19"/>
          <w:szCs w:val="19"/>
        </w:rPr>
      </w:pPr>
      <w:r>
        <w:rPr>
          <w:rFonts w:ascii="Tahoma" w:eastAsia="Times New Roman" w:hAnsi="Tahoma" w:cs="Tahoma"/>
          <w:color w:val="000000"/>
          <w:sz w:val="19"/>
          <w:szCs w:val="19"/>
        </w:rPr>
        <w:pict>
          <v:rect id="_x0000_i1032" style="width:375pt;height:.6pt" o:hrpct="0" o:hralign="center" o:hrstd="t" o:hrnoshade="t" o:hr="t" fillcolor="#dedede" stroked="f"/>
        </w:pict>
      </w:r>
    </w:p>
    <w:p w:rsidR="00FE0ED6" w:rsidRDefault="00FE0ED6" w:rsidP="00FE0ED6">
      <w:pPr>
        <w:pStyle w:val="bilag"/>
        <w:spacing w:before="400" w:beforeAutospacing="0" w:after="120" w:afterAutospacing="0" w:line="480" w:lineRule="auto"/>
        <w:jc w:val="right"/>
        <w:rPr>
          <w:rFonts w:ascii="Tahoma" w:hAnsi="Tahoma" w:cs="Tahoma"/>
          <w:b/>
          <w:bCs/>
          <w:color w:val="000000"/>
          <w:sz w:val="28"/>
          <w:szCs w:val="28"/>
        </w:rPr>
      </w:pPr>
      <w:r>
        <w:rPr>
          <w:rFonts w:ascii="Tahoma" w:hAnsi="Tahoma" w:cs="Tahoma"/>
          <w:b/>
          <w:bCs/>
          <w:color w:val="000000"/>
          <w:sz w:val="28"/>
          <w:szCs w:val="28"/>
        </w:rPr>
        <w:t>Bilag 5</w:t>
      </w:r>
    </w:p>
    <w:p w:rsidR="00FE0ED6" w:rsidRDefault="00FE0ED6" w:rsidP="00FE0ED6">
      <w:pPr>
        <w:pStyle w:val="bilagtekst"/>
        <w:spacing w:before="0" w:beforeAutospacing="0" w:after="120" w:afterAutospacing="0" w:line="480" w:lineRule="auto"/>
        <w:jc w:val="center"/>
        <w:rPr>
          <w:rFonts w:ascii="Tahoma" w:hAnsi="Tahoma" w:cs="Tahoma"/>
          <w:b/>
          <w:bCs/>
          <w:color w:val="000000"/>
        </w:rPr>
      </w:pPr>
      <w:r>
        <w:rPr>
          <w:rFonts w:ascii="Tahoma" w:hAnsi="Tahoma" w:cs="Tahoma"/>
          <w:b/>
          <w:bCs/>
          <w:color w:val="000000"/>
        </w:rPr>
        <w:t>Kontrolprogrammet, Del B Kontrolparametre og hyppigheder</w:t>
      </w:r>
    </w:p>
    <w:p w:rsidR="00FE0ED6" w:rsidRDefault="00FE0ED6" w:rsidP="00FE0ED6">
      <w:pPr>
        <w:pStyle w:val="NormalWeb"/>
        <w:spacing w:line="480" w:lineRule="auto"/>
        <w:rPr>
          <w:rFonts w:ascii="Tahoma" w:hAnsi="Tahoma" w:cs="Tahoma"/>
          <w:color w:val="000000"/>
          <w:sz w:val="19"/>
          <w:szCs w:val="19"/>
        </w:rPr>
      </w:pPr>
      <w:r>
        <w:rPr>
          <w:rStyle w:val="bold"/>
          <w:rFonts w:ascii="Tahoma" w:hAnsi="Tahoma" w:cs="Tahoma"/>
          <w:b/>
          <w:bCs/>
          <w:color w:val="000000"/>
          <w:sz w:val="19"/>
          <w:szCs w:val="19"/>
        </w:rPr>
        <w:t>1.</w:t>
      </w:r>
      <w:r>
        <w:rPr>
          <w:rFonts w:ascii="Tahoma" w:hAnsi="Tahoma" w:cs="Tahoma"/>
          <w:color w:val="000000"/>
          <w:sz w:val="19"/>
          <w:szCs w:val="19"/>
        </w:rPr>
        <w:t> </w:t>
      </w:r>
      <w:r>
        <w:rPr>
          <w:rStyle w:val="bold"/>
          <w:rFonts w:ascii="Tahoma" w:hAnsi="Tahoma" w:cs="Tahoma"/>
          <w:b/>
          <w:bCs/>
          <w:color w:val="000000"/>
          <w:sz w:val="19"/>
          <w:szCs w:val="19"/>
        </w:rPr>
        <w:t>Generel ramme</w:t>
      </w:r>
    </w:p>
    <w:p w:rsidR="00FE0ED6" w:rsidRDefault="00FE0ED6" w:rsidP="00FE0ED6">
      <w:pPr>
        <w:pStyle w:val="NormalWeb"/>
        <w:spacing w:line="480" w:lineRule="auto"/>
        <w:rPr>
          <w:rFonts w:ascii="Tahoma" w:hAnsi="Tahoma" w:cs="Tahoma"/>
          <w:color w:val="000000"/>
          <w:sz w:val="19"/>
          <w:szCs w:val="19"/>
        </w:rPr>
      </w:pPr>
      <w:r>
        <w:rPr>
          <w:rFonts w:ascii="Tahoma" w:hAnsi="Tahoma" w:cs="Tahoma"/>
          <w:color w:val="000000"/>
          <w:sz w:val="19"/>
          <w:szCs w:val="19"/>
        </w:rPr>
        <w:t>Et kontrolprogram for drikkevand, jf. § 7, skal tage hensyn til de parametre, der er i bilag 1 a-d, herunder de parametre, der er vigtige for vurderingen af indenlandske distributionssystemers virkning på vandkvaliteten på det sted, hvor kravene skal overholdes, jf. bilag 7.</w:t>
      </w:r>
    </w:p>
    <w:p w:rsidR="00FE0ED6" w:rsidRDefault="00FE0ED6" w:rsidP="00FE0ED6">
      <w:pPr>
        <w:pStyle w:val="NormalWeb"/>
        <w:spacing w:line="480" w:lineRule="auto"/>
        <w:rPr>
          <w:rFonts w:ascii="Tahoma" w:hAnsi="Tahoma" w:cs="Tahoma"/>
          <w:color w:val="000000"/>
          <w:sz w:val="19"/>
          <w:szCs w:val="19"/>
        </w:rPr>
      </w:pPr>
      <w:r>
        <w:rPr>
          <w:rFonts w:ascii="Tahoma" w:hAnsi="Tahoma" w:cs="Tahoma"/>
          <w:color w:val="000000"/>
          <w:sz w:val="19"/>
          <w:szCs w:val="19"/>
        </w:rPr>
        <w:t>Når der vælges egnede parametre, som skal kontrolleres ud over parametrene nævnt nedenfor i punkt 2, skal der, jf. § 7, stk. 8, tages hensyn til de lokale forhold, der gælder for hvert vandforsyningsanlæg, herunder</w:t>
      </w:r>
    </w:p>
    <w:p w:rsidR="00FE0ED6" w:rsidRDefault="00FE0ED6" w:rsidP="00FE0ED6">
      <w:pPr>
        <w:pStyle w:val="NormalWeb"/>
        <w:spacing w:line="480" w:lineRule="auto"/>
        <w:rPr>
          <w:rFonts w:ascii="Tahoma" w:hAnsi="Tahoma" w:cs="Tahoma"/>
          <w:color w:val="000000"/>
          <w:sz w:val="19"/>
          <w:szCs w:val="19"/>
        </w:rPr>
      </w:pPr>
      <w:r>
        <w:rPr>
          <w:rFonts w:ascii="Tahoma" w:hAnsi="Tahoma" w:cs="Tahoma"/>
          <w:color w:val="000000"/>
          <w:sz w:val="19"/>
          <w:szCs w:val="19"/>
        </w:rPr>
        <w:lastRenderedPageBreak/>
        <w:t>a) resultaterne af boringskontrollen,</w:t>
      </w:r>
    </w:p>
    <w:p w:rsidR="00FE0ED6" w:rsidRDefault="00FE0ED6" w:rsidP="00FE0ED6">
      <w:pPr>
        <w:pStyle w:val="NormalWeb"/>
        <w:spacing w:line="480" w:lineRule="auto"/>
        <w:rPr>
          <w:rFonts w:ascii="Tahoma" w:hAnsi="Tahoma" w:cs="Tahoma"/>
          <w:color w:val="000000"/>
          <w:sz w:val="19"/>
          <w:szCs w:val="19"/>
        </w:rPr>
      </w:pPr>
      <w:r>
        <w:rPr>
          <w:rFonts w:ascii="Tahoma" w:hAnsi="Tahoma" w:cs="Tahoma"/>
          <w:color w:val="000000"/>
          <w:sz w:val="19"/>
          <w:szCs w:val="19"/>
        </w:rPr>
        <w:t>b) hvis det kan antages, at der findes stoffer eller mikroorganismer, som kan udgøre en potentiel fare for sundheden,</w:t>
      </w:r>
    </w:p>
    <w:p w:rsidR="00FE0ED6" w:rsidRDefault="00FE0ED6" w:rsidP="00FE0ED6">
      <w:pPr>
        <w:pStyle w:val="NormalWeb"/>
        <w:spacing w:line="480" w:lineRule="auto"/>
        <w:rPr>
          <w:rFonts w:ascii="Tahoma" w:hAnsi="Tahoma" w:cs="Tahoma"/>
          <w:color w:val="000000"/>
          <w:sz w:val="19"/>
          <w:szCs w:val="19"/>
        </w:rPr>
      </w:pPr>
      <w:r>
        <w:rPr>
          <w:rFonts w:ascii="Tahoma" w:hAnsi="Tahoma" w:cs="Tahoma"/>
          <w:color w:val="000000"/>
          <w:sz w:val="19"/>
          <w:szCs w:val="19"/>
        </w:rPr>
        <w:t>c) udfaldet af tidligere undersøgelser,</w:t>
      </w:r>
    </w:p>
    <w:p w:rsidR="00FE0ED6" w:rsidRDefault="00FE0ED6" w:rsidP="00FE0ED6">
      <w:pPr>
        <w:pStyle w:val="NormalWeb"/>
        <w:spacing w:line="480" w:lineRule="auto"/>
        <w:rPr>
          <w:rFonts w:ascii="Tahoma" w:hAnsi="Tahoma" w:cs="Tahoma"/>
          <w:color w:val="000000"/>
          <w:sz w:val="19"/>
          <w:szCs w:val="19"/>
        </w:rPr>
      </w:pPr>
      <w:r>
        <w:rPr>
          <w:rFonts w:ascii="Tahoma" w:hAnsi="Tahoma" w:cs="Tahoma"/>
          <w:color w:val="000000"/>
          <w:sz w:val="19"/>
          <w:szCs w:val="19"/>
        </w:rPr>
        <w:t>d) anlæggets særlige udsættelse for forurening, herunder afsmitning fra materialer og produkter i kontakt med vandet, eller</w:t>
      </w:r>
    </w:p>
    <w:p w:rsidR="00FE0ED6" w:rsidRDefault="00FE0ED6" w:rsidP="00FE0ED6">
      <w:pPr>
        <w:pStyle w:val="NormalWeb"/>
        <w:spacing w:line="480" w:lineRule="auto"/>
        <w:rPr>
          <w:rFonts w:ascii="Tahoma" w:hAnsi="Tahoma" w:cs="Tahoma"/>
          <w:color w:val="000000"/>
          <w:sz w:val="19"/>
          <w:szCs w:val="19"/>
        </w:rPr>
      </w:pPr>
      <w:r>
        <w:rPr>
          <w:rFonts w:ascii="Tahoma" w:hAnsi="Tahoma" w:cs="Tahoma"/>
          <w:color w:val="000000"/>
          <w:sz w:val="19"/>
          <w:szCs w:val="19"/>
        </w:rPr>
        <w:t>e) andre forhold, der taler for det.</w:t>
      </w:r>
    </w:p>
    <w:p w:rsidR="00FE0ED6" w:rsidRDefault="00FE0ED6" w:rsidP="00FE0ED6">
      <w:pPr>
        <w:pStyle w:val="NormalWeb"/>
        <w:spacing w:line="480" w:lineRule="auto"/>
        <w:rPr>
          <w:rFonts w:ascii="Tahoma" w:hAnsi="Tahoma" w:cs="Tahoma"/>
          <w:color w:val="000000"/>
          <w:sz w:val="19"/>
          <w:szCs w:val="19"/>
        </w:rPr>
      </w:pPr>
      <w:r>
        <w:rPr>
          <w:rFonts w:ascii="Tahoma" w:hAnsi="Tahoma" w:cs="Tahoma"/>
          <w:color w:val="000000"/>
          <w:sz w:val="19"/>
          <w:szCs w:val="19"/>
        </w:rPr>
        <w:t>De parametre, der neden for er anført i punkt 2, kontrolleres med de relevante prøveudtagningshyppigheder, der er anført i punkt 3. Prøveudtagningshyppigheder for øvrige parametre fastsættes ud fra forholdene.</w:t>
      </w:r>
    </w:p>
    <w:p w:rsidR="00FE0ED6" w:rsidRDefault="00FE0ED6" w:rsidP="00FE0ED6">
      <w:pPr>
        <w:pStyle w:val="NormalWeb"/>
        <w:spacing w:line="480" w:lineRule="auto"/>
        <w:rPr>
          <w:rFonts w:ascii="Tahoma" w:hAnsi="Tahoma" w:cs="Tahoma"/>
          <w:color w:val="000000"/>
          <w:sz w:val="19"/>
          <w:szCs w:val="19"/>
        </w:rPr>
      </w:pPr>
      <w:r>
        <w:rPr>
          <w:rStyle w:val="bold"/>
          <w:rFonts w:ascii="Tahoma" w:hAnsi="Tahoma" w:cs="Tahoma"/>
          <w:b/>
          <w:bCs/>
          <w:color w:val="000000"/>
          <w:sz w:val="19"/>
          <w:szCs w:val="19"/>
        </w:rPr>
        <w:t>2.</w:t>
      </w:r>
      <w:r>
        <w:rPr>
          <w:rFonts w:ascii="Tahoma" w:hAnsi="Tahoma" w:cs="Tahoma"/>
          <w:color w:val="000000"/>
          <w:sz w:val="19"/>
          <w:szCs w:val="19"/>
        </w:rPr>
        <w:t> </w:t>
      </w:r>
      <w:r>
        <w:rPr>
          <w:rStyle w:val="bold"/>
          <w:rFonts w:ascii="Tahoma" w:hAnsi="Tahoma" w:cs="Tahoma"/>
          <w:b/>
          <w:bCs/>
          <w:color w:val="000000"/>
          <w:sz w:val="19"/>
          <w:szCs w:val="19"/>
        </w:rPr>
        <w:t>Liste over parametre</w:t>
      </w:r>
    </w:p>
    <w:p w:rsidR="00FE0ED6" w:rsidRDefault="00FE0ED6" w:rsidP="00FE0ED6">
      <w:pPr>
        <w:pStyle w:val="NormalWeb"/>
        <w:spacing w:line="480" w:lineRule="auto"/>
        <w:rPr>
          <w:rFonts w:ascii="Tahoma" w:hAnsi="Tahoma" w:cs="Tahoma"/>
          <w:color w:val="000000"/>
          <w:sz w:val="19"/>
          <w:szCs w:val="19"/>
        </w:rPr>
      </w:pPr>
      <w:r>
        <w:rPr>
          <w:rStyle w:val="italic"/>
          <w:rFonts w:ascii="Tahoma" w:hAnsi="Tahoma" w:cs="Tahoma"/>
          <w:i/>
          <w:iCs/>
          <w:color w:val="000000"/>
          <w:sz w:val="19"/>
          <w:szCs w:val="19"/>
        </w:rPr>
        <w:t>Gruppe A-parameter</w:t>
      </w:r>
    </w:p>
    <w:p w:rsidR="00FE0ED6" w:rsidRDefault="00FE0ED6" w:rsidP="00FE0ED6">
      <w:pPr>
        <w:pStyle w:val="NormalWeb"/>
        <w:spacing w:line="480" w:lineRule="auto"/>
        <w:rPr>
          <w:rFonts w:ascii="Tahoma" w:hAnsi="Tahoma" w:cs="Tahoma"/>
          <w:color w:val="000000"/>
          <w:sz w:val="19"/>
          <w:szCs w:val="19"/>
        </w:rPr>
      </w:pPr>
      <w:r>
        <w:rPr>
          <w:rFonts w:ascii="Tahoma" w:hAnsi="Tahoma" w:cs="Tahoma"/>
          <w:color w:val="000000"/>
          <w:sz w:val="19"/>
          <w:szCs w:val="19"/>
        </w:rPr>
        <w:t>Følgende parametre (Gruppe A) kontrolleres i overensstemmelse med de kontrolhyppigheder, der er anført i punkt 3, tabel 1.</w:t>
      </w:r>
    </w:p>
    <w:p w:rsidR="00FE0ED6" w:rsidRDefault="00FE0ED6" w:rsidP="00FE0ED6">
      <w:pPr>
        <w:pStyle w:val="NormalWeb"/>
        <w:spacing w:line="480" w:lineRule="auto"/>
        <w:rPr>
          <w:rFonts w:ascii="Tahoma" w:hAnsi="Tahoma" w:cs="Tahoma"/>
          <w:color w:val="000000"/>
          <w:sz w:val="19"/>
          <w:szCs w:val="19"/>
        </w:rPr>
      </w:pPr>
      <w:r>
        <w:rPr>
          <w:rFonts w:ascii="Tahoma" w:hAnsi="Tahoma" w:cs="Tahoma"/>
          <w:color w:val="000000"/>
          <w:sz w:val="19"/>
          <w:szCs w:val="19"/>
        </w:rPr>
        <w:t>a) </w:t>
      </w:r>
      <w:r>
        <w:rPr>
          <w:rStyle w:val="italic"/>
          <w:rFonts w:ascii="Tahoma" w:hAnsi="Tahoma" w:cs="Tahoma"/>
          <w:i/>
          <w:iCs/>
          <w:color w:val="000000"/>
          <w:sz w:val="19"/>
          <w:szCs w:val="19"/>
        </w:rPr>
        <w:t>Escherichia coli (E.</w:t>
      </w:r>
      <w:r>
        <w:rPr>
          <w:rFonts w:ascii="Tahoma" w:hAnsi="Tahoma" w:cs="Tahoma"/>
          <w:color w:val="000000"/>
          <w:sz w:val="19"/>
          <w:szCs w:val="19"/>
        </w:rPr>
        <w:t> </w:t>
      </w:r>
      <w:r>
        <w:rPr>
          <w:rStyle w:val="italic"/>
          <w:rFonts w:ascii="Tahoma" w:hAnsi="Tahoma" w:cs="Tahoma"/>
          <w:i/>
          <w:iCs/>
          <w:color w:val="000000"/>
          <w:sz w:val="19"/>
          <w:szCs w:val="19"/>
        </w:rPr>
        <w:t>coli)</w:t>
      </w:r>
      <w:r>
        <w:rPr>
          <w:rFonts w:ascii="Tahoma" w:hAnsi="Tahoma" w:cs="Tahoma"/>
          <w:color w:val="000000"/>
          <w:sz w:val="19"/>
          <w:szCs w:val="19"/>
        </w:rPr>
        <w:t>, coliforme bakterier, kimtal ved 22 °C, farve, turbiditet, smag, lugt, pH, ledningsevne.</w:t>
      </w:r>
    </w:p>
    <w:p w:rsidR="00FE0ED6" w:rsidRDefault="00FE0ED6" w:rsidP="00FE0ED6">
      <w:pPr>
        <w:pStyle w:val="NormalWeb"/>
        <w:spacing w:line="480" w:lineRule="auto"/>
        <w:rPr>
          <w:rFonts w:ascii="Tahoma" w:hAnsi="Tahoma" w:cs="Tahoma"/>
          <w:color w:val="000000"/>
          <w:sz w:val="19"/>
          <w:szCs w:val="19"/>
        </w:rPr>
      </w:pPr>
      <w:r>
        <w:rPr>
          <w:rFonts w:ascii="Tahoma" w:hAnsi="Tahoma" w:cs="Tahoma"/>
          <w:color w:val="000000"/>
          <w:sz w:val="19"/>
          <w:szCs w:val="19"/>
        </w:rPr>
        <w:t>b) Jern.</w:t>
      </w:r>
    </w:p>
    <w:p w:rsidR="00FE0ED6" w:rsidRDefault="00FE0ED6" w:rsidP="00FE0ED6">
      <w:pPr>
        <w:pStyle w:val="NormalWeb"/>
        <w:spacing w:line="480" w:lineRule="auto"/>
        <w:rPr>
          <w:rFonts w:ascii="Tahoma" w:hAnsi="Tahoma" w:cs="Tahoma"/>
          <w:color w:val="000000"/>
          <w:sz w:val="19"/>
          <w:szCs w:val="19"/>
        </w:rPr>
      </w:pPr>
      <w:r>
        <w:rPr>
          <w:rFonts w:ascii="Tahoma" w:hAnsi="Tahoma" w:cs="Tahoma"/>
          <w:color w:val="000000"/>
          <w:sz w:val="19"/>
          <w:szCs w:val="19"/>
        </w:rPr>
        <w:t>c) Andre parametre, hvis det er relevant, ifølge en risikovurdering, jf. bilag 6.</w:t>
      </w:r>
    </w:p>
    <w:p w:rsidR="00FE0ED6" w:rsidRDefault="00FE0ED6" w:rsidP="00FE0ED6">
      <w:pPr>
        <w:pStyle w:val="NormalWeb"/>
        <w:spacing w:line="480" w:lineRule="auto"/>
        <w:rPr>
          <w:rFonts w:ascii="Tahoma" w:hAnsi="Tahoma" w:cs="Tahoma"/>
          <w:color w:val="000000"/>
          <w:sz w:val="19"/>
          <w:szCs w:val="19"/>
        </w:rPr>
      </w:pPr>
      <w:r>
        <w:rPr>
          <w:rFonts w:ascii="Tahoma" w:hAnsi="Tahoma" w:cs="Tahoma"/>
          <w:color w:val="000000"/>
          <w:sz w:val="19"/>
          <w:szCs w:val="19"/>
        </w:rPr>
        <w:t>Under bestemte omstændigheder tilføjes følgende parametre til Gruppe A-parametrene:</w:t>
      </w:r>
    </w:p>
    <w:p w:rsidR="00FE0ED6" w:rsidRDefault="00FE0ED6" w:rsidP="00FE0ED6">
      <w:pPr>
        <w:pStyle w:val="NormalWeb"/>
        <w:spacing w:line="480" w:lineRule="auto"/>
        <w:rPr>
          <w:rFonts w:ascii="Tahoma" w:hAnsi="Tahoma" w:cs="Tahoma"/>
          <w:color w:val="000000"/>
          <w:sz w:val="19"/>
          <w:szCs w:val="19"/>
        </w:rPr>
      </w:pPr>
      <w:r>
        <w:rPr>
          <w:rFonts w:ascii="Tahoma" w:hAnsi="Tahoma" w:cs="Tahoma"/>
          <w:color w:val="000000"/>
          <w:sz w:val="19"/>
          <w:szCs w:val="19"/>
        </w:rPr>
        <w:t>a) Ammonium og nitrit, hvis der anvendes chloraminering.</w:t>
      </w:r>
    </w:p>
    <w:p w:rsidR="00FE0ED6" w:rsidRDefault="00FE0ED6" w:rsidP="00FE0ED6">
      <w:pPr>
        <w:pStyle w:val="NormalWeb"/>
        <w:spacing w:line="480" w:lineRule="auto"/>
        <w:rPr>
          <w:rFonts w:ascii="Tahoma" w:hAnsi="Tahoma" w:cs="Tahoma"/>
          <w:color w:val="000000"/>
          <w:sz w:val="19"/>
          <w:szCs w:val="19"/>
        </w:rPr>
      </w:pPr>
      <w:r>
        <w:rPr>
          <w:rFonts w:ascii="Tahoma" w:hAnsi="Tahoma" w:cs="Tahoma"/>
          <w:color w:val="000000"/>
          <w:sz w:val="19"/>
          <w:szCs w:val="19"/>
        </w:rPr>
        <w:t>b) Nitrit, hvis ammoniumindholdet i sidste prøve af drikkevandet overstiger 0,05 mg/l.</w:t>
      </w:r>
    </w:p>
    <w:p w:rsidR="00FE0ED6" w:rsidRDefault="00FE0ED6" w:rsidP="00FE0ED6">
      <w:pPr>
        <w:pStyle w:val="NormalWeb"/>
        <w:spacing w:line="480" w:lineRule="auto"/>
        <w:rPr>
          <w:rFonts w:ascii="Tahoma" w:hAnsi="Tahoma" w:cs="Tahoma"/>
          <w:color w:val="000000"/>
          <w:sz w:val="19"/>
          <w:szCs w:val="19"/>
        </w:rPr>
      </w:pPr>
      <w:r>
        <w:rPr>
          <w:rFonts w:ascii="Tahoma" w:hAnsi="Tahoma" w:cs="Tahoma"/>
          <w:color w:val="000000"/>
          <w:sz w:val="19"/>
          <w:szCs w:val="19"/>
        </w:rPr>
        <w:t>c) Aluminium, hvis det bruges som vandbehandlingskemikalie.</w:t>
      </w:r>
    </w:p>
    <w:p w:rsidR="00FE0ED6" w:rsidRDefault="00FE0ED6" w:rsidP="00FE0ED6">
      <w:pPr>
        <w:pStyle w:val="NormalWeb"/>
        <w:spacing w:line="480" w:lineRule="auto"/>
        <w:rPr>
          <w:rFonts w:ascii="Tahoma" w:hAnsi="Tahoma" w:cs="Tahoma"/>
          <w:color w:val="000000"/>
          <w:sz w:val="19"/>
          <w:szCs w:val="19"/>
        </w:rPr>
      </w:pPr>
      <w:r>
        <w:rPr>
          <w:rFonts w:ascii="Tahoma" w:hAnsi="Tahoma" w:cs="Tahoma"/>
          <w:color w:val="000000"/>
          <w:sz w:val="19"/>
          <w:szCs w:val="19"/>
        </w:rPr>
        <w:lastRenderedPageBreak/>
        <w:t>d) Chlor (frit og total) eller rester af andet desinfektionsmiddel, hvis vandet desinficeres. Analyse foretages på prøveudtagningsstedet.</w:t>
      </w:r>
    </w:p>
    <w:p w:rsidR="00FE0ED6" w:rsidRDefault="00FE0ED6" w:rsidP="00FE0ED6">
      <w:pPr>
        <w:pStyle w:val="NormalWeb"/>
        <w:spacing w:line="480" w:lineRule="auto"/>
        <w:rPr>
          <w:rFonts w:ascii="Tahoma" w:hAnsi="Tahoma" w:cs="Tahoma"/>
          <w:color w:val="000000"/>
          <w:sz w:val="19"/>
          <w:szCs w:val="19"/>
        </w:rPr>
      </w:pPr>
      <w:r>
        <w:rPr>
          <w:rStyle w:val="italic"/>
          <w:rFonts w:ascii="Tahoma" w:hAnsi="Tahoma" w:cs="Tahoma"/>
          <w:i/>
          <w:iCs/>
          <w:color w:val="000000"/>
          <w:sz w:val="19"/>
          <w:szCs w:val="19"/>
        </w:rPr>
        <w:t>Gruppe B-parametre</w:t>
      </w:r>
    </w:p>
    <w:p w:rsidR="00FE0ED6" w:rsidRDefault="00FE0ED6" w:rsidP="00FE0ED6">
      <w:pPr>
        <w:pStyle w:val="NormalWeb"/>
        <w:spacing w:line="480" w:lineRule="auto"/>
        <w:rPr>
          <w:rFonts w:ascii="Tahoma" w:hAnsi="Tahoma" w:cs="Tahoma"/>
          <w:color w:val="000000"/>
          <w:sz w:val="19"/>
          <w:szCs w:val="19"/>
        </w:rPr>
      </w:pPr>
      <w:r>
        <w:rPr>
          <w:rFonts w:ascii="Tahoma" w:hAnsi="Tahoma" w:cs="Tahoma"/>
          <w:color w:val="000000"/>
          <w:sz w:val="19"/>
          <w:szCs w:val="19"/>
        </w:rPr>
        <w:t>For at fastslå overholdelsen af alle kvalitetskrav, der er fastlagt i bilag 1 a-d, skal alle parametre, som ikke analyseres under Gruppe A, og som er fastsat i bilag 1 a-d, kontrolleres med mindst de hyppigheder, der er anført i punkt 3, tabel 1, jf. dog bilag 9 med hensyn til radioaktivitetsindikatorer.</w:t>
      </w:r>
    </w:p>
    <w:p w:rsidR="00FE0ED6" w:rsidRDefault="00FE0ED6" w:rsidP="00FE0ED6">
      <w:pPr>
        <w:pStyle w:val="NormalWeb"/>
        <w:spacing w:line="480" w:lineRule="auto"/>
        <w:rPr>
          <w:rFonts w:ascii="Tahoma" w:hAnsi="Tahoma" w:cs="Tahoma"/>
          <w:color w:val="000000"/>
          <w:sz w:val="19"/>
          <w:szCs w:val="19"/>
        </w:rPr>
      </w:pPr>
      <w:r>
        <w:rPr>
          <w:rFonts w:ascii="Tahoma" w:hAnsi="Tahoma" w:cs="Tahoma"/>
          <w:color w:val="000000"/>
          <w:sz w:val="19"/>
          <w:szCs w:val="19"/>
        </w:rPr>
        <w:t>Med hensyn til parameteren ”Andre pesticider”, jf. bilag 1 c, omfatter kontrollen de pesticider og nedbrydningsprodukter, som er angivet i bilag 2.</w:t>
      </w:r>
    </w:p>
    <w:p w:rsidR="00FE0ED6" w:rsidRDefault="00FE0ED6" w:rsidP="00FE0ED6">
      <w:pPr>
        <w:pStyle w:val="NormalWeb"/>
        <w:spacing w:line="480" w:lineRule="auto"/>
        <w:rPr>
          <w:rFonts w:ascii="Tahoma" w:hAnsi="Tahoma" w:cs="Tahoma"/>
          <w:color w:val="000000"/>
          <w:sz w:val="19"/>
          <w:szCs w:val="19"/>
        </w:rPr>
      </w:pPr>
      <w:r>
        <w:rPr>
          <w:rFonts w:ascii="Tahoma" w:hAnsi="Tahoma" w:cs="Tahoma"/>
          <w:color w:val="000000"/>
          <w:sz w:val="19"/>
          <w:szCs w:val="19"/>
        </w:rPr>
        <w:t>3. </w:t>
      </w:r>
      <w:r>
        <w:rPr>
          <w:rStyle w:val="bold"/>
          <w:rFonts w:ascii="Tahoma" w:hAnsi="Tahoma" w:cs="Tahoma"/>
          <w:b/>
          <w:bCs/>
          <w:color w:val="000000"/>
          <w:sz w:val="19"/>
          <w:szCs w:val="19"/>
        </w:rPr>
        <w:t>Prøveudtagningshyppighed</w:t>
      </w:r>
    </w:p>
    <w:p w:rsidR="00FE0ED6" w:rsidRDefault="00FE0ED6" w:rsidP="00FE0ED6">
      <w:pPr>
        <w:pStyle w:val="NormalWeb"/>
        <w:spacing w:line="480" w:lineRule="auto"/>
        <w:rPr>
          <w:rFonts w:ascii="Tahoma" w:hAnsi="Tahoma" w:cs="Tahoma"/>
          <w:color w:val="000000"/>
          <w:sz w:val="19"/>
          <w:szCs w:val="19"/>
        </w:rPr>
      </w:pPr>
      <w:r>
        <w:rPr>
          <w:rFonts w:ascii="Tahoma" w:hAnsi="Tahoma" w:cs="Tahoma"/>
          <w:color w:val="000000"/>
          <w:sz w:val="19"/>
          <w:szCs w:val="19"/>
        </w:rPr>
        <w:t>Kontrollen, jf. punkt 2, udføres med mindst den hyppighed, der er angivet i tabel 1. Dette gælder også for kontrol af nitrit ved afgang fra vandindvindingsanlægget, jf. bilag 1 a.</w:t>
      </w:r>
    </w:p>
    <w:p w:rsidR="00FE0ED6" w:rsidRDefault="00FE0ED6" w:rsidP="00FE0ED6">
      <w:pPr>
        <w:pStyle w:val="NormalWeb"/>
        <w:spacing w:line="480" w:lineRule="auto"/>
        <w:rPr>
          <w:rFonts w:ascii="Tahoma" w:hAnsi="Tahoma" w:cs="Tahoma"/>
          <w:color w:val="000000"/>
          <w:sz w:val="19"/>
          <w:szCs w:val="19"/>
        </w:rPr>
      </w:pPr>
      <w:r>
        <w:rPr>
          <w:rFonts w:ascii="Tahoma" w:hAnsi="Tahoma" w:cs="Tahoma"/>
          <w:color w:val="000000"/>
          <w:sz w:val="19"/>
          <w:szCs w:val="19"/>
        </w:rPr>
        <w:t>Kontrollen foretages dog hyppigere end angivet i tabel 1, når forholdene taler for det.</w:t>
      </w:r>
    </w:p>
    <w:p w:rsidR="00FE0ED6" w:rsidRDefault="00FE0ED6" w:rsidP="00FE0ED6">
      <w:pPr>
        <w:pStyle w:val="NormalWeb"/>
        <w:spacing w:line="480" w:lineRule="auto"/>
        <w:rPr>
          <w:rFonts w:ascii="Tahoma" w:hAnsi="Tahoma" w:cs="Tahoma"/>
          <w:color w:val="000000"/>
          <w:sz w:val="19"/>
          <w:szCs w:val="19"/>
        </w:rPr>
      </w:pPr>
      <w:r>
        <w:rPr>
          <w:rStyle w:val="bold"/>
          <w:rFonts w:ascii="Tahoma" w:hAnsi="Tahoma" w:cs="Tahoma"/>
          <w:b/>
          <w:bCs/>
          <w:color w:val="000000"/>
          <w:sz w:val="19"/>
          <w:szCs w:val="19"/>
        </w:rPr>
        <w:t>Tabel 1.</w:t>
      </w:r>
      <w:r>
        <w:rPr>
          <w:rFonts w:ascii="Tahoma" w:hAnsi="Tahoma" w:cs="Tahoma"/>
          <w:color w:val="000000"/>
          <w:sz w:val="19"/>
          <w:szCs w:val="19"/>
        </w:rPr>
        <w:t> </w:t>
      </w:r>
      <w:r>
        <w:rPr>
          <w:rStyle w:val="bold"/>
          <w:rFonts w:ascii="Tahoma" w:hAnsi="Tahoma" w:cs="Tahoma"/>
          <w:b/>
          <w:bCs/>
          <w:color w:val="000000"/>
          <w:sz w:val="19"/>
          <w:szCs w:val="19"/>
        </w:rPr>
        <w:t>Mindste hyppighed for prøveudtagning og analyse med henblik på kontrol af overholdelsen</w:t>
      </w:r>
    </w:p>
    <w:tbl>
      <w:tblPr>
        <w:tblW w:w="0" w:type="auto"/>
        <w:tblCellMar>
          <w:left w:w="0" w:type="dxa"/>
          <w:right w:w="0" w:type="dxa"/>
        </w:tblCellMar>
        <w:tblLook w:val="04A0" w:firstRow="1" w:lastRow="0" w:firstColumn="1" w:lastColumn="0" w:noHBand="0" w:noVBand="1"/>
      </w:tblPr>
      <w:tblGrid>
        <w:gridCol w:w="6656"/>
      </w:tblGrid>
      <w:tr w:rsidR="00FE0ED6" w:rsidTr="00FE0ED6">
        <w:tc>
          <w:tcPr>
            <w:tcW w:w="0" w:type="auto"/>
            <w:hideMark/>
          </w:tcPr>
          <w:tbl>
            <w:tblPr>
              <w:tblW w:w="6636" w:type="dxa"/>
              <w:tblCellMar>
                <w:left w:w="0" w:type="dxa"/>
                <w:right w:w="0" w:type="dxa"/>
              </w:tblCellMar>
              <w:tblLook w:val="04A0" w:firstRow="1" w:lastRow="0" w:firstColumn="1" w:lastColumn="0" w:noHBand="0" w:noVBand="1"/>
            </w:tblPr>
            <w:tblGrid>
              <w:gridCol w:w="850"/>
              <w:gridCol w:w="2481"/>
              <w:gridCol w:w="1645"/>
              <w:gridCol w:w="1660"/>
            </w:tblGrid>
            <w:tr w:rsidR="00FE0ED6">
              <w:tc>
                <w:tcPr>
                  <w:tcW w:w="0" w:type="auto"/>
                  <w:gridSpan w:val="2"/>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hideMark/>
                </w:tcPr>
                <w:p w:rsidR="00FE0ED6" w:rsidRDefault="00FE0ED6">
                  <w:pPr>
                    <w:rPr>
                      <w:rFonts w:ascii="Tahoma" w:hAnsi="Tahoma" w:cs="Tahoma"/>
                      <w:color w:val="000000"/>
                      <w:sz w:val="19"/>
                      <w:szCs w:val="19"/>
                    </w:rPr>
                  </w:pPr>
                  <w:r>
                    <w:rPr>
                      <w:rStyle w:val="bold"/>
                      <w:rFonts w:ascii="Tahoma" w:hAnsi="Tahoma" w:cs="Tahoma"/>
                      <w:b/>
                      <w:bCs/>
                      <w:color w:val="000000"/>
                      <w:sz w:val="19"/>
                      <w:szCs w:val="19"/>
                    </w:rPr>
                    <w:t>Distribueret eller produceret vandmængde inden for et forsyningsområde</w:t>
                  </w:r>
                  <w:r>
                    <w:rPr>
                      <w:rFonts w:ascii="Tahoma" w:hAnsi="Tahoma" w:cs="Tahoma"/>
                      <w:color w:val="000000"/>
                      <w:sz w:val="19"/>
                      <w:szCs w:val="19"/>
                    </w:rPr>
                    <w:t> </w:t>
                  </w:r>
                  <w:r>
                    <w:rPr>
                      <w:rStyle w:val="bold"/>
                      <w:rFonts w:ascii="Tahoma" w:hAnsi="Tahoma" w:cs="Tahoma"/>
                      <w:b/>
                      <w:bCs/>
                      <w:color w:val="000000"/>
                      <w:sz w:val="14"/>
                      <w:szCs w:val="14"/>
                      <w:vertAlign w:val="superscript"/>
                    </w:rPr>
                    <w:t>1) 2)</w:t>
                  </w:r>
                </w:p>
                <w:p w:rsidR="00FE0ED6" w:rsidRDefault="00FE0ED6">
                  <w:pPr>
                    <w:rPr>
                      <w:rFonts w:ascii="Tahoma" w:hAnsi="Tahoma" w:cs="Tahoma"/>
                      <w:color w:val="000000"/>
                      <w:sz w:val="19"/>
                      <w:szCs w:val="19"/>
                    </w:rPr>
                  </w:pPr>
                  <w:r>
                    <w:rPr>
                      <w:rStyle w:val="bold"/>
                      <w:rFonts w:ascii="Tahoma" w:hAnsi="Tahoma" w:cs="Tahoma"/>
                      <w:b/>
                      <w:bCs/>
                      <w:color w:val="000000"/>
                      <w:sz w:val="19"/>
                      <w:szCs w:val="19"/>
                    </w:rPr>
                    <w:t>m</w:t>
                  </w:r>
                  <w:r>
                    <w:rPr>
                      <w:rFonts w:ascii="Tahoma" w:hAnsi="Tahoma" w:cs="Tahoma"/>
                      <w:color w:val="000000"/>
                      <w:sz w:val="19"/>
                      <w:szCs w:val="19"/>
                    </w:rPr>
                    <w:t> </w:t>
                  </w:r>
                  <w:r>
                    <w:rPr>
                      <w:rStyle w:val="bold"/>
                      <w:rFonts w:ascii="Tahoma" w:hAnsi="Tahoma" w:cs="Tahoma"/>
                      <w:b/>
                      <w:bCs/>
                      <w:color w:val="000000"/>
                      <w:sz w:val="14"/>
                      <w:szCs w:val="14"/>
                      <w:vertAlign w:val="superscript"/>
                    </w:rPr>
                    <w:t>3 </w:t>
                  </w:r>
                  <w:r>
                    <w:rPr>
                      <w:rStyle w:val="bold"/>
                      <w:rFonts w:ascii="Tahoma" w:hAnsi="Tahoma" w:cs="Tahoma"/>
                      <w:b/>
                      <w:bCs/>
                      <w:color w:val="000000"/>
                      <w:sz w:val="19"/>
                      <w:szCs w:val="19"/>
                    </w:rPr>
                    <w:t>pr. dag</w:t>
                  </w:r>
                </w:p>
              </w:tc>
              <w:tc>
                <w:tcPr>
                  <w:tcW w:w="0" w:type="auto"/>
                  <w:tcBorders>
                    <w:top w:val="single" w:sz="8" w:space="0" w:color="000000"/>
                    <w:left w:val="nil"/>
                    <w:bottom w:val="single" w:sz="8" w:space="0" w:color="000000"/>
                    <w:right w:val="single" w:sz="8" w:space="0" w:color="000000"/>
                  </w:tcBorders>
                  <w:tcMar>
                    <w:top w:w="15" w:type="dxa"/>
                    <w:left w:w="15" w:type="dxa"/>
                    <w:bottom w:w="15" w:type="dxa"/>
                    <w:right w:w="15" w:type="dxa"/>
                  </w:tcMar>
                  <w:hideMark/>
                </w:tcPr>
                <w:p w:rsidR="00FE0ED6" w:rsidRDefault="00FE0ED6">
                  <w:pPr>
                    <w:rPr>
                      <w:rFonts w:ascii="Tahoma" w:hAnsi="Tahoma" w:cs="Tahoma"/>
                      <w:color w:val="000000"/>
                      <w:sz w:val="19"/>
                      <w:szCs w:val="19"/>
                    </w:rPr>
                  </w:pPr>
                  <w:r>
                    <w:rPr>
                      <w:rStyle w:val="bold"/>
                      <w:rFonts w:ascii="Tahoma" w:hAnsi="Tahoma" w:cs="Tahoma"/>
                      <w:b/>
                      <w:bCs/>
                      <w:color w:val="000000"/>
                      <w:sz w:val="19"/>
                      <w:szCs w:val="19"/>
                    </w:rPr>
                    <w:t>Gruppe A-parametre</w:t>
                  </w:r>
                </w:p>
                <w:p w:rsidR="00FE0ED6" w:rsidRDefault="00FE0ED6">
                  <w:pPr>
                    <w:rPr>
                      <w:rFonts w:ascii="Tahoma" w:hAnsi="Tahoma" w:cs="Tahoma"/>
                      <w:color w:val="000000"/>
                      <w:sz w:val="19"/>
                      <w:szCs w:val="19"/>
                    </w:rPr>
                  </w:pPr>
                  <w:r>
                    <w:rPr>
                      <w:rStyle w:val="bold"/>
                      <w:rFonts w:ascii="Tahoma" w:hAnsi="Tahoma" w:cs="Tahoma"/>
                      <w:b/>
                      <w:bCs/>
                      <w:color w:val="000000"/>
                      <w:sz w:val="19"/>
                      <w:szCs w:val="19"/>
                    </w:rPr>
                    <w:t>Antal prøver pr. år</w:t>
                  </w:r>
                  <w:r>
                    <w:rPr>
                      <w:rFonts w:ascii="Tahoma" w:hAnsi="Tahoma" w:cs="Tahoma"/>
                      <w:color w:val="000000"/>
                      <w:sz w:val="19"/>
                      <w:szCs w:val="19"/>
                    </w:rPr>
                    <w:t> </w:t>
                  </w:r>
                  <w:r>
                    <w:rPr>
                      <w:rStyle w:val="bold"/>
                      <w:rFonts w:ascii="Tahoma" w:hAnsi="Tahoma" w:cs="Tahoma"/>
                      <w:b/>
                      <w:bCs/>
                      <w:color w:val="000000"/>
                      <w:sz w:val="14"/>
                      <w:szCs w:val="14"/>
                      <w:vertAlign w:val="superscript"/>
                    </w:rPr>
                    <w:t>3)</w:t>
                  </w:r>
                </w:p>
              </w:tc>
              <w:tc>
                <w:tcPr>
                  <w:tcW w:w="0" w:type="auto"/>
                  <w:tcBorders>
                    <w:top w:val="single" w:sz="8" w:space="0" w:color="000000"/>
                    <w:left w:val="nil"/>
                    <w:bottom w:val="single" w:sz="8" w:space="0" w:color="000000"/>
                    <w:right w:val="single" w:sz="8" w:space="0" w:color="000000"/>
                  </w:tcBorders>
                  <w:tcMar>
                    <w:top w:w="15" w:type="dxa"/>
                    <w:left w:w="15" w:type="dxa"/>
                    <w:bottom w:w="15" w:type="dxa"/>
                    <w:right w:w="15" w:type="dxa"/>
                  </w:tcMar>
                  <w:hideMark/>
                </w:tcPr>
                <w:p w:rsidR="00FE0ED6" w:rsidRDefault="00FE0ED6">
                  <w:pPr>
                    <w:rPr>
                      <w:rFonts w:ascii="Tahoma" w:hAnsi="Tahoma" w:cs="Tahoma"/>
                      <w:color w:val="000000"/>
                      <w:sz w:val="19"/>
                      <w:szCs w:val="19"/>
                    </w:rPr>
                  </w:pPr>
                  <w:r>
                    <w:rPr>
                      <w:rStyle w:val="bold"/>
                      <w:rFonts w:ascii="Tahoma" w:hAnsi="Tahoma" w:cs="Tahoma"/>
                      <w:b/>
                      <w:bCs/>
                      <w:color w:val="000000"/>
                      <w:sz w:val="19"/>
                      <w:szCs w:val="19"/>
                    </w:rPr>
                    <w:t>Gruppe B-parametre</w:t>
                  </w:r>
                </w:p>
                <w:p w:rsidR="00FE0ED6" w:rsidRDefault="00FE0ED6">
                  <w:pPr>
                    <w:rPr>
                      <w:rFonts w:ascii="Tahoma" w:hAnsi="Tahoma" w:cs="Tahoma"/>
                      <w:color w:val="000000"/>
                      <w:sz w:val="19"/>
                      <w:szCs w:val="19"/>
                    </w:rPr>
                  </w:pPr>
                  <w:r>
                    <w:rPr>
                      <w:rStyle w:val="bold"/>
                      <w:rFonts w:ascii="Tahoma" w:hAnsi="Tahoma" w:cs="Tahoma"/>
                      <w:b/>
                      <w:bCs/>
                      <w:color w:val="000000"/>
                      <w:sz w:val="19"/>
                      <w:szCs w:val="19"/>
                    </w:rPr>
                    <w:t>Antal prøver pr. år</w:t>
                  </w:r>
                </w:p>
              </w:tc>
            </w:tr>
            <w:tr w:rsidR="00FE0ED6">
              <w:tc>
                <w:tcPr>
                  <w:tcW w:w="0" w:type="auto"/>
                  <w:tcBorders>
                    <w:top w:val="nil"/>
                    <w:left w:val="single" w:sz="8" w:space="0" w:color="000000"/>
                    <w:bottom w:val="single" w:sz="8" w:space="0" w:color="000000"/>
                    <w:right w:val="single" w:sz="8" w:space="0" w:color="000000"/>
                  </w:tcBorders>
                  <w:tcMar>
                    <w:top w:w="15" w:type="dxa"/>
                    <w:left w:w="15" w:type="dxa"/>
                    <w:bottom w:w="15" w:type="dxa"/>
                    <w:right w:w="15" w:type="dxa"/>
                  </w:tcMar>
                  <w:hideMark/>
                </w:tcPr>
                <w:p w:rsidR="00FE0ED6" w:rsidRDefault="00FE0ED6">
                  <w:pPr>
                    <w:rPr>
                      <w:sz w:val="24"/>
                      <w:szCs w:val="24"/>
                    </w:rPr>
                  </w:pPr>
                  <w:r>
                    <w:t> </w:t>
                  </w:r>
                </w:p>
              </w:tc>
              <w:tc>
                <w:tcPr>
                  <w:tcW w:w="0" w:type="auto"/>
                  <w:tcBorders>
                    <w:top w:val="nil"/>
                    <w:left w:val="nil"/>
                    <w:bottom w:val="single" w:sz="8" w:space="0" w:color="000000"/>
                    <w:right w:val="single" w:sz="8" w:space="0" w:color="000000"/>
                  </w:tcBorders>
                  <w:tcMar>
                    <w:top w:w="15" w:type="dxa"/>
                    <w:left w:w="15" w:type="dxa"/>
                    <w:bottom w:w="15" w:type="dxa"/>
                    <w:right w:w="15" w:type="dxa"/>
                  </w:tcMar>
                  <w:hideMark/>
                </w:tcPr>
                <w:p w:rsidR="00FE0ED6" w:rsidRDefault="00FE0ED6">
                  <w:pPr>
                    <w:rPr>
                      <w:rFonts w:ascii="Tahoma" w:hAnsi="Tahoma" w:cs="Tahoma"/>
                      <w:color w:val="000000"/>
                      <w:sz w:val="19"/>
                      <w:szCs w:val="19"/>
                    </w:rPr>
                  </w:pPr>
                  <w:r>
                    <w:rPr>
                      <w:rFonts w:ascii="Tahoma" w:hAnsi="Tahoma" w:cs="Tahoma"/>
                      <w:color w:val="000000"/>
                      <w:sz w:val="19"/>
                      <w:szCs w:val="19"/>
                    </w:rPr>
                    <w:t>&lt; 10 m</w:t>
                  </w:r>
                  <w:r>
                    <w:rPr>
                      <w:rStyle w:val="superscript"/>
                      <w:rFonts w:ascii="Tahoma" w:hAnsi="Tahoma" w:cs="Tahoma"/>
                      <w:color w:val="000000"/>
                      <w:sz w:val="14"/>
                      <w:szCs w:val="14"/>
                      <w:vertAlign w:val="superscript"/>
                    </w:rPr>
                    <w:t>3 </w:t>
                  </w:r>
                  <w:r>
                    <w:rPr>
                      <w:rFonts w:ascii="Tahoma" w:hAnsi="Tahoma" w:cs="Tahoma"/>
                      <w:color w:val="000000"/>
                      <w:sz w:val="19"/>
                      <w:szCs w:val="19"/>
                    </w:rPr>
                    <w:t>vand pr. dag, når vand leveres som led i en kommerciel eller offentlig aktivitet eller fra en almen vandforsyning</w:t>
                  </w:r>
                </w:p>
              </w:tc>
              <w:tc>
                <w:tcPr>
                  <w:tcW w:w="0" w:type="auto"/>
                  <w:tcBorders>
                    <w:top w:val="nil"/>
                    <w:left w:val="nil"/>
                    <w:bottom w:val="single" w:sz="8" w:space="0" w:color="000000"/>
                    <w:right w:val="single" w:sz="8" w:space="0" w:color="000000"/>
                  </w:tcBorders>
                  <w:tcMar>
                    <w:top w:w="15" w:type="dxa"/>
                    <w:left w:w="15" w:type="dxa"/>
                    <w:bottom w:w="15" w:type="dxa"/>
                    <w:right w:w="15" w:type="dxa"/>
                  </w:tcMar>
                  <w:hideMark/>
                </w:tcPr>
                <w:p w:rsidR="00FE0ED6" w:rsidRDefault="00FE0ED6">
                  <w:pPr>
                    <w:rPr>
                      <w:rFonts w:ascii="Tahoma" w:hAnsi="Tahoma" w:cs="Tahoma"/>
                      <w:color w:val="000000"/>
                      <w:sz w:val="19"/>
                      <w:szCs w:val="19"/>
                    </w:rPr>
                  </w:pPr>
                  <w:r>
                    <w:rPr>
                      <w:rFonts w:ascii="Tahoma" w:hAnsi="Tahoma" w:cs="Tahoma"/>
                      <w:color w:val="000000"/>
                      <w:sz w:val="19"/>
                      <w:szCs w:val="19"/>
                    </w:rPr>
                    <w:t>1</w:t>
                  </w:r>
                </w:p>
              </w:tc>
              <w:tc>
                <w:tcPr>
                  <w:tcW w:w="0" w:type="auto"/>
                  <w:tcBorders>
                    <w:top w:val="nil"/>
                    <w:left w:val="nil"/>
                    <w:bottom w:val="single" w:sz="8" w:space="0" w:color="000000"/>
                    <w:right w:val="single" w:sz="8" w:space="0" w:color="000000"/>
                  </w:tcBorders>
                  <w:tcMar>
                    <w:top w:w="15" w:type="dxa"/>
                    <w:left w:w="15" w:type="dxa"/>
                    <w:bottom w:w="15" w:type="dxa"/>
                    <w:right w:w="15" w:type="dxa"/>
                  </w:tcMar>
                  <w:hideMark/>
                </w:tcPr>
                <w:p w:rsidR="00FE0ED6" w:rsidRDefault="00FE0ED6">
                  <w:pPr>
                    <w:rPr>
                      <w:rFonts w:ascii="Tahoma" w:hAnsi="Tahoma" w:cs="Tahoma"/>
                      <w:color w:val="000000"/>
                      <w:sz w:val="19"/>
                      <w:szCs w:val="19"/>
                    </w:rPr>
                  </w:pPr>
                  <w:r>
                    <w:rPr>
                      <w:rFonts w:ascii="Tahoma" w:hAnsi="Tahoma" w:cs="Tahoma"/>
                      <w:color w:val="000000"/>
                      <w:sz w:val="19"/>
                      <w:szCs w:val="19"/>
                    </w:rPr>
                    <w:t>Én prøve hvert tredje år</w:t>
                  </w:r>
                </w:p>
              </w:tc>
            </w:tr>
            <w:tr w:rsidR="00FE0ED6">
              <w:tc>
                <w:tcPr>
                  <w:tcW w:w="0" w:type="auto"/>
                  <w:tcBorders>
                    <w:top w:val="nil"/>
                    <w:left w:val="single" w:sz="8" w:space="0" w:color="000000"/>
                    <w:bottom w:val="single" w:sz="8" w:space="0" w:color="000000"/>
                    <w:right w:val="single" w:sz="8" w:space="0" w:color="000000"/>
                  </w:tcBorders>
                  <w:tcMar>
                    <w:top w:w="15" w:type="dxa"/>
                    <w:left w:w="15" w:type="dxa"/>
                    <w:bottom w:w="15" w:type="dxa"/>
                    <w:right w:w="15" w:type="dxa"/>
                  </w:tcMar>
                  <w:hideMark/>
                </w:tcPr>
                <w:p w:rsidR="00FE0ED6" w:rsidRDefault="00FE0ED6">
                  <w:pPr>
                    <w:rPr>
                      <w:rFonts w:ascii="Tahoma" w:hAnsi="Tahoma" w:cs="Tahoma"/>
                      <w:color w:val="000000"/>
                      <w:sz w:val="19"/>
                      <w:szCs w:val="19"/>
                    </w:rPr>
                  </w:pPr>
                  <w:r>
                    <w:rPr>
                      <w:rFonts w:ascii="Tahoma" w:hAnsi="Tahoma" w:cs="Tahoma"/>
                      <w:color w:val="000000"/>
                      <w:sz w:val="19"/>
                      <w:szCs w:val="19"/>
                    </w:rPr>
                    <w:t>≥ 10</w:t>
                  </w:r>
                </w:p>
              </w:tc>
              <w:tc>
                <w:tcPr>
                  <w:tcW w:w="0" w:type="auto"/>
                  <w:tcBorders>
                    <w:top w:val="nil"/>
                    <w:left w:val="nil"/>
                    <w:bottom w:val="single" w:sz="8" w:space="0" w:color="000000"/>
                    <w:right w:val="single" w:sz="8" w:space="0" w:color="000000"/>
                  </w:tcBorders>
                  <w:tcMar>
                    <w:top w:w="15" w:type="dxa"/>
                    <w:left w:w="15" w:type="dxa"/>
                    <w:bottom w:w="15" w:type="dxa"/>
                    <w:right w:w="15" w:type="dxa"/>
                  </w:tcMar>
                  <w:hideMark/>
                </w:tcPr>
                <w:p w:rsidR="00FE0ED6" w:rsidRDefault="00FE0ED6">
                  <w:pPr>
                    <w:rPr>
                      <w:rFonts w:ascii="Tahoma" w:hAnsi="Tahoma" w:cs="Tahoma"/>
                      <w:color w:val="000000"/>
                      <w:sz w:val="19"/>
                      <w:szCs w:val="19"/>
                    </w:rPr>
                  </w:pPr>
                  <w:r>
                    <w:rPr>
                      <w:rFonts w:ascii="Tahoma" w:hAnsi="Tahoma" w:cs="Tahoma"/>
                      <w:color w:val="000000"/>
                      <w:sz w:val="19"/>
                      <w:szCs w:val="19"/>
                    </w:rPr>
                    <w:t>≤ 100</w:t>
                  </w:r>
                </w:p>
              </w:tc>
              <w:tc>
                <w:tcPr>
                  <w:tcW w:w="0" w:type="auto"/>
                  <w:tcBorders>
                    <w:top w:val="nil"/>
                    <w:left w:val="nil"/>
                    <w:bottom w:val="single" w:sz="8" w:space="0" w:color="000000"/>
                    <w:right w:val="single" w:sz="8" w:space="0" w:color="000000"/>
                  </w:tcBorders>
                  <w:tcMar>
                    <w:top w:w="15" w:type="dxa"/>
                    <w:left w:w="15" w:type="dxa"/>
                    <w:bottom w:w="15" w:type="dxa"/>
                    <w:right w:w="15" w:type="dxa"/>
                  </w:tcMar>
                  <w:hideMark/>
                </w:tcPr>
                <w:p w:rsidR="00FE0ED6" w:rsidRDefault="00FE0ED6">
                  <w:pPr>
                    <w:rPr>
                      <w:rFonts w:ascii="Tahoma" w:hAnsi="Tahoma" w:cs="Tahoma"/>
                      <w:color w:val="000000"/>
                      <w:sz w:val="19"/>
                      <w:szCs w:val="19"/>
                    </w:rPr>
                  </w:pPr>
                  <w:r>
                    <w:rPr>
                      <w:rFonts w:ascii="Tahoma" w:hAnsi="Tahoma" w:cs="Tahoma"/>
                      <w:color w:val="000000"/>
                      <w:sz w:val="19"/>
                      <w:szCs w:val="19"/>
                    </w:rPr>
                    <w:t>2</w:t>
                  </w:r>
                </w:p>
              </w:tc>
              <w:tc>
                <w:tcPr>
                  <w:tcW w:w="0" w:type="auto"/>
                  <w:tcBorders>
                    <w:top w:val="nil"/>
                    <w:left w:val="nil"/>
                    <w:bottom w:val="single" w:sz="8" w:space="0" w:color="000000"/>
                    <w:right w:val="single" w:sz="8" w:space="0" w:color="000000"/>
                  </w:tcBorders>
                  <w:tcMar>
                    <w:top w:w="15" w:type="dxa"/>
                    <w:left w:w="15" w:type="dxa"/>
                    <w:bottom w:w="15" w:type="dxa"/>
                    <w:right w:w="15" w:type="dxa"/>
                  </w:tcMar>
                  <w:hideMark/>
                </w:tcPr>
                <w:p w:rsidR="00FE0ED6" w:rsidRDefault="00FE0ED6">
                  <w:pPr>
                    <w:rPr>
                      <w:rFonts w:ascii="Tahoma" w:hAnsi="Tahoma" w:cs="Tahoma"/>
                      <w:color w:val="000000"/>
                      <w:sz w:val="19"/>
                      <w:szCs w:val="19"/>
                    </w:rPr>
                  </w:pPr>
                  <w:r>
                    <w:rPr>
                      <w:rFonts w:ascii="Tahoma" w:hAnsi="Tahoma" w:cs="Tahoma"/>
                      <w:color w:val="000000"/>
                      <w:sz w:val="19"/>
                      <w:szCs w:val="19"/>
                    </w:rPr>
                    <w:t>Én prøve hvert andet år</w:t>
                  </w:r>
                </w:p>
              </w:tc>
            </w:tr>
            <w:tr w:rsidR="00FE0ED6">
              <w:tc>
                <w:tcPr>
                  <w:tcW w:w="0" w:type="auto"/>
                  <w:tcBorders>
                    <w:top w:val="nil"/>
                    <w:left w:val="single" w:sz="8" w:space="0" w:color="000000"/>
                    <w:bottom w:val="single" w:sz="8" w:space="0" w:color="000000"/>
                    <w:right w:val="single" w:sz="8" w:space="0" w:color="000000"/>
                  </w:tcBorders>
                  <w:tcMar>
                    <w:top w:w="15" w:type="dxa"/>
                    <w:left w:w="15" w:type="dxa"/>
                    <w:bottom w:w="15" w:type="dxa"/>
                    <w:right w:w="15" w:type="dxa"/>
                  </w:tcMar>
                  <w:hideMark/>
                </w:tcPr>
                <w:p w:rsidR="00FE0ED6" w:rsidRDefault="00FE0ED6">
                  <w:pPr>
                    <w:rPr>
                      <w:rFonts w:ascii="Tahoma" w:hAnsi="Tahoma" w:cs="Tahoma"/>
                      <w:color w:val="000000"/>
                      <w:sz w:val="19"/>
                      <w:szCs w:val="19"/>
                    </w:rPr>
                  </w:pPr>
                  <w:r>
                    <w:rPr>
                      <w:rFonts w:ascii="Tahoma" w:hAnsi="Tahoma" w:cs="Tahoma"/>
                      <w:color w:val="000000"/>
                      <w:sz w:val="19"/>
                      <w:szCs w:val="19"/>
                    </w:rPr>
                    <w:t>&gt; 100</w:t>
                  </w:r>
                </w:p>
              </w:tc>
              <w:tc>
                <w:tcPr>
                  <w:tcW w:w="0" w:type="auto"/>
                  <w:tcBorders>
                    <w:top w:val="nil"/>
                    <w:left w:val="nil"/>
                    <w:bottom w:val="single" w:sz="8" w:space="0" w:color="000000"/>
                    <w:right w:val="single" w:sz="8" w:space="0" w:color="000000"/>
                  </w:tcBorders>
                  <w:tcMar>
                    <w:top w:w="15" w:type="dxa"/>
                    <w:left w:w="15" w:type="dxa"/>
                    <w:bottom w:w="15" w:type="dxa"/>
                    <w:right w:w="15" w:type="dxa"/>
                  </w:tcMar>
                  <w:hideMark/>
                </w:tcPr>
                <w:p w:rsidR="00FE0ED6" w:rsidRDefault="00FE0ED6">
                  <w:pPr>
                    <w:rPr>
                      <w:rFonts w:ascii="Tahoma" w:hAnsi="Tahoma" w:cs="Tahoma"/>
                      <w:color w:val="000000"/>
                      <w:sz w:val="19"/>
                      <w:szCs w:val="19"/>
                    </w:rPr>
                  </w:pPr>
                  <w:r>
                    <w:rPr>
                      <w:rFonts w:ascii="Tahoma" w:hAnsi="Tahoma" w:cs="Tahoma"/>
                      <w:color w:val="000000"/>
                      <w:sz w:val="19"/>
                      <w:szCs w:val="19"/>
                    </w:rPr>
                    <w:t>≤ 1.000</w:t>
                  </w:r>
                </w:p>
              </w:tc>
              <w:tc>
                <w:tcPr>
                  <w:tcW w:w="0" w:type="auto"/>
                  <w:tcBorders>
                    <w:top w:val="nil"/>
                    <w:left w:val="nil"/>
                    <w:bottom w:val="single" w:sz="8" w:space="0" w:color="000000"/>
                    <w:right w:val="single" w:sz="8" w:space="0" w:color="000000"/>
                  </w:tcBorders>
                  <w:tcMar>
                    <w:top w:w="15" w:type="dxa"/>
                    <w:left w:w="15" w:type="dxa"/>
                    <w:bottom w:w="15" w:type="dxa"/>
                    <w:right w:w="15" w:type="dxa"/>
                  </w:tcMar>
                  <w:hideMark/>
                </w:tcPr>
                <w:p w:rsidR="00FE0ED6" w:rsidRDefault="00FE0ED6">
                  <w:pPr>
                    <w:rPr>
                      <w:rFonts w:ascii="Tahoma" w:hAnsi="Tahoma" w:cs="Tahoma"/>
                      <w:color w:val="000000"/>
                      <w:sz w:val="19"/>
                      <w:szCs w:val="19"/>
                    </w:rPr>
                  </w:pPr>
                  <w:r>
                    <w:rPr>
                      <w:rFonts w:ascii="Tahoma" w:hAnsi="Tahoma" w:cs="Tahoma"/>
                      <w:color w:val="000000"/>
                      <w:sz w:val="19"/>
                      <w:szCs w:val="19"/>
                    </w:rPr>
                    <w:t>4</w:t>
                  </w:r>
                </w:p>
              </w:tc>
              <w:tc>
                <w:tcPr>
                  <w:tcW w:w="0" w:type="auto"/>
                  <w:tcBorders>
                    <w:top w:val="nil"/>
                    <w:left w:val="nil"/>
                    <w:bottom w:val="single" w:sz="8" w:space="0" w:color="000000"/>
                    <w:right w:val="single" w:sz="8" w:space="0" w:color="000000"/>
                  </w:tcBorders>
                  <w:tcMar>
                    <w:top w:w="15" w:type="dxa"/>
                    <w:left w:w="15" w:type="dxa"/>
                    <w:bottom w:w="15" w:type="dxa"/>
                    <w:right w:w="15" w:type="dxa"/>
                  </w:tcMar>
                  <w:hideMark/>
                </w:tcPr>
                <w:p w:rsidR="00FE0ED6" w:rsidRDefault="00FE0ED6">
                  <w:pPr>
                    <w:rPr>
                      <w:rFonts w:ascii="Tahoma" w:hAnsi="Tahoma" w:cs="Tahoma"/>
                      <w:color w:val="000000"/>
                      <w:sz w:val="19"/>
                      <w:szCs w:val="19"/>
                    </w:rPr>
                  </w:pPr>
                  <w:r>
                    <w:rPr>
                      <w:rFonts w:ascii="Tahoma" w:hAnsi="Tahoma" w:cs="Tahoma"/>
                      <w:color w:val="000000"/>
                      <w:sz w:val="19"/>
                      <w:szCs w:val="19"/>
                    </w:rPr>
                    <w:t>1</w:t>
                  </w:r>
                </w:p>
              </w:tc>
            </w:tr>
            <w:tr w:rsidR="00FE0ED6">
              <w:tc>
                <w:tcPr>
                  <w:tcW w:w="0" w:type="auto"/>
                  <w:tcBorders>
                    <w:top w:val="nil"/>
                    <w:left w:val="single" w:sz="8" w:space="0" w:color="000000"/>
                    <w:bottom w:val="single" w:sz="8" w:space="0" w:color="000000"/>
                    <w:right w:val="single" w:sz="8" w:space="0" w:color="000000"/>
                  </w:tcBorders>
                  <w:tcMar>
                    <w:top w:w="15" w:type="dxa"/>
                    <w:left w:w="15" w:type="dxa"/>
                    <w:bottom w:w="15" w:type="dxa"/>
                    <w:right w:w="15" w:type="dxa"/>
                  </w:tcMar>
                  <w:hideMark/>
                </w:tcPr>
                <w:p w:rsidR="00FE0ED6" w:rsidRDefault="00FE0ED6">
                  <w:pPr>
                    <w:rPr>
                      <w:rFonts w:ascii="Tahoma" w:hAnsi="Tahoma" w:cs="Tahoma"/>
                      <w:color w:val="000000"/>
                      <w:sz w:val="19"/>
                      <w:szCs w:val="19"/>
                    </w:rPr>
                  </w:pPr>
                  <w:r>
                    <w:rPr>
                      <w:rFonts w:ascii="Tahoma" w:hAnsi="Tahoma" w:cs="Tahoma"/>
                      <w:color w:val="000000"/>
                      <w:sz w:val="19"/>
                      <w:szCs w:val="19"/>
                    </w:rPr>
                    <w:t>&gt; 1.000</w:t>
                  </w:r>
                </w:p>
              </w:tc>
              <w:tc>
                <w:tcPr>
                  <w:tcW w:w="0" w:type="auto"/>
                  <w:tcBorders>
                    <w:top w:val="nil"/>
                    <w:left w:val="nil"/>
                    <w:bottom w:val="single" w:sz="8" w:space="0" w:color="000000"/>
                    <w:right w:val="single" w:sz="8" w:space="0" w:color="000000"/>
                  </w:tcBorders>
                  <w:tcMar>
                    <w:top w:w="15" w:type="dxa"/>
                    <w:left w:w="15" w:type="dxa"/>
                    <w:bottom w:w="15" w:type="dxa"/>
                    <w:right w:w="15" w:type="dxa"/>
                  </w:tcMar>
                  <w:hideMark/>
                </w:tcPr>
                <w:p w:rsidR="00FE0ED6" w:rsidRDefault="00FE0ED6">
                  <w:pPr>
                    <w:rPr>
                      <w:rFonts w:ascii="Tahoma" w:hAnsi="Tahoma" w:cs="Tahoma"/>
                      <w:color w:val="000000"/>
                      <w:sz w:val="19"/>
                      <w:szCs w:val="19"/>
                    </w:rPr>
                  </w:pPr>
                  <w:r>
                    <w:rPr>
                      <w:rFonts w:ascii="Tahoma" w:hAnsi="Tahoma" w:cs="Tahoma"/>
                      <w:color w:val="000000"/>
                      <w:sz w:val="19"/>
                      <w:szCs w:val="19"/>
                    </w:rPr>
                    <w:t>≤ 10.000</w:t>
                  </w:r>
                </w:p>
              </w:tc>
              <w:tc>
                <w:tcPr>
                  <w:tcW w:w="0" w:type="auto"/>
                  <w:vMerge w:val="restart"/>
                  <w:tcBorders>
                    <w:top w:val="nil"/>
                    <w:left w:val="nil"/>
                    <w:bottom w:val="single" w:sz="8" w:space="0" w:color="000000"/>
                    <w:right w:val="single" w:sz="8" w:space="0" w:color="000000"/>
                  </w:tcBorders>
                  <w:tcMar>
                    <w:top w:w="15" w:type="dxa"/>
                    <w:left w:w="15" w:type="dxa"/>
                    <w:bottom w:w="15" w:type="dxa"/>
                    <w:right w:w="15" w:type="dxa"/>
                  </w:tcMar>
                  <w:hideMark/>
                </w:tcPr>
                <w:p w:rsidR="00FE0ED6" w:rsidRDefault="00FE0ED6">
                  <w:pPr>
                    <w:rPr>
                      <w:rFonts w:ascii="Tahoma" w:hAnsi="Tahoma" w:cs="Tahoma"/>
                      <w:color w:val="000000"/>
                      <w:sz w:val="19"/>
                      <w:szCs w:val="19"/>
                    </w:rPr>
                  </w:pPr>
                  <w:r>
                    <w:rPr>
                      <w:rFonts w:ascii="Tahoma" w:hAnsi="Tahoma" w:cs="Tahoma"/>
                      <w:color w:val="000000"/>
                      <w:sz w:val="19"/>
                      <w:szCs w:val="19"/>
                    </w:rPr>
                    <w:t>4</w:t>
                  </w:r>
                </w:p>
                <w:p w:rsidR="00FE0ED6" w:rsidRDefault="00FE0ED6">
                  <w:pPr>
                    <w:rPr>
                      <w:rFonts w:ascii="Tahoma" w:hAnsi="Tahoma" w:cs="Tahoma"/>
                      <w:color w:val="000000"/>
                      <w:sz w:val="19"/>
                      <w:szCs w:val="19"/>
                    </w:rPr>
                  </w:pPr>
                  <w:r>
                    <w:rPr>
                      <w:rFonts w:ascii="Tahoma" w:hAnsi="Tahoma" w:cs="Tahoma"/>
                      <w:color w:val="000000"/>
                      <w:sz w:val="19"/>
                      <w:szCs w:val="19"/>
                    </w:rPr>
                    <w:t>+ 3 for hver påbegyndt 1.000 m</w:t>
                  </w:r>
                  <w:r>
                    <w:rPr>
                      <w:rStyle w:val="superscript"/>
                      <w:rFonts w:ascii="Tahoma" w:hAnsi="Tahoma" w:cs="Tahoma"/>
                      <w:color w:val="000000"/>
                      <w:sz w:val="14"/>
                      <w:szCs w:val="14"/>
                      <w:vertAlign w:val="superscript"/>
                    </w:rPr>
                    <w:t>3</w:t>
                  </w:r>
                  <w:r>
                    <w:rPr>
                      <w:rFonts w:ascii="Tahoma" w:hAnsi="Tahoma" w:cs="Tahoma"/>
                      <w:color w:val="000000"/>
                      <w:sz w:val="19"/>
                      <w:szCs w:val="19"/>
                    </w:rPr>
                    <w:t>/dag af den samlede mængde</w:t>
                  </w:r>
                </w:p>
              </w:tc>
              <w:tc>
                <w:tcPr>
                  <w:tcW w:w="0" w:type="auto"/>
                  <w:tcBorders>
                    <w:top w:val="nil"/>
                    <w:left w:val="nil"/>
                    <w:bottom w:val="single" w:sz="8" w:space="0" w:color="000000"/>
                    <w:right w:val="single" w:sz="8" w:space="0" w:color="000000"/>
                  </w:tcBorders>
                  <w:tcMar>
                    <w:top w:w="15" w:type="dxa"/>
                    <w:left w:w="15" w:type="dxa"/>
                    <w:bottom w:w="15" w:type="dxa"/>
                    <w:right w:w="15" w:type="dxa"/>
                  </w:tcMar>
                  <w:hideMark/>
                </w:tcPr>
                <w:p w:rsidR="00FE0ED6" w:rsidRDefault="00FE0ED6">
                  <w:pPr>
                    <w:rPr>
                      <w:rFonts w:ascii="Tahoma" w:hAnsi="Tahoma" w:cs="Tahoma"/>
                      <w:color w:val="000000"/>
                      <w:sz w:val="19"/>
                      <w:szCs w:val="19"/>
                    </w:rPr>
                  </w:pPr>
                  <w:r>
                    <w:rPr>
                      <w:rFonts w:ascii="Tahoma" w:hAnsi="Tahoma" w:cs="Tahoma"/>
                      <w:color w:val="000000"/>
                      <w:sz w:val="19"/>
                      <w:szCs w:val="19"/>
                    </w:rPr>
                    <w:t>1</w:t>
                  </w:r>
                </w:p>
                <w:p w:rsidR="00FE0ED6" w:rsidRDefault="00FE0ED6">
                  <w:pPr>
                    <w:rPr>
                      <w:rFonts w:ascii="Tahoma" w:hAnsi="Tahoma" w:cs="Tahoma"/>
                      <w:color w:val="000000"/>
                      <w:sz w:val="19"/>
                      <w:szCs w:val="19"/>
                    </w:rPr>
                  </w:pPr>
                  <w:r>
                    <w:rPr>
                      <w:rFonts w:ascii="Tahoma" w:hAnsi="Tahoma" w:cs="Tahoma"/>
                      <w:color w:val="000000"/>
                      <w:sz w:val="19"/>
                      <w:szCs w:val="19"/>
                    </w:rPr>
                    <w:t>+ 1 for hver påbegyndt 4.500 m</w:t>
                  </w:r>
                  <w:r>
                    <w:rPr>
                      <w:rStyle w:val="superscript"/>
                      <w:rFonts w:ascii="Tahoma" w:hAnsi="Tahoma" w:cs="Tahoma"/>
                      <w:color w:val="000000"/>
                      <w:sz w:val="14"/>
                      <w:szCs w:val="14"/>
                      <w:vertAlign w:val="superscript"/>
                    </w:rPr>
                    <w:t>3</w:t>
                  </w:r>
                  <w:r>
                    <w:rPr>
                      <w:rFonts w:ascii="Tahoma" w:hAnsi="Tahoma" w:cs="Tahoma"/>
                      <w:color w:val="000000"/>
                      <w:sz w:val="19"/>
                      <w:szCs w:val="19"/>
                    </w:rPr>
                    <w:t>/dag af den samlede mængde</w:t>
                  </w:r>
                </w:p>
              </w:tc>
            </w:tr>
            <w:tr w:rsidR="00FE0ED6">
              <w:tc>
                <w:tcPr>
                  <w:tcW w:w="0" w:type="auto"/>
                  <w:tcBorders>
                    <w:top w:val="nil"/>
                    <w:left w:val="single" w:sz="8" w:space="0" w:color="000000"/>
                    <w:bottom w:val="single" w:sz="8" w:space="0" w:color="000000"/>
                    <w:right w:val="single" w:sz="8" w:space="0" w:color="000000"/>
                  </w:tcBorders>
                  <w:tcMar>
                    <w:top w:w="15" w:type="dxa"/>
                    <w:left w:w="15" w:type="dxa"/>
                    <w:bottom w:w="15" w:type="dxa"/>
                    <w:right w:w="15" w:type="dxa"/>
                  </w:tcMar>
                  <w:hideMark/>
                </w:tcPr>
                <w:p w:rsidR="00FE0ED6" w:rsidRDefault="00FE0ED6">
                  <w:pPr>
                    <w:rPr>
                      <w:rFonts w:ascii="Tahoma" w:hAnsi="Tahoma" w:cs="Tahoma"/>
                      <w:color w:val="000000"/>
                      <w:sz w:val="19"/>
                      <w:szCs w:val="19"/>
                    </w:rPr>
                  </w:pPr>
                  <w:r>
                    <w:rPr>
                      <w:rFonts w:ascii="Tahoma" w:hAnsi="Tahoma" w:cs="Tahoma"/>
                      <w:color w:val="000000"/>
                      <w:sz w:val="19"/>
                      <w:szCs w:val="19"/>
                    </w:rPr>
                    <w:t>&gt; 10.000</w:t>
                  </w:r>
                </w:p>
              </w:tc>
              <w:tc>
                <w:tcPr>
                  <w:tcW w:w="0" w:type="auto"/>
                  <w:tcBorders>
                    <w:top w:val="nil"/>
                    <w:left w:val="nil"/>
                    <w:bottom w:val="single" w:sz="8" w:space="0" w:color="000000"/>
                    <w:right w:val="single" w:sz="8" w:space="0" w:color="000000"/>
                  </w:tcBorders>
                  <w:tcMar>
                    <w:top w:w="15" w:type="dxa"/>
                    <w:left w:w="15" w:type="dxa"/>
                    <w:bottom w:w="15" w:type="dxa"/>
                    <w:right w:w="15" w:type="dxa"/>
                  </w:tcMar>
                  <w:hideMark/>
                </w:tcPr>
                <w:p w:rsidR="00FE0ED6" w:rsidRDefault="00FE0ED6">
                  <w:pPr>
                    <w:rPr>
                      <w:rFonts w:ascii="Tahoma" w:hAnsi="Tahoma" w:cs="Tahoma"/>
                      <w:color w:val="000000"/>
                      <w:sz w:val="19"/>
                      <w:szCs w:val="19"/>
                    </w:rPr>
                  </w:pPr>
                  <w:r>
                    <w:rPr>
                      <w:rFonts w:ascii="Tahoma" w:hAnsi="Tahoma" w:cs="Tahoma"/>
                      <w:color w:val="000000"/>
                      <w:sz w:val="19"/>
                      <w:szCs w:val="19"/>
                    </w:rPr>
                    <w:t>≤ 100.000</w:t>
                  </w:r>
                </w:p>
              </w:tc>
              <w:tc>
                <w:tcPr>
                  <w:tcW w:w="0" w:type="auto"/>
                  <w:vMerge/>
                  <w:tcBorders>
                    <w:top w:val="nil"/>
                    <w:left w:val="nil"/>
                    <w:bottom w:val="single" w:sz="8" w:space="0" w:color="000000"/>
                    <w:right w:val="single" w:sz="8" w:space="0" w:color="000000"/>
                  </w:tcBorders>
                  <w:vAlign w:val="center"/>
                  <w:hideMark/>
                </w:tcPr>
                <w:p w:rsidR="00FE0ED6" w:rsidRDefault="00FE0ED6">
                  <w:pPr>
                    <w:rPr>
                      <w:rFonts w:ascii="Tahoma" w:hAnsi="Tahoma" w:cs="Tahoma"/>
                      <w:color w:val="000000"/>
                      <w:sz w:val="19"/>
                      <w:szCs w:val="19"/>
                    </w:rPr>
                  </w:pPr>
                </w:p>
              </w:tc>
              <w:tc>
                <w:tcPr>
                  <w:tcW w:w="0" w:type="auto"/>
                  <w:tcBorders>
                    <w:top w:val="nil"/>
                    <w:left w:val="nil"/>
                    <w:bottom w:val="single" w:sz="8" w:space="0" w:color="000000"/>
                    <w:right w:val="single" w:sz="8" w:space="0" w:color="000000"/>
                  </w:tcBorders>
                  <w:tcMar>
                    <w:top w:w="15" w:type="dxa"/>
                    <w:left w:w="15" w:type="dxa"/>
                    <w:bottom w:w="15" w:type="dxa"/>
                    <w:right w:w="15" w:type="dxa"/>
                  </w:tcMar>
                  <w:hideMark/>
                </w:tcPr>
                <w:p w:rsidR="00FE0ED6" w:rsidRDefault="00FE0ED6">
                  <w:pPr>
                    <w:rPr>
                      <w:rFonts w:ascii="Tahoma" w:hAnsi="Tahoma" w:cs="Tahoma"/>
                      <w:color w:val="000000"/>
                      <w:sz w:val="19"/>
                      <w:szCs w:val="19"/>
                    </w:rPr>
                  </w:pPr>
                  <w:r>
                    <w:rPr>
                      <w:rFonts w:ascii="Tahoma" w:hAnsi="Tahoma" w:cs="Tahoma"/>
                      <w:color w:val="000000"/>
                      <w:sz w:val="19"/>
                      <w:szCs w:val="19"/>
                    </w:rPr>
                    <w:t>3</w:t>
                  </w:r>
                </w:p>
                <w:p w:rsidR="00FE0ED6" w:rsidRDefault="00FE0ED6">
                  <w:pPr>
                    <w:rPr>
                      <w:rFonts w:ascii="Tahoma" w:hAnsi="Tahoma" w:cs="Tahoma"/>
                      <w:color w:val="000000"/>
                      <w:sz w:val="19"/>
                      <w:szCs w:val="19"/>
                    </w:rPr>
                  </w:pPr>
                  <w:r>
                    <w:rPr>
                      <w:rFonts w:ascii="Tahoma" w:hAnsi="Tahoma" w:cs="Tahoma"/>
                      <w:color w:val="000000"/>
                      <w:sz w:val="19"/>
                      <w:szCs w:val="19"/>
                    </w:rPr>
                    <w:t>+ 1 for hver påbegyndt 10.000 m</w:t>
                  </w:r>
                  <w:r>
                    <w:rPr>
                      <w:rStyle w:val="superscript"/>
                      <w:rFonts w:ascii="Tahoma" w:hAnsi="Tahoma" w:cs="Tahoma"/>
                      <w:color w:val="000000"/>
                      <w:sz w:val="14"/>
                      <w:szCs w:val="14"/>
                      <w:vertAlign w:val="superscript"/>
                    </w:rPr>
                    <w:t>3</w:t>
                  </w:r>
                  <w:r>
                    <w:rPr>
                      <w:rFonts w:ascii="Tahoma" w:hAnsi="Tahoma" w:cs="Tahoma"/>
                      <w:color w:val="000000"/>
                      <w:sz w:val="19"/>
                      <w:szCs w:val="19"/>
                    </w:rPr>
                    <w:t xml:space="preserve">/dag af den </w:t>
                  </w:r>
                  <w:r>
                    <w:rPr>
                      <w:rFonts w:ascii="Tahoma" w:hAnsi="Tahoma" w:cs="Tahoma"/>
                      <w:color w:val="000000"/>
                      <w:sz w:val="19"/>
                      <w:szCs w:val="19"/>
                    </w:rPr>
                    <w:lastRenderedPageBreak/>
                    <w:t>samlede mængde</w:t>
                  </w:r>
                </w:p>
              </w:tc>
            </w:tr>
            <w:tr w:rsidR="00FE0ED6">
              <w:tc>
                <w:tcPr>
                  <w:tcW w:w="0" w:type="auto"/>
                  <w:tcBorders>
                    <w:top w:val="nil"/>
                    <w:left w:val="single" w:sz="8" w:space="0" w:color="000000"/>
                    <w:bottom w:val="single" w:sz="8" w:space="0" w:color="000000"/>
                    <w:right w:val="single" w:sz="8" w:space="0" w:color="000000"/>
                  </w:tcBorders>
                  <w:tcMar>
                    <w:top w:w="15" w:type="dxa"/>
                    <w:left w:w="15" w:type="dxa"/>
                    <w:bottom w:w="15" w:type="dxa"/>
                    <w:right w:w="15" w:type="dxa"/>
                  </w:tcMar>
                  <w:hideMark/>
                </w:tcPr>
                <w:p w:rsidR="00FE0ED6" w:rsidRDefault="00FE0ED6">
                  <w:pPr>
                    <w:rPr>
                      <w:rFonts w:ascii="Tahoma" w:hAnsi="Tahoma" w:cs="Tahoma"/>
                      <w:color w:val="000000"/>
                      <w:sz w:val="19"/>
                      <w:szCs w:val="19"/>
                    </w:rPr>
                  </w:pPr>
                  <w:r>
                    <w:rPr>
                      <w:rFonts w:ascii="Tahoma" w:hAnsi="Tahoma" w:cs="Tahoma"/>
                      <w:color w:val="000000"/>
                      <w:sz w:val="19"/>
                      <w:szCs w:val="19"/>
                    </w:rPr>
                    <w:lastRenderedPageBreak/>
                    <w:t>&gt;100.000</w:t>
                  </w:r>
                </w:p>
              </w:tc>
              <w:tc>
                <w:tcPr>
                  <w:tcW w:w="0" w:type="auto"/>
                  <w:tcBorders>
                    <w:top w:val="nil"/>
                    <w:left w:val="nil"/>
                    <w:bottom w:val="single" w:sz="8" w:space="0" w:color="000000"/>
                    <w:right w:val="single" w:sz="8" w:space="0" w:color="000000"/>
                  </w:tcBorders>
                  <w:tcMar>
                    <w:top w:w="15" w:type="dxa"/>
                    <w:left w:w="15" w:type="dxa"/>
                    <w:bottom w:w="15" w:type="dxa"/>
                    <w:right w:w="15" w:type="dxa"/>
                  </w:tcMar>
                  <w:hideMark/>
                </w:tcPr>
                <w:p w:rsidR="00FE0ED6" w:rsidRDefault="00FE0ED6">
                  <w:pPr>
                    <w:rPr>
                      <w:sz w:val="24"/>
                      <w:szCs w:val="24"/>
                    </w:rPr>
                  </w:pPr>
                  <w:r>
                    <w:t> </w:t>
                  </w:r>
                </w:p>
              </w:tc>
              <w:tc>
                <w:tcPr>
                  <w:tcW w:w="0" w:type="auto"/>
                  <w:vMerge/>
                  <w:tcBorders>
                    <w:top w:val="nil"/>
                    <w:left w:val="nil"/>
                    <w:bottom w:val="single" w:sz="8" w:space="0" w:color="000000"/>
                    <w:right w:val="single" w:sz="8" w:space="0" w:color="000000"/>
                  </w:tcBorders>
                  <w:vAlign w:val="center"/>
                  <w:hideMark/>
                </w:tcPr>
                <w:p w:rsidR="00FE0ED6" w:rsidRDefault="00FE0ED6">
                  <w:pPr>
                    <w:rPr>
                      <w:rFonts w:ascii="Tahoma" w:hAnsi="Tahoma" w:cs="Tahoma"/>
                      <w:color w:val="000000"/>
                      <w:sz w:val="19"/>
                      <w:szCs w:val="19"/>
                    </w:rPr>
                  </w:pPr>
                </w:p>
              </w:tc>
              <w:tc>
                <w:tcPr>
                  <w:tcW w:w="0" w:type="auto"/>
                  <w:tcBorders>
                    <w:top w:val="nil"/>
                    <w:left w:val="nil"/>
                    <w:bottom w:val="single" w:sz="8" w:space="0" w:color="000000"/>
                    <w:right w:val="single" w:sz="8" w:space="0" w:color="000000"/>
                  </w:tcBorders>
                  <w:tcMar>
                    <w:top w:w="15" w:type="dxa"/>
                    <w:left w:w="15" w:type="dxa"/>
                    <w:bottom w:w="15" w:type="dxa"/>
                    <w:right w:w="15" w:type="dxa"/>
                  </w:tcMar>
                  <w:hideMark/>
                </w:tcPr>
                <w:p w:rsidR="00FE0ED6" w:rsidRDefault="00FE0ED6">
                  <w:pPr>
                    <w:rPr>
                      <w:rFonts w:ascii="Tahoma" w:hAnsi="Tahoma" w:cs="Tahoma"/>
                      <w:color w:val="000000"/>
                      <w:sz w:val="19"/>
                      <w:szCs w:val="19"/>
                    </w:rPr>
                  </w:pPr>
                  <w:r>
                    <w:rPr>
                      <w:rFonts w:ascii="Tahoma" w:hAnsi="Tahoma" w:cs="Tahoma"/>
                      <w:color w:val="000000"/>
                      <w:sz w:val="19"/>
                      <w:szCs w:val="19"/>
                    </w:rPr>
                    <w:t>12</w:t>
                  </w:r>
                </w:p>
                <w:p w:rsidR="00FE0ED6" w:rsidRDefault="00FE0ED6">
                  <w:pPr>
                    <w:rPr>
                      <w:rFonts w:ascii="Tahoma" w:hAnsi="Tahoma" w:cs="Tahoma"/>
                      <w:color w:val="000000"/>
                      <w:sz w:val="19"/>
                      <w:szCs w:val="19"/>
                    </w:rPr>
                  </w:pPr>
                  <w:r>
                    <w:rPr>
                      <w:rFonts w:ascii="Tahoma" w:hAnsi="Tahoma" w:cs="Tahoma"/>
                      <w:color w:val="000000"/>
                      <w:sz w:val="19"/>
                      <w:szCs w:val="19"/>
                    </w:rPr>
                    <w:t>+ 1 for hver påbegyndt 25.000 m</w:t>
                  </w:r>
                  <w:r>
                    <w:rPr>
                      <w:rStyle w:val="superscript"/>
                      <w:rFonts w:ascii="Tahoma" w:hAnsi="Tahoma" w:cs="Tahoma"/>
                      <w:color w:val="000000"/>
                      <w:sz w:val="14"/>
                      <w:szCs w:val="14"/>
                      <w:vertAlign w:val="superscript"/>
                    </w:rPr>
                    <w:t>3</w:t>
                  </w:r>
                  <w:r>
                    <w:rPr>
                      <w:rFonts w:ascii="Tahoma" w:hAnsi="Tahoma" w:cs="Tahoma"/>
                      <w:color w:val="000000"/>
                      <w:sz w:val="19"/>
                      <w:szCs w:val="19"/>
                    </w:rPr>
                    <w:t>/dag af den samlede mængde</w:t>
                  </w:r>
                </w:p>
              </w:tc>
            </w:tr>
          </w:tbl>
          <w:p w:rsidR="00FE0ED6" w:rsidRDefault="00FE0ED6">
            <w:pPr>
              <w:rPr>
                <w:rFonts w:ascii="Times New Roman" w:eastAsia="Times New Roman" w:hAnsi="Times New Roman"/>
                <w:sz w:val="20"/>
                <w:szCs w:val="20"/>
                <w:lang w:eastAsia="da-DK"/>
              </w:rPr>
            </w:pPr>
          </w:p>
        </w:tc>
      </w:tr>
      <w:tr w:rsidR="00FE0ED6" w:rsidTr="00FE0ED6">
        <w:tc>
          <w:tcPr>
            <w:tcW w:w="0" w:type="auto"/>
            <w:hideMark/>
          </w:tcPr>
          <w:tbl>
            <w:tblPr>
              <w:tblW w:w="6624" w:type="dxa"/>
              <w:tblCellMar>
                <w:left w:w="0" w:type="dxa"/>
                <w:right w:w="0" w:type="dxa"/>
              </w:tblCellMar>
              <w:tblLook w:val="04A0" w:firstRow="1" w:lastRow="0" w:firstColumn="1" w:lastColumn="0" w:noHBand="0" w:noVBand="1"/>
            </w:tblPr>
            <w:tblGrid>
              <w:gridCol w:w="207"/>
              <w:gridCol w:w="6417"/>
            </w:tblGrid>
            <w:tr w:rsidR="00FE0ED6">
              <w:tc>
                <w:tcPr>
                  <w:tcW w:w="0" w:type="auto"/>
                  <w:tcMar>
                    <w:top w:w="15" w:type="dxa"/>
                    <w:left w:w="15" w:type="dxa"/>
                    <w:bottom w:w="15" w:type="dxa"/>
                    <w:right w:w="15" w:type="dxa"/>
                  </w:tcMar>
                  <w:hideMark/>
                </w:tcPr>
                <w:p w:rsidR="00FE0ED6" w:rsidRDefault="00FE0ED6">
                  <w:pPr>
                    <w:rPr>
                      <w:rFonts w:ascii="Tahoma" w:hAnsi="Tahoma" w:cs="Tahoma"/>
                      <w:color w:val="000000"/>
                      <w:sz w:val="19"/>
                      <w:szCs w:val="19"/>
                    </w:rPr>
                  </w:pPr>
                  <w:r>
                    <w:rPr>
                      <w:rFonts w:ascii="Tahoma" w:hAnsi="Tahoma" w:cs="Tahoma"/>
                      <w:color w:val="000000"/>
                      <w:sz w:val="19"/>
                      <w:szCs w:val="19"/>
                    </w:rPr>
                    <w:lastRenderedPageBreak/>
                    <w:t>1)</w:t>
                  </w:r>
                </w:p>
              </w:tc>
              <w:tc>
                <w:tcPr>
                  <w:tcW w:w="0" w:type="auto"/>
                  <w:tcMar>
                    <w:top w:w="15" w:type="dxa"/>
                    <w:left w:w="15" w:type="dxa"/>
                    <w:bottom w:w="15" w:type="dxa"/>
                    <w:right w:w="15" w:type="dxa"/>
                  </w:tcMar>
                  <w:hideMark/>
                </w:tcPr>
                <w:p w:rsidR="00FE0ED6" w:rsidRDefault="00FE0ED6">
                  <w:pPr>
                    <w:rPr>
                      <w:rFonts w:ascii="Tahoma" w:hAnsi="Tahoma" w:cs="Tahoma"/>
                      <w:color w:val="000000"/>
                      <w:sz w:val="19"/>
                      <w:szCs w:val="19"/>
                    </w:rPr>
                  </w:pPr>
                  <w:r>
                    <w:rPr>
                      <w:rFonts w:ascii="Tahoma" w:hAnsi="Tahoma" w:cs="Tahoma"/>
                      <w:color w:val="000000"/>
                      <w:sz w:val="19"/>
                      <w:szCs w:val="19"/>
                    </w:rPr>
                    <w:t>Et forsyningsområde er et geografisk afgrænset område, inden for hvilket drikkevandet kommer fra en eller flere kilder, og vandkvaliteten kan anses for at være tilnærmelsesvis ensartet.</w:t>
                  </w:r>
                </w:p>
              </w:tc>
            </w:tr>
            <w:tr w:rsidR="00FE0ED6">
              <w:tc>
                <w:tcPr>
                  <w:tcW w:w="0" w:type="auto"/>
                  <w:tcMar>
                    <w:top w:w="15" w:type="dxa"/>
                    <w:left w:w="15" w:type="dxa"/>
                    <w:bottom w:w="15" w:type="dxa"/>
                    <w:right w:w="15" w:type="dxa"/>
                  </w:tcMar>
                  <w:hideMark/>
                </w:tcPr>
                <w:p w:rsidR="00FE0ED6" w:rsidRDefault="00FE0ED6">
                  <w:pPr>
                    <w:rPr>
                      <w:rFonts w:ascii="Tahoma" w:hAnsi="Tahoma" w:cs="Tahoma"/>
                      <w:color w:val="000000"/>
                      <w:sz w:val="19"/>
                      <w:szCs w:val="19"/>
                    </w:rPr>
                  </w:pPr>
                  <w:r>
                    <w:rPr>
                      <w:rFonts w:ascii="Tahoma" w:hAnsi="Tahoma" w:cs="Tahoma"/>
                      <w:color w:val="000000"/>
                      <w:sz w:val="19"/>
                      <w:szCs w:val="19"/>
                    </w:rPr>
                    <w:t>2)</w:t>
                  </w:r>
                </w:p>
              </w:tc>
              <w:tc>
                <w:tcPr>
                  <w:tcW w:w="0" w:type="auto"/>
                  <w:tcMar>
                    <w:top w:w="15" w:type="dxa"/>
                    <w:left w:w="15" w:type="dxa"/>
                    <w:bottom w:w="15" w:type="dxa"/>
                    <w:right w:w="15" w:type="dxa"/>
                  </w:tcMar>
                  <w:hideMark/>
                </w:tcPr>
                <w:p w:rsidR="00FE0ED6" w:rsidRDefault="00FE0ED6">
                  <w:pPr>
                    <w:rPr>
                      <w:rFonts w:ascii="Tahoma" w:hAnsi="Tahoma" w:cs="Tahoma"/>
                      <w:color w:val="000000"/>
                      <w:sz w:val="19"/>
                      <w:szCs w:val="19"/>
                    </w:rPr>
                  </w:pPr>
                  <w:r>
                    <w:rPr>
                      <w:rFonts w:ascii="Tahoma" w:hAnsi="Tahoma" w:cs="Tahoma"/>
                      <w:color w:val="000000"/>
                      <w:sz w:val="19"/>
                      <w:szCs w:val="19"/>
                    </w:rPr>
                    <w:t>Mængderne er beregnet som gennemsnit i løbet af et kalenderår. Antallet af indbyggere i et forsyningsområde kan anvendes i stedet for vandmængden til at bestemme den minimale hyppighed, idet det antages, at vandforbruget er 200 l pr. dag pr. indbygger.</w:t>
                  </w:r>
                </w:p>
              </w:tc>
            </w:tr>
            <w:tr w:rsidR="00FE0ED6">
              <w:trPr>
                <w:trHeight w:val="945"/>
              </w:trPr>
              <w:tc>
                <w:tcPr>
                  <w:tcW w:w="0" w:type="auto"/>
                  <w:tcMar>
                    <w:top w:w="15" w:type="dxa"/>
                    <w:left w:w="15" w:type="dxa"/>
                    <w:bottom w:w="15" w:type="dxa"/>
                    <w:right w:w="15" w:type="dxa"/>
                  </w:tcMar>
                  <w:hideMark/>
                </w:tcPr>
                <w:p w:rsidR="00FE0ED6" w:rsidRDefault="00FE0ED6">
                  <w:pPr>
                    <w:rPr>
                      <w:rFonts w:ascii="Tahoma" w:hAnsi="Tahoma" w:cs="Tahoma"/>
                      <w:color w:val="000000"/>
                      <w:sz w:val="19"/>
                      <w:szCs w:val="19"/>
                    </w:rPr>
                  </w:pPr>
                  <w:r>
                    <w:rPr>
                      <w:rFonts w:ascii="Tahoma" w:hAnsi="Tahoma" w:cs="Tahoma"/>
                      <w:color w:val="000000"/>
                      <w:sz w:val="19"/>
                      <w:szCs w:val="19"/>
                    </w:rPr>
                    <w:t>3)</w:t>
                  </w:r>
                </w:p>
              </w:tc>
              <w:tc>
                <w:tcPr>
                  <w:tcW w:w="0" w:type="auto"/>
                  <w:tcMar>
                    <w:top w:w="15" w:type="dxa"/>
                    <w:left w:w="15" w:type="dxa"/>
                    <w:bottom w:w="15" w:type="dxa"/>
                    <w:right w:w="15" w:type="dxa"/>
                  </w:tcMar>
                  <w:hideMark/>
                </w:tcPr>
                <w:p w:rsidR="00FE0ED6" w:rsidRDefault="00FE0ED6">
                  <w:pPr>
                    <w:rPr>
                      <w:rFonts w:ascii="Tahoma" w:hAnsi="Tahoma" w:cs="Tahoma"/>
                      <w:color w:val="000000"/>
                      <w:sz w:val="19"/>
                      <w:szCs w:val="19"/>
                    </w:rPr>
                  </w:pPr>
                  <w:r>
                    <w:rPr>
                      <w:rFonts w:ascii="Tahoma" w:hAnsi="Tahoma" w:cs="Tahoma"/>
                      <w:color w:val="000000"/>
                      <w:sz w:val="19"/>
                      <w:szCs w:val="19"/>
                    </w:rPr>
                    <w:t>Den angivne hyppighed er beregnet således: f.eks. 4.300 m</w:t>
                  </w:r>
                  <w:r>
                    <w:rPr>
                      <w:rStyle w:val="superscript"/>
                      <w:rFonts w:ascii="Tahoma" w:hAnsi="Tahoma" w:cs="Tahoma"/>
                      <w:color w:val="000000"/>
                      <w:sz w:val="14"/>
                      <w:szCs w:val="14"/>
                      <w:vertAlign w:val="superscript"/>
                    </w:rPr>
                    <w:t>3</w:t>
                  </w:r>
                  <w:r>
                    <w:rPr>
                      <w:rFonts w:ascii="Tahoma" w:hAnsi="Tahoma" w:cs="Tahoma"/>
                      <w:color w:val="000000"/>
                      <w:sz w:val="19"/>
                      <w:szCs w:val="19"/>
                    </w:rPr>
                    <w:t>/dag = 16 prøver (fire for de første 1.000 m</w:t>
                  </w:r>
                  <w:r>
                    <w:rPr>
                      <w:rStyle w:val="superscript"/>
                      <w:rFonts w:ascii="Tahoma" w:hAnsi="Tahoma" w:cs="Tahoma"/>
                      <w:color w:val="000000"/>
                      <w:sz w:val="14"/>
                      <w:szCs w:val="14"/>
                      <w:vertAlign w:val="superscript"/>
                    </w:rPr>
                    <w:t>3</w:t>
                  </w:r>
                  <w:r>
                    <w:rPr>
                      <w:rFonts w:ascii="Tahoma" w:hAnsi="Tahoma" w:cs="Tahoma"/>
                      <w:color w:val="000000"/>
                      <w:sz w:val="19"/>
                      <w:szCs w:val="19"/>
                    </w:rPr>
                    <w:t>/dag + 12 for yderligere 3.300 m</w:t>
                  </w:r>
                  <w:r>
                    <w:rPr>
                      <w:rStyle w:val="superscript"/>
                      <w:rFonts w:ascii="Tahoma" w:hAnsi="Tahoma" w:cs="Tahoma"/>
                      <w:color w:val="000000"/>
                      <w:sz w:val="14"/>
                      <w:szCs w:val="14"/>
                      <w:vertAlign w:val="superscript"/>
                    </w:rPr>
                    <w:t>3</w:t>
                  </w:r>
                  <w:r>
                    <w:rPr>
                      <w:rFonts w:ascii="Tahoma" w:hAnsi="Tahoma" w:cs="Tahoma"/>
                      <w:color w:val="000000"/>
                      <w:sz w:val="19"/>
                      <w:szCs w:val="19"/>
                    </w:rPr>
                    <w:t>/dag).</w:t>
                  </w:r>
                </w:p>
              </w:tc>
            </w:tr>
          </w:tbl>
          <w:p w:rsidR="00FE0ED6" w:rsidRDefault="00FE0ED6">
            <w:pPr>
              <w:rPr>
                <w:rFonts w:ascii="Times New Roman" w:eastAsia="Times New Roman" w:hAnsi="Times New Roman"/>
                <w:sz w:val="20"/>
                <w:szCs w:val="20"/>
                <w:lang w:eastAsia="da-DK"/>
              </w:rPr>
            </w:pPr>
          </w:p>
        </w:tc>
      </w:tr>
    </w:tbl>
    <w:p w:rsidR="00FE0ED6" w:rsidRDefault="00D45BB4" w:rsidP="00FE0ED6">
      <w:pPr>
        <w:spacing w:line="480" w:lineRule="auto"/>
        <w:jc w:val="center"/>
        <w:rPr>
          <w:rFonts w:ascii="Tahoma" w:eastAsia="Times New Roman" w:hAnsi="Tahoma" w:cs="Tahoma"/>
          <w:color w:val="000000"/>
          <w:sz w:val="19"/>
          <w:szCs w:val="19"/>
        </w:rPr>
      </w:pPr>
      <w:r>
        <w:rPr>
          <w:rFonts w:ascii="Tahoma" w:eastAsia="Times New Roman" w:hAnsi="Tahoma" w:cs="Tahoma"/>
          <w:color w:val="000000"/>
          <w:sz w:val="19"/>
          <w:szCs w:val="19"/>
        </w:rPr>
        <w:pict>
          <v:rect id="_x0000_i1033" style="width:375pt;height:.6pt" o:hrpct="0" o:hralign="center" o:hrstd="t" o:hrnoshade="t" o:hr="t" fillcolor="#dedede" stroked="f"/>
        </w:pict>
      </w:r>
    </w:p>
    <w:p w:rsidR="00FE0ED6" w:rsidRDefault="00FE0ED6" w:rsidP="00FE0ED6">
      <w:pPr>
        <w:pStyle w:val="bilag"/>
        <w:spacing w:before="400" w:beforeAutospacing="0" w:after="120" w:afterAutospacing="0" w:line="480" w:lineRule="auto"/>
        <w:jc w:val="right"/>
        <w:rPr>
          <w:rFonts w:ascii="Tahoma" w:hAnsi="Tahoma" w:cs="Tahoma"/>
          <w:b/>
          <w:bCs/>
          <w:color w:val="000000"/>
          <w:sz w:val="28"/>
          <w:szCs w:val="28"/>
        </w:rPr>
      </w:pPr>
      <w:r>
        <w:rPr>
          <w:rFonts w:ascii="Tahoma" w:hAnsi="Tahoma" w:cs="Tahoma"/>
          <w:b/>
          <w:bCs/>
          <w:color w:val="000000"/>
          <w:sz w:val="28"/>
          <w:szCs w:val="28"/>
        </w:rPr>
        <w:t>Bilag 6</w:t>
      </w:r>
    </w:p>
    <w:p w:rsidR="00FE0ED6" w:rsidRDefault="00FE0ED6" w:rsidP="00FE0ED6">
      <w:pPr>
        <w:pStyle w:val="bilagtekst"/>
        <w:spacing w:before="0" w:beforeAutospacing="0" w:after="120" w:afterAutospacing="0" w:line="480" w:lineRule="auto"/>
        <w:jc w:val="center"/>
        <w:rPr>
          <w:rFonts w:ascii="Tahoma" w:hAnsi="Tahoma" w:cs="Tahoma"/>
          <w:b/>
          <w:bCs/>
          <w:color w:val="000000"/>
        </w:rPr>
      </w:pPr>
      <w:r>
        <w:rPr>
          <w:rFonts w:ascii="Tahoma" w:hAnsi="Tahoma" w:cs="Tahoma"/>
          <w:b/>
          <w:bCs/>
          <w:color w:val="000000"/>
        </w:rPr>
        <w:t>Kontrolprogrammet, Del C Risikovurdering</w:t>
      </w:r>
    </w:p>
    <w:p w:rsidR="00FE0ED6" w:rsidRDefault="00FE0ED6" w:rsidP="00FE0ED6">
      <w:pPr>
        <w:pStyle w:val="NormalWeb"/>
        <w:spacing w:line="480" w:lineRule="auto"/>
        <w:rPr>
          <w:rFonts w:ascii="Tahoma" w:hAnsi="Tahoma" w:cs="Tahoma"/>
          <w:color w:val="000000"/>
          <w:sz w:val="19"/>
          <w:szCs w:val="19"/>
        </w:rPr>
      </w:pPr>
      <w:r>
        <w:rPr>
          <w:rFonts w:ascii="Tahoma" w:hAnsi="Tahoma" w:cs="Tahoma"/>
          <w:color w:val="000000"/>
          <w:sz w:val="19"/>
          <w:szCs w:val="19"/>
        </w:rPr>
        <w:t>Parametrene og prøveudtagningshyppighederne fastlagt i bilag 5 kan fraviges forudsat, at der gennemføres en risikovurdering i overensstemmelse med nærværende bilag, jf. § 7, stk. 7.</w:t>
      </w:r>
    </w:p>
    <w:p w:rsidR="00FE0ED6" w:rsidRDefault="00FE0ED6" w:rsidP="00FE0ED6">
      <w:pPr>
        <w:pStyle w:val="NormalWeb"/>
        <w:spacing w:line="480" w:lineRule="auto"/>
        <w:rPr>
          <w:rFonts w:ascii="Tahoma" w:hAnsi="Tahoma" w:cs="Tahoma"/>
          <w:color w:val="000000"/>
          <w:sz w:val="19"/>
          <w:szCs w:val="19"/>
        </w:rPr>
      </w:pPr>
      <w:r>
        <w:rPr>
          <w:rFonts w:ascii="Tahoma" w:hAnsi="Tahoma" w:cs="Tahoma"/>
          <w:color w:val="000000"/>
          <w:sz w:val="19"/>
          <w:szCs w:val="19"/>
        </w:rPr>
        <w:t>En risikovurdering skal bygge på de generelle principper for risikovurdering, der er beskrevet i internationale standarder, f.eks. EN 15975-2: »Sikkerhed i drikkevandsforsyning — Vejledninger i risiko og krisestyring«.</w:t>
      </w:r>
    </w:p>
    <w:p w:rsidR="00FE0ED6" w:rsidRDefault="00FE0ED6" w:rsidP="00FE0ED6">
      <w:pPr>
        <w:pStyle w:val="NormalWeb"/>
        <w:spacing w:line="480" w:lineRule="auto"/>
        <w:rPr>
          <w:rFonts w:ascii="Tahoma" w:hAnsi="Tahoma" w:cs="Tahoma"/>
          <w:color w:val="000000"/>
          <w:sz w:val="19"/>
          <w:szCs w:val="19"/>
        </w:rPr>
      </w:pPr>
      <w:r>
        <w:rPr>
          <w:rFonts w:ascii="Tahoma" w:hAnsi="Tahoma" w:cs="Tahoma"/>
          <w:color w:val="000000"/>
          <w:sz w:val="19"/>
          <w:szCs w:val="19"/>
        </w:rPr>
        <w:t>Risikovurderingen skal tage hensyn til resultaterne fra drikkevandskontrollen, jf. § 7, stk. 1, boringskontrollen, jf. § 7, stk. 5, og bilag 8 og den overvågning af forekomster af vand, der anvendes til indvinding af mere end 100 m</w:t>
      </w:r>
      <w:r>
        <w:rPr>
          <w:rStyle w:val="superscript"/>
          <w:rFonts w:ascii="Tahoma" w:hAnsi="Tahoma" w:cs="Tahoma"/>
          <w:color w:val="000000"/>
          <w:sz w:val="14"/>
          <w:szCs w:val="14"/>
          <w:vertAlign w:val="superscript"/>
        </w:rPr>
        <w:t>3</w:t>
      </w:r>
      <w:r>
        <w:rPr>
          <w:rFonts w:ascii="Tahoma" w:hAnsi="Tahoma" w:cs="Tahoma"/>
          <w:color w:val="000000"/>
          <w:sz w:val="19"/>
          <w:szCs w:val="19"/>
        </w:rPr>
        <w:t> vand pr. dag i gennemsnit, jf. § 7, stk. 5, og bilag 10 og bekendtgørelse om overvågning af overfladevand, grundvand, beskyttede områder og om naturovervågning i internationale naturbeskyttelsesområder mv.</w:t>
      </w:r>
    </w:p>
    <w:p w:rsidR="00FE0ED6" w:rsidRDefault="00FE0ED6" w:rsidP="00FE0ED6">
      <w:pPr>
        <w:pStyle w:val="NormalWeb"/>
        <w:spacing w:line="480" w:lineRule="auto"/>
        <w:rPr>
          <w:rFonts w:ascii="Tahoma" w:hAnsi="Tahoma" w:cs="Tahoma"/>
          <w:color w:val="000000"/>
          <w:sz w:val="19"/>
          <w:szCs w:val="19"/>
        </w:rPr>
      </w:pPr>
      <w:r>
        <w:rPr>
          <w:rFonts w:ascii="Tahoma" w:hAnsi="Tahoma" w:cs="Tahoma"/>
          <w:color w:val="000000"/>
          <w:sz w:val="19"/>
          <w:szCs w:val="19"/>
        </w:rPr>
        <w:t>På grundlag af risikovurderingens resultater udvides listen over parametre i bilag 5, punkt 2, og øges prøveudtagningshyppigheden i bilag 5, punkt 3, hvis en af nedenstående betingelser er opfyldt</w:t>
      </w:r>
    </w:p>
    <w:p w:rsidR="00FE0ED6" w:rsidRDefault="00FE0ED6" w:rsidP="00FE0ED6">
      <w:pPr>
        <w:pStyle w:val="NormalWeb"/>
        <w:spacing w:line="480" w:lineRule="auto"/>
        <w:rPr>
          <w:rFonts w:ascii="Tahoma" w:hAnsi="Tahoma" w:cs="Tahoma"/>
          <w:color w:val="000000"/>
          <w:sz w:val="19"/>
          <w:szCs w:val="19"/>
        </w:rPr>
      </w:pPr>
      <w:r>
        <w:rPr>
          <w:rFonts w:ascii="Tahoma" w:hAnsi="Tahoma" w:cs="Tahoma"/>
          <w:color w:val="000000"/>
          <w:sz w:val="19"/>
          <w:szCs w:val="19"/>
        </w:rPr>
        <w:t>a) listen over parametre eller hyppigheder, der er fastsat i bilag 5, er ikke tilstrækkelig til at opfylde forpligtelserne i medfør af § 7,</w:t>
      </w:r>
    </w:p>
    <w:p w:rsidR="00FE0ED6" w:rsidRDefault="00FE0ED6" w:rsidP="00FE0ED6">
      <w:pPr>
        <w:pStyle w:val="NormalWeb"/>
        <w:spacing w:line="480" w:lineRule="auto"/>
        <w:rPr>
          <w:rFonts w:ascii="Tahoma" w:hAnsi="Tahoma" w:cs="Tahoma"/>
          <w:color w:val="000000"/>
          <w:sz w:val="19"/>
          <w:szCs w:val="19"/>
        </w:rPr>
      </w:pPr>
      <w:r>
        <w:rPr>
          <w:rFonts w:ascii="Tahoma" w:hAnsi="Tahoma" w:cs="Tahoma"/>
          <w:color w:val="000000"/>
          <w:sz w:val="19"/>
          <w:szCs w:val="19"/>
        </w:rPr>
        <w:lastRenderedPageBreak/>
        <w:t>b) der er brug for yderligere kontrol for stoffer og mikroorganismer, jf. situationer omfattet af § 9,</w:t>
      </w:r>
    </w:p>
    <w:p w:rsidR="00FE0ED6" w:rsidRDefault="00FE0ED6" w:rsidP="00FE0ED6">
      <w:pPr>
        <w:pStyle w:val="NormalWeb"/>
        <w:spacing w:line="480" w:lineRule="auto"/>
        <w:rPr>
          <w:rFonts w:ascii="Tahoma" w:hAnsi="Tahoma" w:cs="Tahoma"/>
          <w:color w:val="000000"/>
          <w:sz w:val="19"/>
          <w:szCs w:val="19"/>
        </w:rPr>
      </w:pPr>
      <w:r>
        <w:rPr>
          <w:rFonts w:ascii="Tahoma" w:hAnsi="Tahoma" w:cs="Tahoma"/>
          <w:color w:val="000000"/>
          <w:sz w:val="19"/>
          <w:szCs w:val="19"/>
        </w:rPr>
        <w:t>c) det er nødvendigt for at tilvejebringe den nødvendige sikkerhed, jf. bilag 4, punkt 1 a og b.</w:t>
      </w:r>
    </w:p>
    <w:p w:rsidR="00FE0ED6" w:rsidRDefault="00FE0ED6" w:rsidP="00FE0ED6">
      <w:pPr>
        <w:pStyle w:val="NormalWeb"/>
        <w:spacing w:line="480" w:lineRule="auto"/>
        <w:rPr>
          <w:rFonts w:ascii="Tahoma" w:hAnsi="Tahoma" w:cs="Tahoma"/>
          <w:color w:val="000000"/>
          <w:sz w:val="19"/>
          <w:szCs w:val="19"/>
        </w:rPr>
      </w:pPr>
      <w:r>
        <w:rPr>
          <w:rFonts w:ascii="Tahoma" w:hAnsi="Tahoma" w:cs="Tahoma"/>
          <w:color w:val="000000"/>
          <w:sz w:val="19"/>
          <w:szCs w:val="19"/>
        </w:rPr>
        <w:t>På grundlag af risikovurderingens resultater kan listen over parametre i bilag 5, punkt 2, og prøveudtagningshyppigheden i bilag 5, punkt 3, reduceres, hvis følgende betingelser er opfyldt</w:t>
      </w:r>
    </w:p>
    <w:p w:rsidR="00FE0ED6" w:rsidRDefault="00FE0ED6" w:rsidP="00FE0ED6">
      <w:pPr>
        <w:pStyle w:val="NormalWeb"/>
        <w:spacing w:line="480" w:lineRule="auto"/>
        <w:rPr>
          <w:rFonts w:ascii="Tahoma" w:hAnsi="Tahoma" w:cs="Tahoma"/>
          <w:color w:val="000000"/>
          <w:sz w:val="19"/>
          <w:szCs w:val="19"/>
        </w:rPr>
      </w:pPr>
      <w:r>
        <w:rPr>
          <w:rFonts w:ascii="Tahoma" w:hAnsi="Tahoma" w:cs="Tahoma"/>
          <w:color w:val="000000"/>
          <w:sz w:val="19"/>
          <w:szCs w:val="19"/>
        </w:rPr>
        <w:t>a) Prøveudtagningshyppigheden for </w:t>
      </w:r>
      <w:r>
        <w:rPr>
          <w:rStyle w:val="italic"/>
          <w:rFonts w:ascii="Tahoma" w:hAnsi="Tahoma" w:cs="Tahoma"/>
          <w:i/>
          <w:iCs/>
          <w:color w:val="000000"/>
          <w:sz w:val="19"/>
          <w:szCs w:val="19"/>
        </w:rPr>
        <w:t>E.</w:t>
      </w:r>
      <w:r>
        <w:rPr>
          <w:rFonts w:ascii="Tahoma" w:hAnsi="Tahoma" w:cs="Tahoma"/>
          <w:color w:val="000000"/>
          <w:sz w:val="19"/>
          <w:szCs w:val="19"/>
        </w:rPr>
        <w:t> </w:t>
      </w:r>
      <w:r>
        <w:rPr>
          <w:rStyle w:val="italic"/>
          <w:rFonts w:ascii="Tahoma" w:hAnsi="Tahoma" w:cs="Tahoma"/>
          <w:i/>
          <w:iCs/>
          <w:color w:val="000000"/>
          <w:sz w:val="19"/>
          <w:szCs w:val="19"/>
        </w:rPr>
        <w:t>coli </w:t>
      </w:r>
      <w:r>
        <w:rPr>
          <w:rFonts w:ascii="Tahoma" w:hAnsi="Tahoma" w:cs="Tahoma"/>
          <w:color w:val="000000"/>
          <w:sz w:val="19"/>
          <w:szCs w:val="19"/>
        </w:rPr>
        <w:t>må under ingen omstændigheder reduceres til under den hyppighed, der er fastlagt i bilag 5, punkt 3.</w:t>
      </w:r>
    </w:p>
    <w:p w:rsidR="00FE0ED6" w:rsidRDefault="00FE0ED6" w:rsidP="00FE0ED6">
      <w:pPr>
        <w:pStyle w:val="NormalWeb"/>
        <w:spacing w:line="480" w:lineRule="auto"/>
        <w:rPr>
          <w:rFonts w:ascii="Tahoma" w:hAnsi="Tahoma" w:cs="Tahoma"/>
          <w:color w:val="000000"/>
          <w:sz w:val="19"/>
          <w:szCs w:val="19"/>
        </w:rPr>
      </w:pPr>
      <w:r>
        <w:rPr>
          <w:rFonts w:ascii="Tahoma" w:hAnsi="Tahoma" w:cs="Tahoma"/>
          <w:color w:val="000000"/>
          <w:sz w:val="19"/>
          <w:szCs w:val="19"/>
        </w:rPr>
        <w:t>b) For alle andre parametre:</w:t>
      </w:r>
    </w:p>
    <w:p w:rsidR="00FE0ED6" w:rsidRDefault="00FE0ED6" w:rsidP="00FE0ED6">
      <w:pPr>
        <w:pStyle w:val="NormalWeb"/>
        <w:spacing w:line="480" w:lineRule="auto"/>
        <w:rPr>
          <w:rFonts w:ascii="Tahoma" w:hAnsi="Tahoma" w:cs="Tahoma"/>
          <w:color w:val="000000"/>
          <w:sz w:val="19"/>
          <w:szCs w:val="19"/>
        </w:rPr>
      </w:pPr>
      <w:r>
        <w:rPr>
          <w:rFonts w:ascii="Tahoma" w:hAnsi="Tahoma" w:cs="Tahoma"/>
          <w:color w:val="000000"/>
          <w:sz w:val="19"/>
          <w:szCs w:val="19"/>
        </w:rPr>
        <w:t>i. prøveudtagningsstedet og -hyppigheden fastlægges i forhold til parameterens oprindelse samt variabiliteten og langtidstendensen af dens koncentration, under hensyntagen til bilag 7</w:t>
      </w:r>
    </w:p>
    <w:p w:rsidR="00FE0ED6" w:rsidRDefault="00FE0ED6" w:rsidP="00FE0ED6">
      <w:pPr>
        <w:pStyle w:val="NormalWeb"/>
        <w:spacing w:line="480" w:lineRule="auto"/>
        <w:rPr>
          <w:rFonts w:ascii="Tahoma" w:hAnsi="Tahoma" w:cs="Tahoma"/>
          <w:color w:val="000000"/>
          <w:sz w:val="19"/>
          <w:szCs w:val="19"/>
        </w:rPr>
      </w:pPr>
      <w:r>
        <w:rPr>
          <w:rFonts w:ascii="Tahoma" w:hAnsi="Tahoma" w:cs="Tahoma"/>
          <w:color w:val="000000"/>
          <w:sz w:val="19"/>
          <w:szCs w:val="19"/>
        </w:rPr>
        <w:t>ii. for at reducere den mindste prøveudtagningshyppighed for en parameter, jf. bilag 5, punkt 3, skal de resultater, der fås fra prøver, som indsamles med jævne mellemrum over en periode på mindst tre år fra prøveudtagningspunkter, som er repræsentative for hele forsyningsområdet, alle være lavere end 60 % af kvalitetskravet</w:t>
      </w:r>
    </w:p>
    <w:p w:rsidR="00FE0ED6" w:rsidRDefault="00FE0ED6" w:rsidP="00FE0ED6">
      <w:pPr>
        <w:pStyle w:val="NormalWeb"/>
        <w:spacing w:line="480" w:lineRule="auto"/>
        <w:rPr>
          <w:rFonts w:ascii="Tahoma" w:hAnsi="Tahoma" w:cs="Tahoma"/>
          <w:color w:val="000000"/>
          <w:sz w:val="19"/>
          <w:szCs w:val="19"/>
        </w:rPr>
      </w:pPr>
      <w:r>
        <w:rPr>
          <w:rFonts w:ascii="Tahoma" w:hAnsi="Tahoma" w:cs="Tahoma"/>
          <w:color w:val="000000"/>
          <w:sz w:val="19"/>
          <w:szCs w:val="19"/>
        </w:rPr>
        <w:t>iii. for at fjerne en parameter fra den liste over parametre, der skal kontrolleres, jf. bilag 5, punkt 2, skal de resultater, der fås fra prøver, som indsamles med jævne mellemrum over en periode på mindst tre år fra prøveudtagningspunkter, som er repræsentative for hele forsyningsområdet, alle være lavere end 30 % af parameterværdien</w:t>
      </w:r>
    </w:p>
    <w:p w:rsidR="00FE0ED6" w:rsidRDefault="00FE0ED6" w:rsidP="00FE0ED6">
      <w:pPr>
        <w:pStyle w:val="NormalWeb"/>
        <w:spacing w:line="480" w:lineRule="auto"/>
        <w:rPr>
          <w:rFonts w:ascii="Tahoma" w:hAnsi="Tahoma" w:cs="Tahoma"/>
          <w:color w:val="000000"/>
          <w:sz w:val="19"/>
          <w:szCs w:val="19"/>
        </w:rPr>
      </w:pPr>
      <w:r>
        <w:rPr>
          <w:rFonts w:ascii="Tahoma" w:hAnsi="Tahoma" w:cs="Tahoma"/>
          <w:color w:val="000000"/>
          <w:sz w:val="19"/>
          <w:szCs w:val="19"/>
        </w:rPr>
        <w:t>iv. fjernelse af en bestemt parameter fra den liste over parametre, der skal kontrolleres, jf. bilag 5, punkt 2, skal baseres på resultaterne af risikovurderingen, med udgangspunkt i resultaterne fra kontrol af kilder til drikkevand, herunder boringskontrollen, jf. bilag 8, som bekræfter, at menneskers sundhed er beskyttet mod de skadelige virkninger af enhver forurening af drikkevand</w:t>
      </w:r>
    </w:p>
    <w:p w:rsidR="00FE0ED6" w:rsidRDefault="00FE0ED6" w:rsidP="00FE0ED6">
      <w:pPr>
        <w:pStyle w:val="NormalWeb"/>
        <w:spacing w:line="480" w:lineRule="auto"/>
        <w:rPr>
          <w:rFonts w:ascii="Tahoma" w:hAnsi="Tahoma" w:cs="Tahoma"/>
          <w:color w:val="000000"/>
          <w:sz w:val="19"/>
          <w:szCs w:val="19"/>
        </w:rPr>
      </w:pPr>
      <w:r>
        <w:rPr>
          <w:rFonts w:ascii="Tahoma" w:hAnsi="Tahoma" w:cs="Tahoma"/>
          <w:color w:val="000000"/>
          <w:sz w:val="19"/>
          <w:szCs w:val="19"/>
        </w:rPr>
        <w:t>v. det er kun muligt at reducere prøveudtagningshyppigheden eller at fjerne en parameter fra listen over parametre, der skal kontrolleres, jf. nr. ii) og iii), hvis risikovurderingen bekræfter, at der ikke er nogen faktorer, som med rimelighed kan forudses at forringe kvaliteten af drikkevandet.</w:t>
      </w:r>
    </w:p>
    <w:p w:rsidR="00FE0ED6" w:rsidRDefault="00D45BB4" w:rsidP="00FE0ED6">
      <w:pPr>
        <w:spacing w:line="480" w:lineRule="auto"/>
        <w:jc w:val="center"/>
        <w:rPr>
          <w:rFonts w:ascii="Tahoma" w:eastAsia="Times New Roman" w:hAnsi="Tahoma" w:cs="Tahoma"/>
          <w:color w:val="000000"/>
          <w:sz w:val="19"/>
          <w:szCs w:val="19"/>
        </w:rPr>
      </w:pPr>
      <w:r>
        <w:rPr>
          <w:rFonts w:ascii="Tahoma" w:eastAsia="Times New Roman" w:hAnsi="Tahoma" w:cs="Tahoma"/>
          <w:color w:val="000000"/>
          <w:sz w:val="19"/>
          <w:szCs w:val="19"/>
        </w:rPr>
        <w:lastRenderedPageBreak/>
        <w:pict>
          <v:rect id="_x0000_i1034" style="width:375pt;height:.6pt" o:hrpct="0" o:hralign="center" o:hrstd="t" o:hrnoshade="t" o:hr="t" fillcolor="#dedede" stroked="f"/>
        </w:pict>
      </w:r>
    </w:p>
    <w:p w:rsidR="00FE0ED6" w:rsidRDefault="00FE0ED6" w:rsidP="00FE0ED6">
      <w:pPr>
        <w:pStyle w:val="bilag"/>
        <w:spacing w:before="400" w:beforeAutospacing="0" w:after="120" w:afterAutospacing="0" w:line="480" w:lineRule="auto"/>
        <w:jc w:val="right"/>
        <w:rPr>
          <w:rFonts w:ascii="Tahoma" w:hAnsi="Tahoma" w:cs="Tahoma"/>
          <w:b/>
          <w:bCs/>
          <w:color w:val="000000"/>
          <w:sz w:val="28"/>
          <w:szCs w:val="28"/>
        </w:rPr>
      </w:pPr>
      <w:r>
        <w:rPr>
          <w:rFonts w:ascii="Tahoma" w:hAnsi="Tahoma" w:cs="Tahoma"/>
          <w:b/>
          <w:bCs/>
          <w:color w:val="000000"/>
          <w:sz w:val="28"/>
          <w:szCs w:val="28"/>
        </w:rPr>
        <w:t>Bilag 7</w:t>
      </w:r>
    </w:p>
    <w:p w:rsidR="00FE0ED6" w:rsidRDefault="00FE0ED6" w:rsidP="00FE0ED6">
      <w:pPr>
        <w:pStyle w:val="bilagtekst"/>
        <w:spacing w:before="0" w:beforeAutospacing="0" w:after="120" w:afterAutospacing="0" w:line="480" w:lineRule="auto"/>
        <w:jc w:val="center"/>
        <w:rPr>
          <w:rFonts w:ascii="Tahoma" w:hAnsi="Tahoma" w:cs="Tahoma"/>
          <w:b/>
          <w:bCs/>
          <w:color w:val="000000"/>
        </w:rPr>
      </w:pPr>
      <w:r>
        <w:rPr>
          <w:rFonts w:ascii="Tahoma" w:hAnsi="Tahoma" w:cs="Tahoma"/>
          <w:b/>
          <w:bCs/>
          <w:color w:val="000000"/>
        </w:rPr>
        <w:t>Kontrolprogrammet, Del D Prøveudtagningssteder</w:t>
      </w:r>
    </w:p>
    <w:p w:rsidR="00FE0ED6" w:rsidRDefault="00FE0ED6" w:rsidP="00FE0ED6">
      <w:pPr>
        <w:pStyle w:val="NormalWeb"/>
        <w:spacing w:line="480" w:lineRule="auto"/>
        <w:rPr>
          <w:rFonts w:ascii="Tahoma" w:hAnsi="Tahoma" w:cs="Tahoma"/>
          <w:color w:val="000000"/>
          <w:sz w:val="19"/>
          <w:szCs w:val="19"/>
        </w:rPr>
      </w:pPr>
      <w:r>
        <w:rPr>
          <w:rFonts w:ascii="Tahoma" w:hAnsi="Tahoma" w:cs="Tahoma"/>
          <w:color w:val="000000"/>
          <w:sz w:val="19"/>
          <w:szCs w:val="19"/>
        </w:rPr>
        <w:t>De kvalitetskrav, som er fastsat i bilag 1 a-d, skal</w:t>
      </w:r>
    </w:p>
    <w:p w:rsidR="00FE0ED6" w:rsidRDefault="00FE0ED6" w:rsidP="00FE0ED6">
      <w:pPr>
        <w:pStyle w:val="NormalWeb"/>
        <w:spacing w:line="480" w:lineRule="auto"/>
        <w:rPr>
          <w:rFonts w:ascii="Tahoma" w:hAnsi="Tahoma" w:cs="Tahoma"/>
          <w:color w:val="000000"/>
          <w:sz w:val="19"/>
          <w:szCs w:val="19"/>
        </w:rPr>
      </w:pPr>
      <w:r>
        <w:rPr>
          <w:rFonts w:ascii="Tahoma" w:hAnsi="Tahoma" w:cs="Tahoma"/>
          <w:color w:val="000000"/>
          <w:sz w:val="19"/>
          <w:szCs w:val="19"/>
        </w:rPr>
        <w:t>a) for vand, der leveres gennem distributionsnet, overholdes på det sted inden for en bygning eller en virksomhed, hvor det tappes fra vandhaner, der sædvanligvis anvendes til drikkevand, eller</w:t>
      </w:r>
    </w:p>
    <w:p w:rsidR="00FE0ED6" w:rsidRDefault="00FE0ED6" w:rsidP="00FE0ED6">
      <w:pPr>
        <w:pStyle w:val="NormalWeb"/>
        <w:spacing w:line="480" w:lineRule="auto"/>
        <w:rPr>
          <w:rFonts w:ascii="Tahoma" w:hAnsi="Tahoma" w:cs="Tahoma"/>
          <w:color w:val="000000"/>
          <w:sz w:val="19"/>
          <w:szCs w:val="19"/>
        </w:rPr>
      </w:pPr>
      <w:r>
        <w:rPr>
          <w:rFonts w:ascii="Tahoma" w:hAnsi="Tahoma" w:cs="Tahoma"/>
          <w:color w:val="000000"/>
          <w:sz w:val="19"/>
          <w:szCs w:val="19"/>
        </w:rPr>
        <w:t>b) for vand, der leveres fra en tankvogn/et tankskib, overholdes på det sted, hvor det tappes fra tankvognen/tankskibet, eller</w:t>
      </w:r>
    </w:p>
    <w:p w:rsidR="00FE0ED6" w:rsidRDefault="00FE0ED6" w:rsidP="00FE0ED6">
      <w:pPr>
        <w:pStyle w:val="NormalWeb"/>
        <w:spacing w:line="480" w:lineRule="auto"/>
        <w:rPr>
          <w:rFonts w:ascii="Tahoma" w:hAnsi="Tahoma" w:cs="Tahoma"/>
          <w:color w:val="000000"/>
          <w:sz w:val="19"/>
          <w:szCs w:val="19"/>
        </w:rPr>
      </w:pPr>
      <w:r>
        <w:rPr>
          <w:rFonts w:ascii="Tahoma" w:hAnsi="Tahoma" w:cs="Tahoma"/>
          <w:color w:val="000000"/>
          <w:sz w:val="19"/>
          <w:szCs w:val="19"/>
        </w:rPr>
        <w:t>c) for vand til brug i en fødevarevirksomhed, overholdes på det sted, hvor vandet bruges i virksomheden.</w:t>
      </w:r>
    </w:p>
    <w:p w:rsidR="00FE0ED6" w:rsidRDefault="00FE0ED6" w:rsidP="00FE0ED6">
      <w:pPr>
        <w:pStyle w:val="NormalWeb"/>
        <w:spacing w:line="480" w:lineRule="auto"/>
        <w:rPr>
          <w:rFonts w:ascii="Tahoma" w:hAnsi="Tahoma" w:cs="Tahoma"/>
          <w:color w:val="000000"/>
          <w:sz w:val="19"/>
          <w:szCs w:val="19"/>
        </w:rPr>
      </w:pPr>
      <w:r>
        <w:rPr>
          <w:rFonts w:ascii="Tahoma" w:hAnsi="Tahoma" w:cs="Tahoma"/>
          <w:color w:val="000000"/>
          <w:sz w:val="19"/>
          <w:szCs w:val="19"/>
        </w:rPr>
        <w:t>Prøveudtagningssteder fastlægges, så de er i overensstemmelse med de steder, hvor kravene skal overholdes, jf. pkt. a-c. Hvis der er tale om et distributionsnet, kan der for bestemte parametre udtages prøver inden for forsyningsområdet eller ved behandlingsanlægget, hvis vandforsyningen kan påvise, at der ikke sker nogen negativ ændring af den målte værdi af de pågældende parametre.</w:t>
      </w:r>
    </w:p>
    <w:p w:rsidR="00FE0ED6" w:rsidRDefault="00FE0ED6" w:rsidP="00FE0ED6">
      <w:pPr>
        <w:pStyle w:val="NormalWeb"/>
        <w:spacing w:line="480" w:lineRule="auto"/>
        <w:rPr>
          <w:rFonts w:ascii="Tahoma" w:hAnsi="Tahoma" w:cs="Tahoma"/>
          <w:color w:val="000000"/>
          <w:sz w:val="19"/>
          <w:szCs w:val="19"/>
        </w:rPr>
      </w:pPr>
      <w:r>
        <w:rPr>
          <w:rFonts w:ascii="Tahoma" w:hAnsi="Tahoma" w:cs="Tahoma"/>
          <w:color w:val="000000"/>
          <w:sz w:val="19"/>
          <w:szCs w:val="19"/>
        </w:rPr>
        <w:t>Prøver bør udtages, så de er repræsentative for kvaliteten af det vand, der forbruges i løbet af hele året.</w:t>
      </w:r>
    </w:p>
    <w:p w:rsidR="00FE0ED6" w:rsidRDefault="00FE0ED6" w:rsidP="00FE0ED6">
      <w:pPr>
        <w:pStyle w:val="NormalWeb"/>
        <w:spacing w:line="480" w:lineRule="auto"/>
        <w:rPr>
          <w:rFonts w:ascii="Tahoma" w:hAnsi="Tahoma" w:cs="Tahoma"/>
          <w:color w:val="000000"/>
          <w:sz w:val="19"/>
          <w:szCs w:val="19"/>
        </w:rPr>
      </w:pPr>
      <w:r>
        <w:rPr>
          <w:rFonts w:ascii="Tahoma" w:hAnsi="Tahoma" w:cs="Tahoma"/>
          <w:color w:val="000000"/>
          <w:sz w:val="19"/>
          <w:szCs w:val="19"/>
        </w:rPr>
        <w:t>Antallet af prøver skal så vidt muligt fordeles ensartet med hensyn til tid og sted.</w:t>
      </w:r>
    </w:p>
    <w:p w:rsidR="00FE0ED6" w:rsidRDefault="00FE0ED6" w:rsidP="00FE0ED6">
      <w:pPr>
        <w:pStyle w:val="NormalWeb"/>
        <w:spacing w:line="480" w:lineRule="auto"/>
        <w:rPr>
          <w:rFonts w:ascii="Tahoma" w:hAnsi="Tahoma" w:cs="Tahoma"/>
          <w:color w:val="000000"/>
          <w:sz w:val="19"/>
          <w:szCs w:val="19"/>
        </w:rPr>
      </w:pPr>
      <w:r>
        <w:rPr>
          <w:rFonts w:ascii="Tahoma" w:hAnsi="Tahoma" w:cs="Tahoma"/>
          <w:color w:val="000000"/>
          <w:sz w:val="19"/>
          <w:szCs w:val="19"/>
        </w:rPr>
        <w:t>Prøver til kontrol af nitrit udtages desuden ved afgang fra vandindvindingsanlægget.</w:t>
      </w:r>
    </w:p>
    <w:p w:rsidR="00FE0ED6" w:rsidRDefault="00FE0ED6" w:rsidP="00FE0ED6">
      <w:pPr>
        <w:pStyle w:val="NormalWeb"/>
        <w:spacing w:line="480" w:lineRule="auto"/>
        <w:rPr>
          <w:rFonts w:ascii="Tahoma" w:hAnsi="Tahoma" w:cs="Tahoma"/>
          <w:color w:val="000000"/>
          <w:sz w:val="19"/>
          <w:szCs w:val="19"/>
        </w:rPr>
      </w:pPr>
      <w:r>
        <w:rPr>
          <w:rFonts w:ascii="Tahoma" w:hAnsi="Tahoma" w:cs="Tahoma"/>
          <w:color w:val="000000"/>
          <w:sz w:val="19"/>
          <w:szCs w:val="19"/>
        </w:rPr>
        <w:t>Prøver, der udtages ved afgang fra vandindvindingsanlægget, udtages fra afgangsledning eller rentvandsbeholder på vandforsyningsanlægget.</w:t>
      </w:r>
    </w:p>
    <w:p w:rsidR="00FE0ED6" w:rsidRDefault="00D45BB4" w:rsidP="00FE0ED6">
      <w:pPr>
        <w:spacing w:line="480" w:lineRule="auto"/>
        <w:jc w:val="center"/>
        <w:rPr>
          <w:rFonts w:ascii="Tahoma" w:eastAsia="Times New Roman" w:hAnsi="Tahoma" w:cs="Tahoma"/>
          <w:color w:val="000000"/>
          <w:sz w:val="19"/>
          <w:szCs w:val="19"/>
        </w:rPr>
      </w:pPr>
      <w:r>
        <w:rPr>
          <w:rFonts w:ascii="Tahoma" w:eastAsia="Times New Roman" w:hAnsi="Tahoma" w:cs="Tahoma"/>
          <w:color w:val="000000"/>
          <w:sz w:val="19"/>
          <w:szCs w:val="19"/>
        </w:rPr>
        <w:pict>
          <v:rect id="_x0000_i1035" style="width:375pt;height:.6pt" o:hrpct="0" o:hralign="center" o:hrstd="t" o:hrnoshade="t" o:hr="t" fillcolor="#dedede" stroked="f"/>
        </w:pict>
      </w:r>
    </w:p>
    <w:p w:rsidR="00FE0ED6" w:rsidRDefault="00FE0ED6" w:rsidP="00FE0ED6">
      <w:pPr>
        <w:pStyle w:val="bilag"/>
        <w:spacing w:before="400" w:beforeAutospacing="0" w:after="120" w:afterAutospacing="0" w:line="480" w:lineRule="auto"/>
        <w:jc w:val="right"/>
        <w:rPr>
          <w:rFonts w:ascii="Tahoma" w:hAnsi="Tahoma" w:cs="Tahoma"/>
          <w:b/>
          <w:bCs/>
          <w:color w:val="000000"/>
          <w:sz w:val="28"/>
          <w:szCs w:val="28"/>
        </w:rPr>
      </w:pPr>
      <w:r>
        <w:rPr>
          <w:rFonts w:ascii="Tahoma" w:hAnsi="Tahoma" w:cs="Tahoma"/>
          <w:b/>
          <w:bCs/>
          <w:color w:val="000000"/>
          <w:sz w:val="28"/>
          <w:szCs w:val="28"/>
        </w:rPr>
        <w:t>Bilag 8</w:t>
      </w:r>
    </w:p>
    <w:p w:rsidR="00FE0ED6" w:rsidRDefault="00FE0ED6" w:rsidP="00FE0ED6">
      <w:pPr>
        <w:pStyle w:val="bilagtekst"/>
        <w:spacing w:before="0" w:beforeAutospacing="0" w:after="120" w:afterAutospacing="0" w:line="480" w:lineRule="auto"/>
        <w:jc w:val="center"/>
        <w:rPr>
          <w:rFonts w:ascii="Tahoma" w:hAnsi="Tahoma" w:cs="Tahoma"/>
          <w:b/>
          <w:bCs/>
          <w:color w:val="000000"/>
        </w:rPr>
      </w:pPr>
      <w:r>
        <w:rPr>
          <w:rFonts w:ascii="Tahoma" w:hAnsi="Tahoma" w:cs="Tahoma"/>
          <w:b/>
          <w:bCs/>
          <w:color w:val="000000"/>
        </w:rPr>
        <w:lastRenderedPageBreak/>
        <w:t>Kontrolprogrammet, Del E Boringskontrol (i de enkelte indvindingsboringer)</w:t>
      </w:r>
    </w:p>
    <w:p w:rsidR="00FE0ED6" w:rsidRDefault="00FE0ED6" w:rsidP="00FE0ED6">
      <w:pPr>
        <w:pStyle w:val="NormalWeb"/>
        <w:spacing w:line="480" w:lineRule="auto"/>
        <w:rPr>
          <w:rFonts w:ascii="Tahoma" w:hAnsi="Tahoma" w:cs="Tahoma"/>
          <w:color w:val="000000"/>
          <w:sz w:val="19"/>
          <w:szCs w:val="19"/>
        </w:rPr>
      </w:pPr>
      <w:r>
        <w:rPr>
          <w:rFonts w:ascii="Tahoma" w:hAnsi="Tahoma" w:cs="Tahoma"/>
          <w:color w:val="000000"/>
          <w:sz w:val="19"/>
          <w:szCs w:val="19"/>
        </w:rPr>
        <w:t>Kontrol af vandet i de enkelte indvindingsboringer til et vandforsyningsanlæg (boringskontrol) skal anvendes til at opnå viden om råvandets sammensætning, herunder om råvandet er påvirket af geologiske forhold eller forureningskilder, med henblik på at sikre drikkevandskvalitet.</w:t>
      </w:r>
    </w:p>
    <w:p w:rsidR="00FE0ED6" w:rsidRDefault="00FE0ED6" w:rsidP="00FE0ED6">
      <w:pPr>
        <w:pStyle w:val="NormalWeb"/>
        <w:spacing w:line="480" w:lineRule="auto"/>
        <w:rPr>
          <w:rFonts w:ascii="Tahoma" w:hAnsi="Tahoma" w:cs="Tahoma"/>
          <w:color w:val="000000"/>
          <w:sz w:val="19"/>
          <w:szCs w:val="19"/>
        </w:rPr>
      </w:pPr>
      <w:r>
        <w:rPr>
          <w:rFonts w:ascii="Tahoma" w:hAnsi="Tahoma" w:cs="Tahoma"/>
          <w:color w:val="000000"/>
          <w:sz w:val="19"/>
          <w:szCs w:val="19"/>
        </w:rPr>
        <w:t>Kontrolprogrammet skal omfatte kontrol af vandet i de enkelte indvindingsboringer.</w:t>
      </w:r>
    </w:p>
    <w:p w:rsidR="00FE0ED6" w:rsidRDefault="00FE0ED6" w:rsidP="00FE0ED6">
      <w:pPr>
        <w:pStyle w:val="NormalWeb"/>
        <w:spacing w:line="480" w:lineRule="auto"/>
        <w:rPr>
          <w:rFonts w:ascii="Tahoma" w:hAnsi="Tahoma" w:cs="Tahoma"/>
          <w:color w:val="000000"/>
          <w:sz w:val="19"/>
          <w:szCs w:val="19"/>
        </w:rPr>
      </w:pPr>
      <w:r>
        <w:rPr>
          <w:rFonts w:ascii="Tahoma" w:hAnsi="Tahoma" w:cs="Tahoma"/>
          <w:color w:val="000000"/>
          <w:sz w:val="19"/>
          <w:szCs w:val="19"/>
        </w:rPr>
        <w:t>Når der vælges egnede parametre, som skal kontrolleres ud over parametrene nævnt nedenfor, skal der, jf. § 7, stk. 9, tages hensyn til de lokale forhold, der gælder for hvert vandforsyningsanlæg, herunder</w:t>
      </w:r>
    </w:p>
    <w:p w:rsidR="00FE0ED6" w:rsidRDefault="00FE0ED6" w:rsidP="00FE0ED6">
      <w:pPr>
        <w:pStyle w:val="NormalWeb"/>
        <w:spacing w:line="480" w:lineRule="auto"/>
        <w:rPr>
          <w:rFonts w:ascii="Tahoma" w:hAnsi="Tahoma" w:cs="Tahoma"/>
          <w:color w:val="000000"/>
          <w:sz w:val="19"/>
          <w:szCs w:val="19"/>
        </w:rPr>
      </w:pPr>
      <w:r>
        <w:rPr>
          <w:rFonts w:ascii="Tahoma" w:hAnsi="Tahoma" w:cs="Tahoma"/>
          <w:color w:val="000000"/>
          <w:sz w:val="19"/>
          <w:szCs w:val="19"/>
        </w:rPr>
        <w:t>a) hvis det kan antages, at der, findes stoffer eller mikroorganismer, som kan udgøre en potentiel fare for sundheden,</w:t>
      </w:r>
    </w:p>
    <w:p w:rsidR="00FE0ED6" w:rsidRDefault="00FE0ED6" w:rsidP="00FE0ED6">
      <w:pPr>
        <w:pStyle w:val="NormalWeb"/>
        <w:spacing w:line="480" w:lineRule="auto"/>
        <w:rPr>
          <w:rFonts w:ascii="Tahoma" w:hAnsi="Tahoma" w:cs="Tahoma"/>
          <w:color w:val="000000"/>
          <w:sz w:val="19"/>
          <w:szCs w:val="19"/>
        </w:rPr>
      </w:pPr>
      <w:r>
        <w:rPr>
          <w:rFonts w:ascii="Tahoma" w:hAnsi="Tahoma" w:cs="Tahoma"/>
          <w:color w:val="000000"/>
          <w:sz w:val="19"/>
          <w:szCs w:val="19"/>
        </w:rPr>
        <w:t>b) udfaldet af tidligere undersøgelser,</w:t>
      </w:r>
    </w:p>
    <w:p w:rsidR="00FE0ED6" w:rsidRDefault="00FE0ED6" w:rsidP="00FE0ED6">
      <w:pPr>
        <w:pStyle w:val="NormalWeb"/>
        <w:spacing w:line="480" w:lineRule="auto"/>
        <w:rPr>
          <w:rFonts w:ascii="Tahoma" w:hAnsi="Tahoma" w:cs="Tahoma"/>
          <w:color w:val="000000"/>
          <w:sz w:val="19"/>
          <w:szCs w:val="19"/>
        </w:rPr>
      </w:pPr>
      <w:r>
        <w:rPr>
          <w:rFonts w:ascii="Tahoma" w:hAnsi="Tahoma" w:cs="Tahoma"/>
          <w:color w:val="000000"/>
          <w:sz w:val="19"/>
          <w:szCs w:val="19"/>
        </w:rPr>
        <w:t>c) anlæggets særlige udsættelse for forurening, eller</w:t>
      </w:r>
    </w:p>
    <w:p w:rsidR="00FE0ED6" w:rsidRDefault="00FE0ED6" w:rsidP="00FE0ED6">
      <w:pPr>
        <w:pStyle w:val="NormalWeb"/>
        <w:spacing w:line="480" w:lineRule="auto"/>
        <w:rPr>
          <w:rFonts w:ascii="Tahoma" w:hAnsi="Tahoma" w:cs="Tahoma"/>
          <w:color w:val="000000"/>
          <w:sz w:val="19"/>
          <w:szCs w:val="19"/>
        </w:rPr>
      </w:pPr>
      <w:r>
        <w:rPr>
          <w:rFonts w:ascii="Tahoma" w:hAnsi="Tahoma" w:cs="Tahoma"/>
          <w:color w:val="000000"/>
          <w:sz w:val="19"/>
          <w:szCs w:val="19"/>
        </w:rPr>
        <w:t>d) andre forhold taler for det.</w:t>
      </w:r>
    </w:p>
    <w:p w:rsidR="00FE0ED6" w:rsidRDefault="00FE0ED6" w:rsidP="00FE0ED6">
      <w:pPr>
        <w:pStyle w:val="NormalWeb"/>
        <w:spacing w:line="480" w:lineRule="auto"/>
        <w:rPr>
          <w:rFonts w:ascii="Tahoma" w:hAnsi="Tahoma" w:cs="Tahoma"/>
          <w:color w:val="000000"/>
          <w:sz w:val="19"/>
          <w:szCs w:val="19"/>
        </w:rPr>
      </w:pPr>
      <w:r>
        <w:rPr>
          <w:rFonts w:ascii="Tahoma" w:hAnsi="Tahoma" w:cs="Tahoma"/>
          <w:color w:val="000000"/>
          <w:sz w:val="19"/>
          <w:szCs w:val="19"/>
        </w:rPr>
        <w:t>I hver enkel boring kontrolleres for parametrene angivet i tabel 2.</w:t>
      </w:r>
    </w:p>
    <w:p w:rsidR="00FE0ED6" w:rsidRDefault="00FE0ED6" w:rsidP="00FE0ED6">
      <w:pPr>
        <w:pStyle w:val="NormalWeb"/>
        <w:spacing w:line="480" w:lineRule="auto"/>
        <w:rPr>
          <w:rFonts w:ascii="Tahoma" w:hAnsi="Tahoma" w:cs="Tahoma"/>
          <w:color w:val="000000"/>
          <w:sz w:val="19"/>
          <w:szCs w:val="19"/>
        </w:rPr>
      </w:pPr>
      <w:r>
        <w:rPr>
          <w:rStyle w:val="bold"/>
          <w:rFonts w:ascii="Tahoma" w:hAnsi="Tahoma" w:cs="Tahoma"/>
          <w:b/>
          <w:bCs/>
          <w:color w:val="000000"/>
          <w:sz w:val="19"/>
          <w:szCs w:val="19"/>
        </w:rPr>
        <w:t>Tabel 2.</w:t>
      </w:r>
      <w:r>
        <w:rPr>
          <w:rFonts w:ascii="Tahoma" w:hAnsi="Tahoma" w:cs="Tahoma"/>
          <w:color w:val="000000"/>
          <w:sz w:val="19"/>
          <w:szCs w:val="19"/>
        </w:rPr>
        <w:t> </w:t>
      </w:r>
      <w:r>
        <w:rPr>
          <w:rStyle w:val="bold"/>
          <w:rFonts w:ascii="Tahoma" w:hAnsi="Tahoma" w:cs="Tahoma"/>
          <w:b/>
          <w:bCs/>
          <w:color w:val="000000"/>
          <w:sz w:val="19"/>
          <w:szCs w:val="19"/>
        </w:rPr>
        <w:t>Parametre der kontrolleres i hver enkel boring</w:t>
      </w:r>
    </w:p>
    <w:tbl>
      <w:tblPr>
        <w:tblW w:w="0" w:type="auto"/>
        <w:tblCellMar>
          <w:left w:w="0" w:type="dxa"/>
          <w:right w:w="0" w:type="dxa"/>
        </w:tblCellMar>
        <w:tblLook w:val="04A0" w:firstRow="1" w:lastRow="0" w:firstColumn="1" w:lastColumn="0" w:noHBand="0" w:noVBand="1"/>
      </w:tblPr>
      <w:tblGrid>
        <w:gridCol w:w="6320"/>
      </w:tblGrid>
      <w:tr w:rsidR="00FE0ED6" w:rsidTr="00FE0ED6">
        <w:tc>
          <w:tcPr>
            <w:tcW w:w="0" w:type="auto"/>
            <w:hideMark/>
          </w:tcPr>
          <w:tbl>
            <w:tblPr>
              <w:tblW w:w="6300" w:type="dxa"/>
              <w:tblCellMar>
                <w:left w:w="0" w:type="dxa"/>
                <w:right w:w="0" w:type="dxa"/>
              </w:tblCellMar>
              <w:tblLook w:val="04A0" w:firstRow="1" w:lastRow="0" w:firstColumn="1" w:lastColumn="0" w:noHBand="0" w:noVBand="1"/>
            </w:tblPr>
            <w:tblGrid>
              <w:gridCol w:w="2054"/>
              <w:gridCol w:w="4246"/>
            </w:tblGrid>
            <w:tr w:rsidR="00FE0ED6">
              <w:tc>
                <w:tcPr>
                  <w:tcW w:w="0" w:type="auto"/>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hideMark/>
                </w:tcPr>
                <w:p w:rsidR="00FE0ED6" w:rsidRDefault="00FE0ED6">
                  <w:pPr>
                    <w:rPr>
                      <w:rFonts w:ascii="Tahoma" w:hAnsi="Tahoma" w:cs="Tahoma"/>
                      <w:color w:val="000000"/>
                      <w:sz w:val="19"/>
                      <w:szCs w:val="19"/>
                    </w:rPr>
                  </w:pPr>
                  <w:r>
                    <w:rPr>
                      <w:rStyle w:val="bold"/>
                      <w:rFonts w:ascii="Tahoma" w:hAnsi="Tahoma" w:cs="Tahoma"/>
                      <w:b/>
                      <w:bCs/>
                      <w:color w:val="000000"/>
                      <w:sz w:val="19"/>
                      <w:szCs w:val="19"/>
                    </w:rPr>
                    <w:t>Parametre</w:t>
                  </w:r>
                </w:p>
              </w:tc>
              <w:tc>
                <w:tcPr>
                  <w:tcW w:w="0" w:type="auto"/>
                  <w:tcBorders>
                    <w:top w:val="single" w:sz="8" w:space="0" w:color="000000"/>
                    <w:left w:val="nil"/>
                    <w:bottom w:val="single" w:sz="8" w:space="0" w:color="000000"/>
                    <w:right w:val="single" w:sz="8" w:space="0" w:color="000000"/>
                  </w:tcBorders>
                  <w:tcMar>
                    <w:top w:w="15" w:type="dxa"/>
                    <w:left w:w="15" w:type="dxa"/>
                    <w:bottom w:w="15" w:type="dxa"/>
                    <w:right w:w="15" w:type="dxa"/>
                  </w:tcMar>
                  <w:hideMark/>
                </w:tcPr>
                <w:p w:rsidR="00FE0ED6" w:rsidRDefault="00FE0ED6">
                  <w:pPr>
                    <w:rPr>
                      <w:rFonts w:ascii="Tahoma" w:hAnsi="Tahoma" w:cs="Tahoma"/>
                      <w:color w:val="000000"/>
                      <w:sz w:val="19"/>
                      <w:szCs w:val="19"/>
                    </w:rPr>
                  </w:pPr>
                  <w:r>
                    <w:rPr>
                      <w:rStyle w:val="bold"/>
                      <w:rFonts w:ascii="Tahoma" w:hAnsi="Tahoma" w:cs="Tahoma"/>
                      <w:b/>
                      <w:bCs/>
                      <w:color w:val="000000"/>
                      <w:sz w:val="19"/>
                      <w:szCs w:val="19"/>
                    </w:rPr>
                    <w:t>Bemærkninger</w:t>
                  </w:r>
                </w:p>
              </w:tc>
            </w:tr>
            <w:tr w:rsidR="00FE0ED6">
              <w:tc>
                <w:tcPr>
                  <w:tcW w:w="0" w:type="auto"/>
                  <w:tcBorders>
                    <w:top w:val="nil"/>
                    <w:left w:val="single" w:sz="8" w:space="0" w:color="000000"/>
                    <w:bottom w:val="single" w:sz="8" w:space="0" w:color="000000"/>
                    <w:right w:val="single" w:sz="8" w:space="0" w:color="000000"/>
                  </w:tcBorders>
                  <w:tcMar>
                    <w:top w:w="15" w:type="dxa"/>
                    <w:left w:w="15" w:type="dxa"/>
                    <w:bottom w:w="15" w:type="dxa"/>
                    <w:right w:w="15" w:type="dxa"/>
                  </w:tcMar>
                  <w:hideMark/>
                </w:tcPr>
                <w:p w:rsidR="00FE0ED6" w:rsidRDefault="00FE0ED6">
                  <w:pPr>
                    <w:rPr>
                      <w:rFonts w:ascii="Tahoma" w:hAnsi="Tahoma" w:cs="Tahoma"/>
                      <w:color w:val="000000"/>
                      <w:sz w:val="19"/>
                      <w:szCs w:val="19"/>
                    </w:rPr>
                  </w:pPr>
                  <w:r>
                    <w:rPr>
                      <w:rFonts w:ascii="Tahoma" w:hAnsi="Tahoma" w:cs="Tahoma"/>
                      <w:color w:val="000000"/>
                      <w:sz w:val="19"/>
                      <w:szCs w:val="19"/>
                    </w:rPr>
                    <w:t>Temperatur</w:t>
                  </w:r>
                </w:p>
              </w:tc>
              <w:tc>
                <w:tcPr>
                  <w:tcW w:w="0" w:type="auto"/>
                  <w:tcBorders>
                    <w:top w:val="nil"/>
                    <w:left w:val="nil"/>
                    <w:bottom w:val="single" w:sz="8" w:space="0" w:color="000000"/>
                    <w:right w:val="single" w:sz="8" w:space="0" w:color="000000"/>
                  </w:tcBorders>
                  <w:tcMar>
                    <w:top w:w="15" w:type="dxa"/>
                    <w:left w:w="15" w:type="dxa"/>
                    <w:bottom w:w="15" w:type="dxa"/>
                    <w:right w:w="15" w:type="dxa"/>
                  </w:tcMar>
                  <w:hideMark/>
                </w:tcPr>
                <w:p w:rsidR="00FE0ED6" w:rsidRDefault="00FE0ED6">
                  <w:pPr>
                    <w:rPr>
                      <w:sz w:val="24"/>
                      <w:szCs w:val="24"/>
                    </w:rPr>
                  </w:pPr>
                  <w:r>
                    <w:t> </w:t>
                  </w:r>
                </w:p>
              </w:tc>
            </w:tr>
            <w:tr w:rsidR="00FE0ED6">
              <w:tc>
                <w:tcPr>
                  <w:tcW w:w="0" w:type="auto"/>
                  <w:tcBorders>
                    <w:top w:val="nil"/>
                    <w:left w:val="single" w:sz="8" w:space="0" w:color="000000"/>
                    <w:bottom w:val="single" w:sz="8" w:space="0" w:color="000000"/>
                    <w:right w:val="single" w:sz="8" w:space="0" w:color="000000"/>
                  </w:tcBorders>
                  <w:tcMar>
                    <w:top w:w="15" w:type="dxa"/>
                    <w:left w:w="15" w:type="dxa"/>
                    <w:bottom w:w="15" w:type="dxa"/>
                    <w:right w:w="15" w:type="dxa"/>
                  </w:tcMar>
                  <w:hideMark/>
                </w:tcPr>
                <w:p w:rsidR="00FE0ED6" w:rsidRDefault="00FE0ED6">
                  <w:pPr>
                    <w:rPr>
                      <w:rFonts w:ascii="Tahoma" w:hAnsi="Tahoma" w:cs="Tahoma"/>
                      <w:color w:val="000000"/>
                      <w:sz w:val="19"/>
                      <w:szCs w:val="19"/>
                    </w:rPr>
                  </w:pPr>
                  <w:r>
                    <w:rPr>
                      <w:rFonts w:ascii="Tahoma" w:hAnsi="Tahoma" w:cs="Tahoma"/>
                      <w:color w:val="000000"/>
                      <w:sz w:val="19"/>
                      <w:szCs w:val="19"/>
                    </w:rPr>
                    <w:t>pH</w:t>
                  </w:r>
                </w:p>
              </w:tc>
              <w:tc>
                <w:tcPr>
                  <w:tcW w:w="0" w:type="auto"/>
                  <w:tcBorders>
                    <w:top w:val="nil"/>
                    <w:left w:val="nil"/>
                    <w:bottom w:val="single" w:sz="8" w:space="0" w:color="000000"/>
                    <w:right w:val="single" w:sz="8" w:space="0" w:color="000000"/>
                  </w:tcBorders>
                  <w:tcMar>
                    <w:top w:w="15" w:type="dxa"/>
                    <w:left w:w="15" w:type="dxa"/>
                    <w:bottom w:w="15" w:type="dxa"/>
                    <w:right w:w="15" w:type="dxa"/>
                  </w:tcMar>
                  <w:hideMark/>
                </w:tcPr>
                <w:p w:rsidR="00FE0ED6" w:rsidRDefault="00FE0ED6">
                  <w:pPr>
                    <w:rPr>
                      <w:sz w:val="24"/>
                      <w:szCs w:val="24"/>
                    </w:rPr>
                  </w:pPr>
                  <w:r>
                    <w:t> </w:t>
                  </w:r>
                </w:p>
              </w:tc>
            </w:tr>
            <w:tr w:rsidR="00FE0ED6">
              <w:tc>
                <w:tcPr>
                  <w:tcW w:w="0" w:type="auto"/>
                  <w:tcBorders>
                    <w:top w:val="nil"/>
                    <w:left w:val="single" w:sz="8" w:space="0" w:color="000000"/>
                    <w:bottom w:val="single" w:sz="8" w:space="0" w:color="000000"/>
                    <w:right w:val="single" w:sz="8" w:space="0" w:color="000000"/>
                  </w:tcBorders>
                  <w:tcMar>
                    <w:top w:w="15" w:type="dxa"/>
                    <w:left w:w="15" w:type="dxa"/>
                    <w:bottom w:w="15" w:type="dxa"/>
                    <w:right w:w="15" w:type="dxa"/>
                  </w:tcMar>
                  <w:hideMark/>
                </w:tcPr>
                <w:p w:rsidR="00FE0ED6" w:rsidRDefault="00FE0ED6">
                  <w:pPr>
                    <w:rPr>
                      <w:rFonts w:ascii="Tahoma" w:hAnsi="Tahoma" w:cs="Tahoma"/>
                      <w:color w:val="000000"/>
                      <w:sz w:val="19"/>
                      <w:szCs w:val="19"/>
                    </w:rPr>
                  </w:pPr>
                  <w:r>
                    <w:rPr>
                      <w:rFonts w:ascii="Tahoma" w:hAnsi="Tahoma" w:cs="Tahoma"/>
                      <w:color w:val="000000"/>
                      <w:sz w:val="19"/>
                      <w:szCs w:val="19"/>
                    </w:rPr>
                    <w:t>Ledningsevne ved 20˚C</w:t>
                  </w:r>
                </w:p>
              </w:tc>
              <w:tc>
                <w:tcPr>
                  <w:tcW w:w="0" w:type="auto"/>
                  <w:tcBorders>
                    <w:top w:val="nil"/>
                    <w:left w:val="nil"/>
                    <w:bottom w:val="single" w:sz="8" w:space="0" w:color="000000"/>
                    <w:right w:val="single" w:sz="8" w:space="0" w:color="000000"/>
                  </w:tcBorders>
                  <w:tcMar>
                    <w:top w:w="15" w:type="dxa"/>
                    <w:left w:w="15" w:type="dxa"/>
                    <w:bottom w:w="15" w:type="dxa"/>
                    <w:right w:w="15" w:type="dxa"/>
                  </w:tcMar>
                  <w:hideMark/>
                </w:tcPr>
                <w:p w:rsidR="00FE0ED6" w:rsidRDefault="00FE0ED6">
                  <w:pPr>
                    <w:rPr>
                      <w:sz w:val="24"/>
                      <w:szCs w:val="24"/>
                    </w:rPr>
                  </w:pPr>
                  <w:r>
                    <w:t> </w:t>
                  </w:r>
                </w:p>
              </w:tc>
            </w:tr>
            <w:tr w:rsidR="00FE0ED6">
              <w:tc>
                <w:tcPr>
                  <w:tcW w:w="0" w:type="auto"/>
                  <w:tcBorders>
                    <w:top w:val="nil"/>
                    <w:left w:val="single" w:sz="8" w:space="0" w:color="000000"/>
                    <w:bottom w:val="single" w:sz="8" w:space="0" w:color="000000"/>
                    <w:right w:val="single" w:sz="8" w:space="0" w:color="000000"/>
                  </w:tcBorders>
                  <w:tcMar>
                    <w:top w:w="15" w:type="dxa"/>
                    <w:left w:w="15" w:type="dxa"/>
                    <w:bottom w:w="15" w:type="dxa"/>
                    <w:right w:w="15" w:type="dxa"/>
                  </w:tcMar>
                  <w:hideMark/>
                </w:tcPr>
                <w:p w:rsidR="00FE0ED6" w:rsidRDefault="00FE0ED6">
                  <w:pPr>
                    <w:rPr>
                      <w:rFonts w:ascii="Tahoma" w:hAnsi="Tahoma" w:cs="Tahoma"/>
                      <w:color w:val="000000"/>
                      <w:sz w:val="19"/>
                      <w:szCs w:val="19"/>
                    </w:rPr>
                  </w:pPr>
                  <w:r>
                    <w:rPr>
                      <w:rFonts w:ascii="Tahoma" w:hAnsi="Tahoma" w:cs="Tahoma"/>
                      <w:color w:val="000000"/>
                      <w:sz w:val="19"/>
                      <w:szCs w:val="19"/>
                    </w:rPr>
                    <w:t>NVOC</w:t>
                  </w:r>
                </w:p>
              </w:tc>
              <w:tc>
                <w:tcPr>
                  <w:tcW w:w="0" w:type="auto"/>
                  <w:tcBorders>
                    <w:top w:val="nil"/>
                    <w:left w:val="nil"/>
                    <w:bottom w:val="single" w:sz="8" w:space="0" w:color="000000"/>
                    <w:right w:val="single" w:sz="8" w:space="0" w:color="000000"/>
                  </w:tcBorders>
                  <w:tcMar>
                    <w:top w:w="15" w:type="dxa"/>
                    <w:left w:w="15" w:type="dxa"/>
                    <w:bottom w:w="15" w:type="dxa"/>
                    <w:right w:w="15" w:type="dxa"/>
                  </w:tcMar>
                  <w:hideMark/>
                </w:tcPr>
                <w:p w:rsidR="00FE0ED6" w:rsidRDefault="00FE0ED6">
                  <w:pPr>
                    <w:rPr>
                      <w:sz w:val="24"/>
                      <w:szCs w:val="24"/>
                    </w:rPr>
                  </w:pPr>
                  <w:r>
                    <w:t> </w:t>
                  </w:r>
                </w:p>
              </w:tc>
            </w:tr>
            <w:tr w:rsidR="00FE0ED6">
              <w:tc>
                <w:tcPr>
                  <w:tcW w:w="0" w:type="auto"/>
                  <w:tcBorders>
                    <w:top w:val="nil"/>
                    <w:left w:val="single" w:sz="8" w:space="0" w:color="000000"/>
                    <w:bottom w:val="single" w:sz="8" w:space="0" w:color="000000"/>
                    <w:right w:val="single" w:sz="8" w:space="0" w:color="000000"/>
                  </w:tcBorders>
                  <w:tcMar>
                    <w:top w:w="15" w:type="dxa"/>
                    <w:left w:w="15" w:type="dxa"/>
                    <w:bottom w:w="15" w:type="dxa"/>
                    <w:right w:w="15" w:type="dxa"/>
                  </w:tcMar>
                  <w:hideMark/>
                </w:tcPr>
                <w:p w:rsidR="00FE0ED6" w:rsidRDefault="00FE0ED6">
                  <w:pPr>
                    <w:rPr>
                      <w:rFonts w:ascii="Tahoma" w:hAnsi="Tahoma" w:cs="Tahoma"/>
                      <w:color w:val="000000"/>
                      <w:sz w:val="19"/>
                      <w:szCs w:val="19"/>
                    </w:rPr>
                  </w:pPr>
                  <w:r>
                    <w:rPr>
                      <w:rFonts w:ascii="Tahoma" w:hAnsi="Tahoma" w:cs="Tahoma"/>
                      <w:color w:val="000000"/>
                      <w:sz w:val="19"/>
                      <w:szCs w:val="19"/>
                    </w:rPr>
                    <w:t>Calcium</w:t>
                  </w:r>
                </w:p>
              </w:tc>
              <w:tc>
                <w:tcPr>
                  <w:tcW w:w="0" w:type="auto"/>
                  <w:tcBorders>
                    <w:top w:val="nil"/>
                    <w:left w:val="nil"/>
                    <w:bottom w:val="single" w:sz="8" w:space="0" w:color="000000"/>
                    <w:right w:val="single" w:sz="8" w:space="0" w:color="000000"/>
                  </w:tcBorders>
                  <w:tcMar>
                    <w:top w:w="15" w:type="dxa"/>
                    <w:left w:w="15" w:type="dxa"/>
                    <w:bottom w:w="15" w:type="dxa"/>
                    <w:right w:w="15" w:type="dxa"/>
                  </w:tcMar>
                  <w:hideMark/>
                </w:tcPr>
                <w:p w:rsidR="00FE0ED6" w:rsidRDefault="00FE0ED6">
                  <w:pPr>
                    <w:rPr>
                      <w:sz w:val="24"/>
                      <w:szCs w:val="24"/>
                    </w:rPr>
                  </w:pPr>
                  <w:r>
                    <w:t> </w:t>
                  </w:r>
                </w:p>
              </w:tc>
            </w:tr>
            <w:tr w:rsidR="00FE0ED6">
              <w:tc>
                <w:tcPr>
                  <w:tcW w:w="0" w:type="auto"/>
                  <w:tcBorders>
                    <w:top w:val="nil"/>
                    <w:left w:val="single" w:sz="8" w:space="0" w:color="000000"/>
                    <w:bottom w:val="single" w:sz="8" w:space="0" w:color="000000"/>
                    <w:right w:val="single" w:sz="8" w:space="0" w:color="000000"/>
                  </w:tcBorders>
                  <w:tcMar>
                    <w:top w:w="15" w:type="dxa"/>
                    <w:left w:w="15" w:type="dxa"/>
                    <w:bottom w:w="15" w:type="dxa"/>
                    <w:right w:w="15" w:type="dxa"/>
                  </w:tcMar>
                  <w:hideMark/>
                </w:tcPr>
                <w:p w:rsidR="00FE0ED6" w:rsidRDefault="00FE0ED6">
                  <w:pPr>
                    <w:rPr>
                      <w:rFonts w:ascii="Tahoma" w:hAnsi="Tahoma" w:cs="Tahoma"/>
                      <w:color w:val="000000"/>
                      <w:sz w:val="19"/>
                      <w:szCs w:val="19"/>
                    </w:rPr>
                  </w:pPr>
                  <w:r>
                    <w:rPr>
                      <w:rFonts w:ascii="Tahoma" w:hAnsi="Tahoma" w:cs="Tahoma"/>
                      <w:color w:val="000000"/>
                      <w:sz w:val="19"/>
                      <w:szCs w:val="19"/>
                    </w:rPr>
                    <w:t>Magnesium</w:t>
                  </w:r>
                </w:p>
              </w:tc>
              <w:tc>
                <w:tcPr>
                  <w:tcW w:w="0" w:type="auto"/>
                  <w:tcBorders>
                    <w:top w:val="nil"/>
                    <w:left w:val="nil"/>
                    <w:bottom w:val="single" w:sz="8" w:space="0" w:color="000000"/>
                    <w:right w:val="single" w:sz="8" w:space="0" w:color="000000"/>
                  </w:tcBorders>
                  <w:tcMar>
                    <w:top w:w="15" w:type="dxa"/>
                    <w:left w:w="15" w:type="dxa"/>
                    <w:bottom w:w="15" w:type="dxa"/>
                    <w:right w:w="15" w:type="dxa"/>
                  </w:tcMar>
                  <w:hideMark/>
                </w:tcPr>
                <w:p w:rsidR="00FE0ED6" w:rsidRDefault="00FE0ED6">
                  <w:pPr>
                    <w:rPr>
                      <w:sz w:val="24"/>
                      <w:szCs w:val="24"/>
                    </w:rPr>
                  </w:pPr>
                  <w:r>
                    <w:t> </w:t>
                  </w:r>
                </w:p>
              </w:tc>
            </w:tr>
            <w:tr w:rsidR="00FE0ED6">
              <w:tc>
                <w:tcPr>
                  <w:tcW w:w="0" w:type="auto"/>
                  <w:tcBorders>
                    <w:top w:val="nil"/>
                    <w:left w:val="single" w:sz="8" w:space="0" w:color="000000"/>
                    <w:bottom w:val="single" w:sz="8" w:space="0" w:color="000000"/>
                    <w:right w:val="single" w:sz="8" w:space="0" w:color="000000"/>
                  </w:tcBorders>
                  <w:tcMar>
                    <w:top w:w="15" w:type="dxa"/>
                    <w:left w:w="15" w:type="dxa"/>
                    <w:bottom w:w="15" w:type="dxa"/>
                    <w:right w:w="15" w:type="dxa"/>
                  </w:tcMar>
                  <w:hideMark/>
                </w:tcPr>
                <w:p w:rsidR="00FE0ED6" w:rsidRDefault="00FE0ED6">
                  <w:pPr>
                    <w:rPr>
                      <w:rFonts w:ascii="Tahoma" w:hAnsi="Tahoma" w:cs="Tahoma"/>
                      <w:color w:val="000000"/>
                      <w:sz w:val="19"/>
                      <w:szCs w:val="19"/>
                    </w:rPr>
                  </w:pPr>
                  <w:r>
                    <w:rPr>
                      <w:rFonts w:ascii="Tahoma" w:hAnsi="Tahoma" w:cs="Tahoma"/>
                      <w:color w:val="000000"/>
                      <w:sz w:val="19"/>
                      <w:szCs w:val="19"/>
                    </w:rPr>
                    <w:t>Natrium, total</w:t>
                  </w:r>
                </w:p>
              </w:tc>
              <w:tc>
                <w:tcPr>
                  <w:tcW w:w="0" w:type="auto"/>
                  <w:tcBorders>
                    <w:top w:val="nil"/>
                    <w:left w:val="nil"/>
                    <w:bottom w:val="single" w:sz="8" w:space="0" w:color="000000"/>
                    <w:right w:val="single" w:sz="8" w:space="0" w:color="000000"/>
                  </w:tcBorders>
                  <w:tcMar>
                    <w:top w:w="15" w:type="dxa"/>
                    <w:left w:w="15" w:type="dxa"/>
                    <w:bottom w:w="15" w:type="dxa"/>
                    <w:right w:w="15" w:type="dxa"/>
                  </w:tcMar>
                  <w:hideMark/>
                </w:tcPr>
                <w:p w:rsidR="00FE0ED6" w:rsidRDefault="00FE0ED6">
                  <w:pPr>
                    <w:rPr>
                      <w:sz w:val="24"/>
                      <w:szCs w:val="24"/>
                    </w:rPr>
                  </w:pPr>
                  <w:r>
                    <w:t> </w:t>
                  </w:r>
                </w:p>
              </w:tc>
            </w:tr>
            <w:tr w:rsidR="00FE0ED6">
              <w:tc>
                <w:tcPr>
                  <w:tcW w:w="0" w:type="auto"/>
                  <w:tcBorders>
                    <w:top w:val="nil"/>
                    <w:left w:val="single" w:sz="8" w:space="0" w:color="000000"/>
                    <w:bottom w:val="single" w:sz="8" w:space="0" w:color="000000"/>
                    <w:right w:val="single" w:sz="8" w:space="0" w:color="000000"/>
                  </w:tcBorders>
                  <w:tcMar>
                    <w:top w:w="15" w:type="dxa"/>
                    <w:left w:w="15" w:type="dxa"/>
                    <w:bottom w:w="15" w:type="dxa"/>
                    <w:right w:w="15" w:type="dxa"/>
                  </w:tcMar>
                  <w:hideMark/>
                </w:tcPr>
                <w:p w:rsidR="00FE0ED6" w:rsidRDefault="00FE0ED6">
                  <w:pPr>
                    <w:rPr>
                      <w:rFonts w:ascii="Tahoma" w:hAnsi="Tahoma" w:cs="Tahoma"/>
                      <w:color w:val="000000"/>
                      <w:sz w:val="19"/>
                      <w:szCs w:val="19"/>
                    </w:rPr>
                  </w:pPr>
                  <w:r>
                    <w:rPr>
                      <w:rFonts w:ascii="Tahoma" w:hAnsi="Tahoma" w:cs="Tahoma"/>
                      <w:color w:val="000000"/>
                      <w:sz w:val="19"/>
                      <w:szCs w:val="19"/>
                    </w:rPr>
                    <w:t>Kalium</w:t>
                  </w:r>
                </w:p>
              </w:tc>
              <w:tc>
                <w:tcPr>
                  <w:tcW w:w="0" w:type="auto"/>
                  <w:tcBorders>
                    <w:top w:val="nil"/>
                    <w:left w:val="nil"/>
                    <w:bottom w:val="single" w:sz="8" w:space="0" w:color="000000"/>
                    <w:right w:val="single" w:sz="8" w:space="0" w:color="000000"/>
                  </w:tcBorders>
                  <w:tcMar>
                    <w:top w:w="15" w:type="dxa"/>
                    <w:left w:w="15" w:type="dxa"/>
                    <w:bottom w:w="15" w:type="dxa"/>
                    <w:right w:w="15" w:type="dxa"/>
                  </w:tcMar>
                  <w:hideMark/>
                </w:tcPr>
                <w:p w:rsidR="00FE0ED6" w:rsidRDefault="00FE0ED6">
                  <w:pPr>
                    <w:rPr>
                      <w:sz w:val="24"/>
                      <w:szCs w:val="24"/>
                    </w:rPr>
                  </w:pPr>
                  <w:r>
                    <w:t> </w:t>
                  </w:r>
                </w:p>
              </w:tc>
            </w:tr>
            <w:tr w:rsidR="00FE0ED6">
              <w:tc>
                <w:tcPr>
                  <w:tcW w:w="0" w:type="auto"/>
                  <w:tcBorders>
                    <w:top w:val="nil"/>
                    <w:left w:val="single" w:sz="8" w:space="0" w:color="000000"/>
                    <w:bottom w:val="single" w:sz="8" w:space="0" w:color="000000"/>
                    <w:right w:val="single" w:sz="8" w:space="0" w:color="000000"/>
                  </w:tcBorders>
                  <w:tcMar>
                    <w:top w:w="15" w:type="dxa"/>
                    <w:left w:w="15" w:type="dxa"/>
                    <w:bottom w:w="15" w:type="dxa"/>
                    <w:right w:w="15" w:type="dxa"/>
                  </w:tcMar>
                  <w:hideMark/>
                </w:tcPr>
                <w:p w:rsidR="00FE0ED6" w:rsidRDefault="00FE0ED6">
                  <w:pPr>
                    <w:rPr>
                      <w:rFonts w:ascii="Tahoma" w:hAnsi="Tahoma" w:cs="Tahoma"/>
                      <w:color w:val="000000"/>
                      <w:sz w:val="19"/>
                      <w:szCs w:val="19"/>
                    </w:rPr>
                  </w:pPr>
                  <w:r>
                    <w:rPr>
                      <w:rFonts w:ascii="Tahoma" w:hAnsi="Tahoma" w:cs="Tahoma"/>
                      <w:color w:val="000000"/>
                      <w:sz w:val="19"/>
                      <w:szCs w:val="19"/>
                    </w:rPr>
                    <w:t>Ammonium</w:t>
                  </w:r>
                </w:p>
              </w:tc>
              <w:tc>
                <w:tcPr>
                  <w:tcW w:w="0" w:type="auto"/>
                  <w:tcBorders>
                    <w:top w:val="nil"/>
                    <w:left w:val="nil"/>
                    <w:bottom w:val="single" w:sz="8" w:space="0" w:color="000000"/>
                    <w:right w:val="single" w:sz="8" w:space="0" w:color="000000"/>
                  </w:tcBorders>
                  <w:tcMar>
                    <w:top w:w="15" w:type="dxa"/>
                    <w:left w:w="15" w:type="dxa"/>
                    <w:bottom w:w="15" w:type="dxa"/>
                    <w:right w:w="15" w:type="dxa"/>
                  </w:tcMar>
                  <w:hideMark/>
                </w:tcPr>
                <w:p w:rsidR="00FE0ED6" w:rsidRDefault="00FE0ED6">
                  <w:pPr>
                    <w:rPr>
                      <w:sz w:val="24"/>
                      <w:szCs w:val="24"/>
                    </w:rPr>
                  </w:pPr>
                  <w:r>
                    <w:t> </w:t>
                  </w:r>
                </w:p>
              </w:tc>
            </w:tr>
            <w:tr w:rsidR="00FE0ED6">
              <w:tc>
                <w:tcPr>
                  <w:tcW w:w="0" w:type="auto"/>
                  <w:tcBorders>
                    <w:top w:val="nil"/>
                    <w:left w:val="single" w:sz="8" w:space="0" w:color="000000"/>
                    <w:bottom w:val="single" w:sz="8" w:space="0" w:color="000000"/>
                    <w:right w:val="single" w:sz="8" w:space="0" w:color="000000"/>
                  </w:tcBorders>
                  <w:tcMar>
                    <w:top w:w="15" w:type="dxa"/>
                    <w:left w:w="15" w:type="dxa"/>
                    <w:bottom w:w="15" w:type="dxa"/>
                    <w:right w:w="15" w:type="dxa"/>
                  </w:tcMar>
                  <w:hideMark/>
                </w:tcPr>
                <w:p w:rsidR="00FE0ED6" w:rsidRDefault="00FE0ED6">
                  <w:pPr>
                    <w:rPr>
                      <w:rFonts w:ascii="Tahoma" w:hAnsi="Tahoma" w:cs="Tahoma"/>
                      <w:color w:val="000000"/>
                      <w:sz w:val="19"/>
                      <w:szCs w:val="19"/>
                    </w:rPr>
                  </w:pPr>
                  <w:r>
                    <w:rPr>
                      <w:rFonts w:ascii="Tahoma" w:hAnsi="Tahoma" w:cs="Tahoma"/>
                      <w:color w:val="000000"/>
                      <w:sz w:val="19"/>
                      <w:szCs w:val="19"/>
                    </w:rPr>
                    <w:t>Jern, total</w:t>
                  </w:r>
                </w:p>
              </w:tc>
              <w:tc>
                <w:tcPr>
                  <w:tcW w:w="0" w:type="auto"/>
                  <w:tcBorders>
                    <w:top w:val="nil"/>
                    <w:left w:val="nil"/>
                    <w:bottom w:val="single" w:sz="8" w:space="0" w:color="000000"/>
                    <w:right w:val="single" w:sz="8" w:space="0" w:color="000000"/>
                  </w:tcBorders>
                  <w:tcMar>
                    <w:top w:w="15" w:type="dxa"/>
                    <w:left w:w="15" w:type="dxa"/>
                    <w:bottom w:w="15" w:type="dxa"/>
                    <w:right w:w="15" w:type="dxa"/>
                  </w:tcMar>
                  <w:hideMark/>
                </w:tcPr>
                <w:p w:rsidR="00FE0ED6" w:rsidRDefault="00FE0ED6">
                  <w:pPr>
                    <w:rPr>
                      <w:sz w:val="24"/>
                      <w:szCs w:val="24"/>
                    </w:rPr>
                  </w:pPr>
                  <w:r>
                    <w:t> </w:t>
                  </w:r>
                </w:p>
              </w:tc>
            </w:tr>
            <w:tr w:rsidR="00FE0ED6">
              <w:tc>
                <w:tcPr>
                  <w:tcW w:w="0" w:type="auto"/>
                  <w:tcBorders>
                    <w:top w:val="nil"/>
                    <w:left w:val="single" w:sz="8" w:space="0" w:color="000000"/>
                    <w:bottom w:val="single" w:sz="8" w:space="0" w:color="000000"/>
                    <w:right w:val="single" w:sz="8" w:space="0" w:color="000000"/>
                  </w:tcBorders>
                  <w:tcMar>
                    <w:top w:w="15" w:type="dxa"/>
                    <w:left w:w="15" w:type="dxa"/>
                    <w:bottom w:w="15" w:type="dxa"/>
                    <w:right w:w="15" w:type="dxa"/>
                  </w:tcMar>
                  <w:hideMark/>
                </w:tcPr>
                <w:p w:rsidR="00FE0ED6" w:rsidRDefault="00FE0ED6">
                  <w:pPr>
                    <w:rPr>
                      <w:rFonts w:ascii="Tahoma" w:hAnsi="Tahoma" w:cs="Tahoma"/>
                      <w:color w:val="000000"/>
                      <w:sz w:val="19"/>
                      <w:szCs w:val="19"/>
                    </w:rPr>
                  </w:pPr>
                  <w:r>
                    <w:rPr>
                      <w:rFonts w:ascii="Tahoma" w:hAnsi="Tahoma" w:cs="Tahoma"/>
                      <w:color w:val="000000"/>
                      <w:sz w:val="19"/>
                      <w:szCs w:val="19"/>
                    </w:rPr>
                    <w:t>Mangan, total</w:t>
                  </w:r>
                </w:p>
              </w:tc>
              <w:tc>
                <w:tcPr>
                  <w:tcW w:w="0" w:type="auto"/>
                  <w:tcBorders>
                    <w:top w:val="nil"/>
                    <w:left w:val="nil"/>
                    <w:bottom w:val="single" w:sz="8" w:space="0" w:color="000000"/>
                    <w:right w:val="single" w:sz="8" w:space="0" w:color="000000"/>
                  </w:tcBorders>
                  <w:tcMar>
                    <w:top w:w="15" w:type="dxa"/>
                    <w:left w:w="15" w:type="dxa"/>
                    <w:bottom w:w="15" w:type="dxa"/>
                    <w:right w:w="15" w:type="dxa"/>
                  </w:tcMar>
                  <w:hideMark/>
                </w:tcPr>
                <w:p w:rsidR="00FE0ED6" w:rsidRDefault="00FE0ED6">
                  <w:pPr>
                    <w:rPr>
                      <w:sz w:val="24"/>
                      <w:szCs w:val="24"/>
                    </w:rPr>
                  </w:pPr>
                  <w:r>
                    <w:t> </w:t>
                  </w:r>
                </w:p>
              </w:tc>
            </w:tr>
            <w:tr w:rsidR="00FE0ED6">
              <w:tc>
                <w:tcPr>
                  <w:tcW w:w="0" w:type="auto"/>
                  <w:tcBorders>
                    <w:top w:val="nil"/>
                    <w:left w:val="single" w:sz="8" w:space="0" w:color="000000"/>
                    <w:bottom w:val="single" w:sz="8" w:space="0" w:color="000000"/>
                    <w:right w:val="single" w:sz="8" w:space="0" w:color="000000"/>
                  </w:tcBorders>
                  <w:tcMar>
                    <w:top w:w="15" w:type="dxa"/>
                    <w:left w:w="15" w:type="dxa"/>
                    <w:bottom w:w="15" w:type="dxa"/>
                    <w:right w:w="15" w:type="dxa"/>
                  </w:tcMar>
                  <w:hideMark/>
                </w:tcPr>
                <w:p w:rsidR="00FE0ED6" w:rsidRDefault="00FE0ED6">
                  <w:pPr>
                    <w:rPr>
                      <w:rFonts w:ascii="Tahoma" w:hAnsi="Tahoma" w:cs="Tahoma"/>
                      <w:color w:val="000000"/>
                      <w:sz w:val="19"/>
                      <w:szCs w:val="19"/>
                    </w:rPr>
                  </w:pPr>
                  <w:r>
                    <w:rPr>
                      <w:rFonts w:ascii="Tahoma" w:hAnsi="Tahoma" w:cs="Tahoma"/>
                      <w:color w:val="000000"/>
                      <w:sz w:val="19"/>
                      <w:szCs w:val="19"/>
                    </w:rPr>
                    <w:t>Bicarbonat</w:t>
                  </w:r>
                </w:p>
              </w:tc>
              <w:tc>
                <w:tcPr>
                  <w:tcW w:w="0" w:type="auto"/>
                  <w:tcBorders>
                    <w:top w:val="nil"/>
                    <w:left w:val="nil"/>
                    <w:bottom w:val="single" w:sz="8" w:space="0" w:color="000000"/>
                    <w:right w:val="single" w:sz="8" w:space="0" w:color="000000"/>
                  </w:tcBorders>
                  <w:tcMar>
                    <w:top w:w="15" w:type="dxa"/>
                    <w:left w:w="15" w:type="dxa"/>
                    <w:bottom w:w="15" w:type="dxa"/>
                    <w:right w:w="15" w:type="dxa"/>
                  </w:tcMar>
                  <w:hideMark/>
                </w:tcPr>
                <w:p w:rsidR="00FE0ED6" w:rsidRDefault="00FE0ED6">
                  <w:pPr>
                    <w:rPr>
                      <w:sz w:val="24"/>
                      <w:szCs w:val="24"/>
                    </w:rPr>
                  </w:pPr>
                  <w:r>
                    <w:t> </w:t>
                  </w:r>
                </w:p>
              </w:tc>
            </w:tr>
            <w:tr w:rsidR="00FE0ED6">
              <w:tc>
                <w:tcPr>
                  <w:tcW w:w="0" w:type="auto"/>
                  <w:tcBorders>
                    <w:top w:val="nil"/>
                    <w:left w:val="single" w:sz="8" w:space="0" w:color="000000"/>
                    <w:bottom w:val="single" w:sz="8" w:space="0" w:color="000000"/>
                    <w:right w:val="single" w:sz="8" w:space="0" w:color="000000"/>
                  </w:tcBorders>
                  <w:tcMar>
                    <w:top w:w="15" w:type="dxa"/>
                    <w:left w:w="15" w:type="dxa"/>
                    <w:bottom w:w="15" w:type="dxa"/>
                    <w:right w:w="15" w:type="dxa"/>
                  </w:tcMar>
                  <w:hideMark/>
                </w:tcPr>
                <w:p w:rsidR="00FE0ED6" w:rsidRDefault="00FE0ED6">
                  <w:pPr>
                    <w:rPr>
                      <w:rFonts w:ascii="Tahoma" w:hAnsi="Tahoma" w:cs="Tahoma"/>
                      <w:color w:val="000000"/>
                      <w:sz w:val="19"/>
                      <w:szCs w:val="19"/>
                    </w:rPr>
                  </w:pPr>
                  <w:r>
                    <w:rPr>
                      <w:rFonts w:ascii="Tahoma" w:hAnsi="Tahoma" w:cs="Tahoma"/>
                      <w:color w:val="000000"/>
                      <w:sz w:val="19"/>
                      <w:szCs w:val="19"/>
                    </w:rPr>
                    <w:lastRenderedPageBreak/>
                    <w:t>Chlorid</w:t>
                  </w:r>
                </w:p>
              </w:tc>
              <w:tc>
                <w:tcPr>
                  <w:tcW w:w="0" w:type="auto"/>
                  <w:tcBorders>
                    <w:top w:val="nil"/>
                    <w:left w:val="nil"/>
                    <w:bottom w:val="single" w:sz="8" w:space="0" w:color="000000"/>
                    <w:right w:val="single" w:sz="8" w:space="0" w:color="000000"/>
                  </w:tcBorders>
                  <w:tcMar>
                    <w:top w:w="15" w:type="dxa"/>
                    <w:left w:w="15" w:type="dxa"/>
                    <w:bottom w:w="15" w:type="dxa"/>
                    <w:right w:w="15" w:type="dxa"/>
                  </w:tcMar>
                  <w:hideMark/>
                </w:tcPr>
                <w:p w:rsidR="00FE0ED6" w:rsidRDefault="00FE0ED6">
                  <w:pPr>
                    <w:rPr>
                      <w:sz w:val="24"/>
                      <w:szCs w:val="24"/>
                    </w:rPr>
                  </w:pPr>
                  <w:r>
                    <w:t> </w:t>
                  </w:r>
                </w:p>
              </w:tc>
            </w:tr>
            <w:tr w:rsidR="00FE0ED6">
              <w:tc>
                <w:tcPr>
                  <w:tcW w:w="0" w:type="auto"/>
                  <w:tcBorders>
                    <w:top w:val="nil"/>
                    <w:left w:val="single" w:sz="8" w:space="0" w:color="000000"/>
                    <w:bottom w:val="single" w:sz="8" w:space="0" w:color="000000"/>
                    <w:right w:val="single" w:sz="8" w:space="0" w:color="000000"/>
                  </w:tcBorders>
                  <w:tcMar>
                    <w:top w:w="15" w:type="dxa"/>
                    <w:left w:w="15" w:type="dxa"/>
                    <w:bottom w:w="15" w:type="dxa"/>
                    <w:right w:w="15" w:type="dxa"/>
                  </w:tcMar>
                  <w:hideMark/>
                </w:tcPr>
                <w:p w:rsidR="00FE0ED6" w:rsidRDefault="00FE0ED6">
                  <w:pPr>
                    <w:rPr>
                      <w:rFonts w:ascii="Tahoma" w:hAnsi="Tahoma" w:cs="Tahoma"/>
                      <w:color w:val="000000"/>
                      <w:sz w:val="19"/>
                      <w:szCs w:val="19"/>
                    </w:rPr>
                  </w:pPr>
                  <w:r>
                    <w:rPr>
                      <w:rFonts w:ascii="Tahoma" w:hAnsi="Tahoma" w:cs="Tahoma"/>
                      <w:color w:val="000000"/>
                      <w:sz w:val="19"/>
                      <w:szCs w:val="19"/>
                    </w:rPr>
                    <w:t>Sulfat</w:t>
                  </w:r>
                </w:p>
              </w:tc>
              <w:tc>
                <w:tcPr>
                  <w:tcW w:w="0" w:type="auto"/>
                  <w:tcBorders>
                    <w:top w:val="nil"/>
                    <w:left w:val="nil"/>
                    <w:bottom w:val="single" w:sz="8" w:space="0" w:color="000000"/>
                    <w:right w:val="single" w:sz="8" w:space="0" w:color="000000"/>
                  </w:tcBorders>
                  <w:tcMar>
                    <w:top w:w="15" w:type="dxa"/>
                    <w:left w:w="15" w:type="dxa"/>
                    <w:bottom w:w="15" w:type="dxa"/>
                    <w:right w:w="15" w:type="dxa"/>
                  </w:tcMar>
                  <w:hideMark/>
                </w:tcPr>
                <w:p w:rsidR="00FE0ED6" w:rsidRDefault="00FE0ED6">
                  <w:pPr>
                    <w:rPr>
                      <w:sz w:val="24"/>
                      <w:szCs w:val="24"/>
                    </w:rPr>
                  </w:pPr>
                  <w:r>
                    <w:t> </w:t>
                  </w:r>
                </w:p>
              </w:tc>
            </w:tr>
            <w:tr w:rsidR="00FE0ED6">
              <w:tc>
                <w:tcPr>
                  <w:tcW w:w="0" w:type="auto"/>
                  <w:tcBorders>
                    <w:top w:val="nil"/>
                    <w:left w:val="single" w:sz="8" w:space="0" w:color="000000"/>
                    <w:bottom w:val="single" w:sz="8" w:space="0" w:color="000000"/>
                    <w:right w:val="single" w:sz="8" w:space="0" w:color="000000"/>
                  </w:tcBorders>
                  <w:tcMar>
                    <w:top w:w="15" w:type="dxa"/>
                    <w:left w:w="15" w:type="dxa"/>
                    <w:bottom w:w="15" w:type="dxa"/>
                    <w:right w:w="15" w:type="dxa"/>
                  </w:tcMar>
                  <w:hideMark/>
                </w:tcPr>
                <w:p w:rsidR="00FE0ED6" w:rsidRDefault="00FE0ED6">
                  <w:pPr>
                    <w:rPr>
                      <w:rFonts w:ascii="Tahoma" w:hAnsi="Tahoma" w:cs="Tahoma"/>
                      <w:color w:val="000000"/>
                      <w:sz w:val="19"/>
                      <w:szCs w:val="19"/>
                    </w:rPr>
                  </w:pPr>
                  <w:r>
                    <w:rPr>
                      <w:rFonts w:ascii="Tahoma" w:hAnsi="Tahoma" w:cs="Tahoma"/>
                      <w:color w:val="000000"/>
                      <w:sz w:val="19"/>
                      <w:szCs w:val="19"/>
                    </w:rPr>
                    <w:t>Nitrat</w:t>
                  </w:r>
                </w:p>
              </w:tc>
              <w:tc>
                <w:tcPr>
                  <w:tcW w:w="0" w:type="auto"/>
                  <w:tcBorders>
                    <w:top w:val="nil"/>
                    <w:left w:val="nil"/>
                    <w:bottom w:val="single" w:sz="8" w:space="0" w:color="000000"/>
                    <w:right w:val="single" w:sz="8" w:space="0" w:color="000000"/>
                  </w:tcBorders>
                  <w:tcMar>
                    <w:top w:w="15" w:type="dxa"/>
                    <w:left w:w="15" w:type="dxa"/>
                    <w:bottom w:w="15" w:type="dxa"/>
                    <w:right w:w="15" w:type="dxa"/>
                  </w:tcMar>
                  <w:hideMark/>
                </w:tcPr>
                <w:p w:rsidR="00FE0ED6" w:rsidRDefault="00FE0ED6">
                  <w:pPr>
                    <w:rPr>
                      <w:sz w:val="24"/>
                      <w:szCs w:val="24"/>
                    </w:rPr>
                  </w:pPr>
                  <w:r>
                    <w:t> </w:t>
                  </w:r>
                </w:p>
              </w:tc>
            </w:tr>
            <w:tr w:rsidR="00FE0ED6">
              <w:tc>
                <w:tcPr>
                  <w:tcW w:w="0" w:type="auto"/>
                  <w:tcBorders>
                    <w:top w:val="nil"/>
                    <w:left w:val="single" w:sz="8" w:space="0" w:color="000000"/>
                    <w:bottom w:val="single" w:sz="8" w:space="0" w:color="000000"/>
                    <w:right w:val="single" w:sz="8" w:space="0" w:color="000000"/>
                  </w:tcBorders>
                  <w:tcMar>
                    <w:top w:w="15" w:type="dxa"/>
                    <w:left w:w="15" w:type="dxa"/>
                    <w:bottom w:w="15" w:type="dxa"/>
                    <w:right w:w="15" w:type="dxa"/>
                  </w:tcMar>
                  <w:hideMark/>
                </w:tcPr>
                <w:p w:rsidR="00FE0ED6" w:rsidRDefault="00FE0ED6">
                  <w:pPr>
                    <w:rPr>
                      <w:rFonts w:ascii="Tahoma" w:hAnsi="Tahoma" w:cs="Tahoma"/>
                      <w:color w:val="000000"/>
                      <w:sz w:val="19"/>
                      <w:szCs w:val="19"/>
                    </w:rPr>
                  </w:pPr>
                  <w:r>
                    <w:rPr>
                      <w:rFonts w:ascii="Tahoma" w:hAnsi="Tahoma" w:cs="Tahoma"/>
                      <w:color w:val="000000"/>
                      <w:sz w:val="19"/>
                      <w:szCs w:val="19"/>
                    </w:rPr>
                    <w:t>Nitrit</w:t>
                  </w:r>
                </w:p>
              </w:tc>
              <w:tc>
                <w:tcPr>
                  <w:tcW w:w="0" w:type="auto"/>
                  <w:tcBorders>
                    <w:top w:val="nil"/>
                    <w:left w:val="nil"/>
                    <w:bottom w:val="single" w:sz="8" w:space="0" w:color="000000"/>
                    <w:right w:val="single" w:sz="8" w:space="0" w:color="000000"/>
                  </w:tcBorders>
                  <w:tcMar>
                    <w:top w:w="15" w:type="dxa"/>
                    <w:left w:w="15" w:type="dxa"/>
                    <w:bottom w:w="15" w:type="dxa"/>
                    <w:right w:w="15" w:type="dxa"/>
                  </w:tcMar>
                  <w:hideMark/>
                </w:tcPr>
                <w:p w:rsidR="00FE0ED6" w:rsidRDefault="00FE0ED6">
                  <w:pPr>
                    <w:rPr>
                      <w:sz w:val="24"/>
                      <w:szCs w:val="24"/>
                    </w:rPr>
                  </w:pPr>
                  <w:r>
                    <w:t> </w:t>
                  </w:r>
                </w:p>
              </w:tc>
            </w:tr>
            <w:tr w:rsidR="00FE0ED6">
              <w:tc>
                <w:tcPr>
                  <w:tcW w:w="0" w:type="auto"/>
                  <w:tcBorders>
                    <w:top w:val="nil"/>
                    <w:left w:val="single" w:sz="8" w:space="0" w:color="000000"/>
                    <w:bottom w:val="single" w:sz="8" w:space="0" w:color="000000"/>
                    <w:right w:val="single" w:sz="8" w:space="0" w:color="000000"/>
                  </w:tcBorders>
                  <w:tcMar>
                    <w:top w:w="15" w:type="dxa"/>
                    <w:left w:w="15" w:type="dxa"/>
                    <w:bottom w:w="15" w:type="dxa"/>
                    <w:right w:w="15" w:type="dxa"/>
                  </w:tcMar>
                  <w:hideMark/>
                </w:tcPr>
                <w:p w:rsidR="00FE0ED6" w:rsidRDefault="00FE0ED6">
                  <w:pPr>
                    <w:rPr>
                      <w:rFonts w:ascii="Tahoma" w:hAnsi="Tahoma" w:cs="Tahoma"/>
                      <w:color w:val="000000"/>
                      <w:sz w:val="19"/>
                      <w:szCs w:val="19"/>
                    </w:rPr>
                  </w:pPr>
                  <w:r>
                    <w:rPr>
                      <w:rFonts w:ascii="Tahoma" w:hAnsi="Tahoma" w:cs="Tahoma"/>
                      <w:color w:val="000000"/>
                      <w:sz w:val="19"/>
                      <w:szCs w:val="19"/>
                    </w:rPr>
                    <w:t>Fluorid</w:t>
                  </w:r>
                </w:p>
              </w:tc>
              <w:tc>
                <w:tcPr>
                  <w:tcW w:w="0" w:type="auto"/>
                  <w:tcBorders>
                    <w:top w:val="nil"/>
                    <w:left w:val="nil"/>
                    <w:bottom w:val="single" w:sz="8" w:space="0" w:color="000000"/>
                    <w:right w:val="single" w:sz="8" w:space="0" w:color="000000"/>
                  </w:tcBorders>
                  <w:tcMar>
                    <w:top w:w="15" w:type="dxa"/>
                    <w:left w:w="15" w:type="dxa"/>
                    <w:bottom w:w="15" w:type="dxa"/>
                    <w:right w:w="15" w:type="dxa"/>
                  </w:tcMar>
                  <w:hideMark/>
                </w:tcPr>
                <w:p w:rsidR="00FE0ED6" w:rsidRDefault="00FE0ED6">
                  <w:pPr>
                    <w:rPr>
                      <w:sz w:val="24"/>
                      <w:szCs w:val="24"/>
                    </w:rPr>
                  </w:pPr>
                  <w:r>
                    <w:t> </w:t>
                  </w:r>
                </w:p>
              </w:tc>
            </w:tr>
            <w:tr w:rsidR="00FE0ED6">
              <w:tc>
                <w:tcPr>
                  <w:tcW w:w="0" w:type="auto"/>
                  <w:tcBorders>
                    <w:top w:val="nil"/>
                    <w:left w:val="single" w:sz="8" w:space="0" w:color="000000"/>
                    <w:bottom w:val="single" w:sz="8" w:space="0" w:color="000000"/>
                    <w:right w:val="single" w:sz="8" w:space="0" w:color="000000"/>
                  </w:tcBorders>
                  <w:tcMar>
                    <w:top w:w="15" w:type="dxa"/>
                    <w:left w:w="15" w:type="dxa"/>
                    <w:bottom w:w="15" w:type="dxa"/>
                    <w:right w:w="15" w:type="dxa"/>
                  </w:tcMar>
                  <w:hideMark/>
                </w:tcPr>
                <w:p w:rsidR="00FE0ED6" w:rsidRDefault="00FE0ED6">
                  <w:pPr>
                    <w:rPr>
                      <w:rFonts w:ascii="Tahoma" w:hAnsi="Tahoma" w:cs="Tahoma"/>
                      <w:color w:val="000000"/>
                      <w:sz w:val="19"/>
                      <w:szCs w:val="19"/>
                    </w:rPr>
                  </w:pPr>
                  <w:r>
                    <w:rPr>
                      <w:rFonts w:ascii="Tahoma" w:hAnsi="Tahoma" w:cs="Tahoma"/>
                      <w:color w:val="000000"/>
                      <w:sz w:val="19"/>
                      <w:szCs w:val="19"/>
                    </w:rPr>
                    <w:t>Phosphor, total</w:t>
                  </w:r>
                </w:p>
              </w:tc>
              <w:tc>
                <w:tcPr>
                  <w:tcW w:w="0" w:type="auto"/>
                  <w:tcBorders>
                    <w:top w:val="nil"/>
                    <w:left w:val="nil"/>
                    <w:bottom w:val="single" w:sz="8" w:space="0" w:color="000000"/>
                    <w:right w:val="single" w:sz="8" w:space="0" w:color="000000"/>
                  </w:tcBorders>
                  <w:tcMar>
                    <w:top w:w="15" w:type="dxa"/>
                    <w:left w:w="15" w:type="dxa"/>
                    <w:bottom w:w="15" w:type="dxa"/>
                    <w:right w:w="15" w:type="dxa"/>
                  </w:tcMar>
                  <w:hideMark/>
                </w:tcPr>
                <w:p w:rsidR="00FE0ED6" w:rsidRDefault="00FE0ED6">
                  <w:pPr>
                    <w:rPr>
                      <w:sz w:val="24"/>
                      <w:szCs w:val="24"/>
                    </w:rPr>
                  </w:pPr>
                  <w:r>
                    <w:t> </w:t>
                  </w:r>
                </w:p>
              </w:tc>
            </w:tr>
            <w:tr w:rsidR="00FE0ED6">
              <w:tc>
                <w:tcPr>
                  <w:tcW w:w="0" w:type="auto"/>
                  <w:tcBorders>
                    <w:top w:val="nil"/>
                    <w:left w:val="single" w:sz="8" w:space="0" w:color="000000"/>
                    <w:bottom w:val="single" w:sz="8" w:space="0" w:color="000000"/>
                    <w:right w:val="single" w:sz="8" w:space="0" w:color="000000"/>
                  </w:tcBorders>
                  <w:tcMar>
                    <w:top w:w="15" w:type="dxa"/>
                    <w:left w:w="15" w:type="dxa"/>
                    <w:bottom w:w="15" w:type="dxa"/>
                    <w:right w:w="15" w:type="dxa"/>
                  </w:tcMar>
                  <w:hideMark/>
                </w:tcPr>
                <w:p w:rsidR="00FE0ED6" w:rsidRDefault="00FE0ED6">
                  <w:pPr>
                    <w:rPr>
                      <w:rFonts w:ascii="Tahoma" w:hAnsi="Tahoma" w:cs="Tahoma"/>
                      <w:color w:val="000000"/>
                      <w:sz w:val="19"/>
                      <w:szCs w:val="19"/>
                    </w:rPr>
                  </w:pPr>
                  <w:r>
                    <w:rPr>
                      <w:rFonts w:ascii="Tahoma" w:hAnsi="Tahoma" w:cs="Tahoma"/>
                      <w:color w:val="000000"/>
                      <w:sz w:val="19"/>
                      <w:szCs w:val="19"/>
                    </w:rPr>
                    <w:t>Ilt</w:t>
                  </w:r>
                </w:p>
              </w:tc>
              <w:tc>
                <w:tcPr>
                  <w:tcW w:w="0" w:type="auto"/>
                  <w:tcBorders>
                    <w:top w:val="nil"/>
                    <w:left w:val="nil"/>
                    <w:bottom w:val="single" w:sz="8" w:space="0" w:color="000000"/>
                    <w:right w:val="single" w:sz="8" w:space="0" w:color="000000"/>
                  </w:tcBorders>
                  <w:tcMar>
                    <w:top w:w="15" w:type="dxa"/>
                    <w:left w:w="15" w:type="dxa"/>
                    <w:bottom w:w="15" w:type="dxa"/>
                    <w:right w:w="15" w:type="dxa"/>
                  </w:tcMar>
                  <w:hideMark/>
                </w:tcPr>
                <w:p w:rsidR="00FE0ED6" w:rsidRDefault="00FE0ED6">
                  <w:pPr>
                    <w:rPr>
                      <w:sz w:val="24"/>
                      <w:szCs w:val="24"/>
                    </w:rPr>
                  </w:pPr>
                  <w:r>
                    <w:t> </w:t>
                  </w:r>
                </w:p>
              </w:tc>
            </w:tr>
            <w:tr w:rsidR="00FE0ED6">
              <w:tc>
                <w:tcPr>
                  <w:tcW w:w="0" w:type="auto"/>
                  <w:tcBorders>
                    <w:top w:val="nil"/>
                    <w:left w:val="single" w:sz="8" w:space="0" w:color="000000"/>
                    <w:bottom w:val="single" w:sz="8" w:space="0" w:color="000000"/>
                    <w:right w:val="single" w:sz="8" w:space="0" w:color="000000"/>
                  </w:tcBorders>
                  <w:tcMar>
                    <w:top w:w="15" w:type="dxa"/>
                    <w:left w:w="15" w:type="dxa"/>
                    <w:bottom w:w="15" w:type="dxa"/>
                    <w:right w:w="15" w:type="dxa"/>
                  </w:tcMar>
                  <w:hideMark/>
                </w:tcPr>
                <w:p w:rsidR="00FE0ED6" w:rsidRDefault="00FE0ED6">
                  <w:pPr>
                    <w:rPr>
                      <w:rFonts w:ascii="Tahoma" w:hAnsi="Tahoma" w:cs="Tahoma"/>
                      <w:color w:val="000000"/>
                      <w:sz w:val="19"/>
                      <w:szCs w:val="19"/>
                    </w:rPr>
                  </w:pPr>
                  <w:r>
                    <w:rPr>
                      <w:rFonts w:ascii="Tahoma" w:hAnsi="Tahoma" w:cs="Tahoma"/>
                      <w:color w:val="000000"/>
                      <w:sz w:val="19"/>
                      <w:szCs w:val="19"/>
                    </w:rPr>
                    <w:t>Aggressiv kuldioxid</w:t>
                  </w:r>
                </w:p>
              </w:tc>
              <w:tc>
                <w:tcPr>
                  <w:tcW w:w="0" w:type="auto"/>
                  <w:tcBorders>
                    <w:top w:val="nil"/>
                    <w:left w:val="nil"/>
                    <w:bottom w:val="single" w:sz="8" w:space="0" w:color="000000"/>
                    <w:right w:val="single" w:sz="8" w:space="0" w:color="000000"/>
                  </w:tcBorders>
                  <w:tcMar>
                    <w:top w:w="15" w:type="dxa"/>
                    <w:left w:w="15" w:type="dxa"/>
                    <w:bottom w:w="15" w:type="dxa"/>
                    <w:right w:w="15" w:type="dxa"/>
                  </w:tcMar>
                  <w:hideMark/>
                </w:tcPr>
                <w:p w:rsidR="00FE0ED6" w:rsidRDefault="00FE0ED6">
                  <w:pPr>
                    <w:rPr>
                      <w:rFonts w:ascii="Tahoma" w:hAnsi="Tahoma" w:cs="Tahoma"/>
                      <w:color w:val="000000"/>
                      <w:sz w:val="19"/>
                      <w:szCs w:val="19"/>
                    </w:rPr>
                  </w:pPr>
                  <w:r>
                    <w:rPr>
                      <w:rFonts w:ascii="Tahoma" w:hAnsi="Tahoma" w:cs="Tahoma"/>
                      <w:color w:val="000000"/>
                      <w:sz w:val="19"/>
                      <w:szCs w:val="19"/>
                    </w:rPr>
                    <w:t>Ved fund af aggressiv kuldioxid i boringskontrollen skal vandforsyningen sikre og kontrollere, at stoffet fjernes fra vandet ved behandling på vandforsyningsanlægget.</w:t>
                  </w:r>
                </w:p>
              </w:tc>
            </w:tr>
            <w:tr w:rsidR="00FE0ED6">
              <w:tc>
                <w:tcPr>
                  <w:tcW w:w="0" w:type="auto"/>
                  <w:tcBorders>
                    <w:top w:val="nil"/>
                    <w:left w:val="single" w:sz="8" w:space="0" w:color="000000"/>
                    <w:bottom w:val="single" w:sz="8" w:space="0" w:color="000000"/>
                    <w:right w:val="single" w:sz="8" w:space="0" w:color="000000"/>
                  </w:tcBorders>
                  <w:tcMar>
                    <w:top w:w="15" w:type="dxa"/>
                    <w:left w:w="15" w:type="dxa"/>
                    <w:bottom w:w="15" w:type="dxa"/>
                    <w:right w:w="15" w:type="dxa"/>
                  </w:tcMar>
                  <w:hideMark/>
                </w:tcPr>
                <w:p w:rsidR="00FE0ED6" w:rsidRDefault="00FE0ED6">
                  <w:pPr>
                    <w:rPr>
                      <w:rFonts w:ascii="Tahoma" w:hAnsi="Tahoma" w:cs="Tahoma"/>
                      <w:color w:val="000000"/>
                      <w:sz w:val="19"/>
                      <w:szCs w:val="19"/>
                    </w:rPr>
                  </w:pPr>
                  <w:r>
                    <w:rPr>
                      <w:rFonts w:ascii="Tahoma" w:hAnsi="Tahoma" w:cs="Tahoma"/>
                      <w:color w:val="000000"/>
                      <w:sz w:val="19"/>
                      <w:szCs w:val="19"/>
                    </w:rPr>
                    <w:t>Svovlbrinte</w:t>
                  </w:r>
                </w:p>
              </w:tc>
              <w:tc>
                <w:tcPr>
                  <w:tcW w:w="0" w:type="auto"/>
                  <w:vMerge w:val="restart"/>
                  <w:tcBorders>
                    <w:top w:val="nil"/>
                    <w:left w:val="nil"/>
                    <w:bottom w:val="single" w:sz="8" w:space="0" w:color="000000"/>
                    <w:right w:val="single" w:sz="8" w:space="0" w:color="000000"/>
                  </w:tcBorders>
                  <w:tcMar>
                    <w:top w:w="15" w:type="dxa"/>
                    <w:left w:w="15" w:type="dxa"/>
                    <w:bottom w:w="15" w:type="dxa"/>
                    <w:right w:w="15" w:type="dxa"/>
                  </w:tcMar>
                  <w:hideMark/>
                </w:tcPr>
                <w:p w:rsidR="00FE0ED6" w:rsidRDefault="00FE0ED6">
                  <w:pPr>
                    <w:rPr>
                      <w:rFonts w:ascii="Tahoma" w:hAnsi="Tahoma" w:cs="Tahoma"/>
                      <w:color w:val="000000"/>
                      <w:sz w:val="19"/>
                      <w:szCs w:val="19"/>
                    </w:rPr>
                  </w:pPr>
                  <w:r>
                    <w:rPr>
                      <w:rFonts w:ascii="Tahoma" w:hAnsi="Tahoma" w:cs="Tahoma"/>
                      <w:color w:val="000000"/>
                      <w:sz w:val="19"/>
                      <w:szCs w:val="19"/>
                    </w:rPr>
                    <w:t>Kontrol foretages, hvis der er begrundet mistanke om tilstedeværelse af henholdsvis methan og svovlbrinte, eller hvis nitratindholdet er mindre end 3 mg/L.</w:t>
                  </w:r>
                </w:p>
                <w:p w:rsidR="00FE0ED6" w:rsidRDefault="00FE0ED6">
                  <w:pPr>
                    <w:rPr>
                      <w:rFonts w:ascii="Tahoma" w:hAnsi="Tahoma" w:cs="Tahoma"/>
                      <w:color w:val="000000"/>
                      <w:sz w:val="19"/>
                      <w:szCs w:val="19"/>
                    </w:rPr>
                  </w:pPr>
                  <w:r>
                    <w:rPr>
                      <w:rFonts w:ascii="Tahoma" w:hAnsi="Tahoma" w:cs="Tahoma"/>
                      <w:color w:val="000000"/>
                      <w:sz w:val="19"/>
                      <w:szCs w:val="19"/>
                    </w:rPr>
                    <w:t>Ved fund af svovlbrinte og/eller methan i boringskontrollen skal vandforsyningen sikre og kontrollere, at stoffet/stofferne fjernes fra vandet ved behandling på vandforsyningsanlægget.</w:t>
                  </w:r>
                </w:p>
              </w:tc>
            </w:tr>
            <w:tr w:rsidR="00FE0ED6">
              <w:tc>
                <w:tcPr>
                  <w:tcW w:w="0" w:type="auto"/>
                  <w:tcBorders>
                    <w:top w:val="nil"/>
                    <w:left w:val="single" w:sz="8" w:space="0" w:color="000000"/>
                    <w:bottom w:val="single" w:sz="8" w:space="0" w:color="000000"/>
                    <w:right w:val="single" w:sz="8" w:space="0" w:color="000000"/>
                  </w:tcBorders>
                  <w:tcMar>
                    <w:top w:w="15" w:type="dxa"/>
                    <w:left w:w="15" w:type="dxa"/>
                    <w:bottom w:w="15" w:type="dxa"/>
                    <w:right w:w="15" w:type="dxa"/>
                  </w:tcMar>
                  <w:hideMark/>
                </w:tcPr>
                <w:p w:rsidR="00FE0ED6" w:rsidRDefault="00FE0ED6">
                  <w:pPr>
                    <w:rPr>
                      <w:rFonts w:ascii="Tahoma" w:hAnsi="Tahoma" w:cs="Tahoma"/>
                      <w:color w:val="000000"/>
                      <w:sz w:val="19"/>
                      <w:szCs w:val="19"/>
                    </w:rPr>
                  </w:pPr>
                  <w:r>
                    <w:rPr>
                      <w:rFonts w:ascii="Tahoma" w:hAnsi="Tahoma" w:cs="Tahoma"/>
                      <w:color w:val="000000"/>
                      <w:sz w:val="19"/>
                      <w:szCs w:val="19"/>
                    </w:rPr>
                    <w:t>Methan</w:t>
                  </w:r>
                </w:p>
              </w:tc>
              <w:tc>
                <w:tcPr>
                  <w:tcW w:w="0" w:type="auto"/>
                  <w:vMerge/>
                  <w:tcBorders>
                    <w:top w:val="nil"/>
                    <w:left w:val="nil"/>
                    <w:bottom w:val="single" w:sz="8" w:space="0" w:color="000000"/>
                    <w:right w:val="single" w:sz="8" w:space="0" w:color="000000"/>
                  </w:tcBorders>
                  <w:vAlign w:val="center"/>
                  <w:hideMark/>
                </w:tcPr>
                <w:p w:rsidR="00FE0ED6" w:rsidRDefault="00FE0ED6">
                  <w:pPr>
                    <w:rPr>
                      <w:rFonts w:ascii="Tahoma" w:hAnsi="Tahoma" w:cs="Tahoma"/>
                      <w:color w:val="000000"/>
                      <w:sz w:val="19"/>
                      <w:szCs w:val="19"/>
                    </w:rPr>
                  </w:pPr>
                </w:p>
              </w:tc>
            </w:tr>
            <w:tr w:rsidR="00FE0ED6">
              <w:tc>
                <w:tcPr>
                  <w:tcW w:w="0" w:type="auto"/>
                  <w:tcBorders>
                    <w:top w:val="nil"/>
                    <w:left w:val="single" w:sz="8" w:space="0" w:color="000000"/>
                    <w:bottom w:val="single" w:sz="8" w:space="0" w:color="000000"/>
                    <w:right w:val="single" w:sz="8" w:space="0" w:color="000000"/>
                  </w:tcBorders>
                  <w:tcMar>
                    <w:top w:w="15" w:type="dxa"/>
                    <w:left w:w="15" w:type="dxa"/>
                    <w:bottom w:w="15" w:type="dxa"/>
                    <w:right w:w="15" w:type="dxa"/>
                  </w:tcMar>
                  <w:hideMark/>
                </w:tcPr>
                <w:p w:rsidR="00FE0ED6" w:rsidRDefault="00FE0ED6">
                  <w:pPr>
                    <w:rPr>
                      <w:rFonts w:ascii="Tahoma" w:hAnsi="Tahoma" w:cs="Tahoma"/>
                      <w:color w:val="000000"/>
                      <w:sz w:val="19"/>
                      <w:szCs w:val="19"/>
                    </w:rPr>
                  </w:pPr>
                  <w:r>
                    <w:rPr>
                      <w:rFonts w:ascii="Tahoma" w:hAnsi="Tahoma" w:cs="Tahoma"/>
                      <w:color w:val="000000"/>
                      <w:sz w:val="19"/>
                      <w:szCs w:val="19"/>
                    </w:rPr>
                    <w:t>Aluminium, total</w:t>
                  </w:r>
                </w:p>
              </w:tc>
              <w:tc>
                <w:tcPr>
                  <w:tcW w:w="0" w:type="auto"/>
                  <w:tcBorders>
                    <w:top w:val="nil"/>
                    <w:left w:val="nil"/>
                    <w:bottom w:val="single" w:sz="8" w:space="0" w:color="000000"/>
                    <w:right w:val="single" w:sz="8" w:space="0" w:color="000000"/>
                  </w:tcBorders>
                  <w:tcMar>
                    <w:top w:w="15" w:type="dxa"/>
                    <w:left w:w="15" w:type="dxa"/>
                    <w:bottom w:w="15" w:type="dxa"/>
                    <w:right w:w="15" w:type="dxa"/>
                  </w:tcMar>
                  <w:hideMark/>
                </w:tcPr>
                <w:p w:rsidR="00FE0ED6" w:rsidRDefault="00FE0ED6">
                  <w:pPr>
                    <w:rPr>
                      <w:rFonts w:ascii="Tahoma" w:hAnsi="Tahoma" w:cs="Tahoma"/>
                      <w:color w:val="000000"/>
                      <w:sz w:val="19"/>
                      <w:szCs w:val="19"/>
                    </w:rPr>
                  </w:pPr>
                  <w:r>
                    <w:rPr>
                      <w:rFonts w:ascii="Tahoma" w:hAnsi="Tahoma" w:cs="Tahoma"/>
                      <w:color w:val="000000"/>
                      <w:sz w:val="19"/>
                      <w:szCs w:val="19"/>
                    </w:rPr>
                    <w:t>Kontrolleres, hvis pH i grundvandet er under 6.</w:t>
                  </w:r>
                </w:p>
              </w:tc>
            </w:tr>
            <w:tr w:rsidR="00FE0ED6">
              <w:tc>
                <w:tcPr>
                  <w:tcW w:w="0" w:type="auto"/>
                  <w:tcBorders>
                    <w:top w:val="nil"/>
                    <w:left w:val="single" w:sz="8" w:space="0" w:color="000000"/>
                    <w:bottom w:val="single" w:sz="8" w:space="0" w:color="000000"/>
                    <w:right w:val="single" w:sz="8" w:space="0" w:color="000000"/>
                  </w:tcBorders>
                  <w:tcMar>
                    <w:top w:w="15" w:type="dxa"/>
                    <w:left w:w="15" w:type="dxa"/>
                    <w:bottom w:w="15" w:type="dxa"/>
                    <w:right w:w="15" w:type="dxa"/>
                  </w:tcMar>
                  <w:hideMark/>
                </w:tcPr>
                <w:p w:rsidR="00FE0ED6" w:rsidRDefault="00FE0ED6">
                  <w:pPr>
                    <w:rPr>
                      <w:rFonts w:ascii="Tahoma" w:hAnsi="Tahoma" w:cs="Tahoma"/>
                      <w:color w:val="000000"/>
                      <w:sz w:val="19"/>
                      <w:szCs w:val="19"/>
                    </w:rPr>
                  </w:pPr>
                  <w:r>
                    <w:rPr>
                      <w:rFonts w:ascii="Tahoma" w:hAnsi="Tahoma" w:cs="Tahoma"/>
                      <w:color w:val="000000"/>
                      <w:sz w:val="19"/>
                      <w:szCs w:val="19"/>
                    </w:rPr>
                    <w:t>Nikkel, total</w:t>
                  </w:r>
                </w:p>
              </w:tc>
              <w:tc>
                <w:tcPr>
                  <w:tcW w:w="0" w:type="auto"/>
                  <w:tcBorders>
                    <w:top w:val="nil"/>
                    <w:left w:val="nil"/>
                    <w:bottom w:val="single" w:sz="8" w:space="0" w:color="000000"/>
                    <w:right w:val="single" w:sz="8" w:space="0" w:color="000000"/>
                  </w:tcBorders>
                  <w:tcMar>
                    <w:top w:w="15" w:type="dxa"/>
                    <w:left w:w="15" w:type="dxa"/>
                    <w:bottom w:w="15" w:type="dxa"/>
                    <w:right w:w="15" w:type="dxa"/>
                  </w:tcMar>
                  <w:hideMark/>
                </w:tcPr>
                <w:p w:rsidR="00FE0ED6" w:rsidRDefault="00FE0ED6">
                  <w:pPr>
                    <w:rPr>
                      <w:sz w:val="24"/>
                      <w:szCs w:val="24"/>
                    </w:rPr>
                  </w:pPr>
                  <w:r>
                    <w:t> </w:t>
                  </w:r>
                </w:p>
              </w:tc>
            </w:tr>
            <w:tr w:rsidR="00FE0ED6">
              <w:tc>
                <w:tcPr>
                  <w:tcW w:w="0" w:type="auto"/>
                  <w:tcBorders>
                    <w:top w:val="nil"/>
                    <w:left w:val="single" w:sz="8" w:space="0" w:color="000000"/>
                    <w:bottom w:val="single" w:sz="8" w:space="0" w:color="000000"/>
                    <w:right w:val="single" w:sz="8" w:space="0" w:color="000000"/>
                  </w:tcBorders>
                  <w:tcMar>
                    <w:top w:w="15" w:type="dxa"/>
                    <w:left w:w="15" w:type="dxa"/>
                    <w:bottom w:w="15" w:type="dxa"/>
                    <w:right w:w="15" w:type="dxa"/>
                  </w:tcMar>
                  <w:hideMark/>
                </w:tcPr>
                <w:p w:rsidR="00FE0ED6" w:rsidRDefault="00FE0ED6">
                  <w:pPr>
                    <w:rPr>
                      <w:rFonts w:ascii="Tahoma" w:hAnsi="Tahoma" w:cs="Tahoma"/>
                      <w:color w:val="000000"/>
                      <w:sz w:val="19"/>
                      <w:szCs w:val="19"/>
                    </w:rPr>
                  </w:pPr>
                  <w:r>
                    <w:rPr>
                      <w:rFonts w:ascii="Tahoma" w:hAnsi="Tahoma" w:cs="Tahoma"/>
                      <w:color w:val="000000"/>
                      <w:sz w:val="19"/>
                      <w:szCs w:val="19"/>
                    </w:rPr>
                    <w:t>Arsen, total</w:t>
                  </w:r>
                </w:p>
              </w:tc>
              <w:tc>
                <w:tcPr>
                  <w:tcW w:w="0" w:type="auto"/>
                  <w:tcBorders>
                    <w:top w:val="nil"/>
                    <w:left w:val="nil"/>
                    <w:bottom w:val="single" w:sz="8" w:space="0" w:color="000000"/>
                    <w:right w:val="single" w:sz="8" w:space="0" w:color="000000"/>
                  </w:tcBorders>
                  <w:tcMar>
                    <w:top w:w="15" w:type="dxa"/>
                    <w:left w:w="15" w:type="dxa"/>
                    <w:bottom w:w="15" w:type="dxa"/>
                    <w:right w:w="15" w:type="dxa"/>
                  </w:tcMar>
                  <w:hideMark/>
                </w:tcPr>
                <w:p w:rsidR="00FE0ED6" w:rsidRDefault="00FE0ED6">
                  <w:pPr>
                    <w:rPr>
                      <w:sz w:val="24"/>
                      <w:szCs w:val="24"/>
                    </w:rPr>
                  </w:pPr>
                  <w:r>
                    <w:t> </w:t>
                  </w:r>
                </w:p>
              </w:tc>
            </w:tr>
            <w:tr w:rsidR="00FE0ED6">
              <w:tc>
                <w:tcPr>
                  <w:tcW w:w="0" w:type="auto"/>
                  <w:tcBorders>
                    <w:top w:val="nil"/>
                    <w:left w:val="single" w:sz="8" w:space="0" w:color="000000"/>
                    <w:bottom w:val="single" w:sz="8" w:space="0" w:color="000000"/>
                    <w:right w:val="single" w:sz="8" w:space="0" w:color="000000"/>
                  </w:tcBorders>
                  <w:tcMar>
                    <w:top w:w="15" w:type="dxa"/>
                    <w:left w:w="15" w:type="dxa"/>
                    <w:bottom w:w="15" w:type="dxa"/>
                    <w:right w:w="15" w:type="dxa"/>
                  </w:tcMar>
                  <w:hideMark/>
                </w:tcPr>
                <w:p w:rsidR="00FE0ED6" w:rsidRDefault="00FE0ED6">
                  <w:pPr>
                    <w:rPr>
                      <w:rFonts w:ascii="Tahoma" w:hAnsi="Tahoma" w:cs="Tahoma"/>
                      <w:color w:val="000000"/>
                      <w:sz w:val="19"/>
                      <w:szCs w:val="19"/>
                    </w:rPr>
                  </w:pPr>
                  <w:r>
                    <w:rPr>
                      <w:rFonts w:ascii="Tahoma" w:hAnsi="Tahoma" w:cs="Tahoma"/>
                      <w:color w:val="000000"/>
                      <w:sz w:val="19"/>
                      <w:szCs w:val="19"/>
                    </w:rPr>
                    <w:t>Barium, total</w:t>
                  </w:r>
                </w:p>
              </w:tc>
              <w:tc>
                <w:tcPr>
                  <w:tcW w:w="0" w:type="auto"/>
                  <w:tcBorders>
                    <w:top w:val="nil"/>
                    <w:left w:val="nil"/>
                    <w:bottom w:val="single" w:sz="8" w:space="0" w:color="000000"/>
                    <w:right w:val="single" w:sz="8" w:space="0" w:color="000000"/>
                  </w:tcBorders>
                  <w:tcMar>
                    <w:top w:w="15" w:type="dxa"/>
                    <w:left w:w="15" w:type="dxa"/>
                    <w:bottom w:w="15" w:type="dxa"/>
                    <w:right w:w="15" w:type="dxa"/>
                  </w:tcMar>
                  <w:hideMark/>
                </w:tcPr>
                <w:p w:rsidR="00FE0ED6" w:rsidRDefault="00FE0ED6">
                  <w:pPr>
                    <w:rPr>
                      <w:sz w:val="24"/>
                      <w:szCs w:val="24"/>
                    </w:rPr>
                  </w:pPr>
                  <w:r>
                    <w:t> </w:t>
                  </w:r>
                </w:p>
              </w:tc>
            </w:tr>
            <w:tr w:rsidR="00FE0ED6">
              <w:tc>
                <w:tcPr>
                  <w:tcW w:w="0" w:type="auto"/>
                  <w:tcBorders>
                    <w:top w:val="nil"/>
                    <w:left w:val="single" w:sz="8" w:space="0" w:color="000000"/>
                    <w:bottom w:val="single" w:sz="8" w:space="0" w:color="000000"/>
                    <w:right w:val="single" w:sz="8" w:space="0" w:color="000000"/>
                  </w:tcBorders>
                  <w:tcMar>
                    <w:top w:w="15" w:type="dxa"/>
                    <w:left w:w="15" w:type="dxa"/>
                    <w:bottom w:w="15" w:type="dxa"/>
                    <w:right w:w="15" w:type="dxa"/>
                  </w:tcMar>
                  <w:hideMark/>
                </w:tcPr>
                <w:p w:rsidR="00FE0ED6" w:rsidRDefault="00FE0ED6">
                  <w:pPr>
                    <w:rPr>
                      <w:rFonts w:ascii="Tahoma" w:hAnsi="Tahoma" w:cs="Tahoma"/>
                      <w:color w:val="000000"/>
                      <w:sz w:val="19"/>
                      <w:szCs w:val="19"/>
                    </w:rPr>
                  </w:pPr>
                  <w:r>
                    <w:rPr>
                      <w:rFonts w:ascii="Tahoma" w:hAnsi="Tahoma" w:cs="Tahoma"/>
                      <w:color w:val="000000"/>
                      <w:sz w:val="19"/>
                      <w:szCs w:val="19"/>
                    </w:rPr>
                    <w:t>Bor, total</w:t>
                  </w:r>
                </w:p>
              </w:tc>
              <w:tc>
                <w:tcPr>
                  <w:tcW w:w="0" w:type="auto"/>
                  <w:tcBorders>
                    <w:top w:val="nil"/>
                    <w:left w:val="nil"/>
                    <w:bottom w:val="single" w:sz="8" w:space="0" w:color="000000"/>
                    <w:right w:val="single" w:sz="8" w:space="0" w:color="000000"/>
                  </w:tcBorders>
                  <w:tcMar>
                    <w:top w:w="15" w:type="dxa"/>
                    <w:left w:w="15" w:type="dxa"/>
                    <w:bottom w:w="15" w:type="dxa"/>
                    <w:right w:w="15" w:type="dxa"/>
                  </w:tcMar>
                  <w:hideMark/>
                </w:tcPr>
                <w:p w:rsidR="00FE0ED6" w:rsidRDefault="00FE0ED6">
                  <w:pPr>
                    <w:rPr>
                      <w:sz w:val="24"/>
                      <w:szCs w:val="24"/>
                    </w:rPr>
                  </w:pPr>
                  <w:r>
                    <w:t> </w:t>
                  </w:r>
                </w:p>
              </w:tc>
            </w:tr>
            <w:tr w:rsidR="00FE0ED6">
              <w:tc>
                <w:tcPr>
                  <w:tcW w:w="0" w:type="auto"/>
                  <w:tcBorders>
                    <w:top w:val="nil"/>
                    <w:left w:val="single" w:sz="8" w:space="0" w:color="000000"/>
                    <w:bottom w:val="single" w:sz="8" w:space="0" w:color="000000"/>
                    <w:right w:val="single" w:sz="8" w:space="0" w:color="000000"/>
                  </w:tcBorders>
                  <w:tcMar>
                    <w:top w:w="15" w:type="dxa"/>
                    <w:left w:w="15" w:type="dxa"/>
                    <w:bottom w:w="15" w:type="dxa"/>
                    <w:right w:w="15" w:type="dxa"/>
                  </w:tcMar>
                  <w:hideMark/>
                </w:tcPr>
                <w:p w:rsidR="00FE0ED6" w:rsidRDefault="00FE0ED6">
                  <w:pPr>
                    <w:rPr>
                      <w:rFonts w:ascii="Tahoma" w:hAnsi="Tahoma" w:cs="Tahoma"/>
                      <w:color w:val="000000"/>
                      <w:sz w:val="19"/>
                      <w:szCs w:val="19"/>
                    </w:rPr>
                  </w:pPr>
                  <w:r>
                    <w:rPr>
                      <w:rFonts w:ascii="Tahoma" w:hAnsi="Tahoma" w:cs="Tahoma"/>
                      <w:color w:val="000000"/>
                      <w:sz w:val="19"/>
                      <w:szCs w:val="19"/>
                    </w:rPr>
                    <w:t>Cobolt, total</w:t>
                  </w:r>
                </w:p>
              </w:tc>
              <w:tc>
                <w:tcPr>
                  <w:tcW w:w="0" w:type="auto"/>
                  <w:tcBorders>
                    <w:top w:val="nil"/>
                    <w:left w:val="nil"/>
                    <w:bottom w:val="single" w:sz="8" w:space="0" w:color="000000"/>
                    <w:right w:val="single" w:sz="8" w:space="0" w:color="000000"/>
                  </w:tcBorders>
                  <w:tcMar>
                    <w:top w:w="15" w:type="dxa"/>
                    <w:left w:w="15" w:type="dxa"/>
                    <w:bottom w:w="15" w:type="dxa"/>
                    <w:right w:w="15" w:type="dxa"/>
                  </w:tcMar>
                  <w:hideMark/>
                </w:tcPr>
                <w:p w:rsidR="00FE0ED6" w:rsidRDefault="00FE0ED6">
                  <w:pPr>
                    <w:rPr>
                      <w:sz w:val="24"/>
                      <w:szCs w:val="24"/>
                    </w:rPr>
                  </w:pPr>
                  <w:r>
                    <w:t> </w:t>
                  </w:r>
                </w:p>
              </w:tc>
            </w:tr>
            <w:tr w:rsidR="00FE0ED6">
              <w:tc>
                <w:tcPr>
                  <w:tcW w:w="0" w:type="auto"/>
                  <w:tcBorders>
                    <w:top w:val="nil"/>
                    <w:left w:val="single" w:sz="8" w:space="0" w:color="000000"/>
                    <w:bottom w:val="single" w:sz="8" w:space="0" w:color="000000"/>
                    <w:right w:val="single" w:sz="8" w:space="0" w:color="000000"/>
                  </w:tcBorders>
                  <w:tcMar>
                    <w:top w:w="15" w:type="dxa"/>
                    <w:left w:w="15" w:type="dxa"/>
                    <w:bottom w:w="15" w:type="dxa"/>
                    <w:right w:w="15" w:type="dxa"/>
                  </w:tcMar>
                  <w:hideMark/>
                </w:tcPr>
                <w:p w:rsidR="00FE0ED6" w:rsidRDefault="00FE0ED6">
                  <w:pPr>
                    <w:rPr>
                      <w:rFonts w:ascii="Tahoma" w:hAnsi="Tahoma" w:cs="Tahoma"/>
                      <w:color w:val="000000"/>
                      <w:sz w:val="19"/>
                      <w:szCs w:val="19"/>
                    </w:rPr>
                  </w:pPr>
                  <w:r>
                    <w:rPr>
                      <w:rFonts w:ascii="Tahoma" w:hAnsi="Tahoma" w:cs="Tahoma"/>
                      <w:color w:val="000000"/>
                      <w:sz w:val="19"/>
                      <w:szCs w:val="19"/>
                    </w:rPr>
                    <w:t>Strontium, total</w:t>
                  </w:r>
                </w:p>
              </w:tc>
              <w:tc>
                <w:tcPr>
                  <w:tcW w:w="0" w:type="auto"/>
                  <w:tcBorders>
                    <w:top w:val="nil"/>
                    <w:left w:val="nil"/>
                    <w:bottom w:val="single" w:sz="8" w:space="0" w:color="000000"/>
                    <w:right w:val="single" w:sz="8" w:space="0" w:color="000000"/>
                  </w:tcBorders>
                  <w:tcMar>
                    <w:top w:w="15" w:type="dxa"/>
                    <w:left w:w="15" w:type="dxa"/>
                    <w:bottom w:w="15" w:type="dxa"/>
                    <w:right w:w="15" w:type="dxa"/>
                  </w:tcMar>
                  <w:hideMark/>
                </w:tcPr>
                <w:p w:rsidR="00FE0ED6" w:rsidRDefault="00FE0ED6">
                  <w:pPr>
                    <w:rPr>
                      <w:rFonts w:ascii="Tahoma" w:hAnsi="Tahoma" w:cs="Tahoma"/>
                      <w:color w:val="000000"/>
                      <w:sz w:val="19"/>
                      <w:szCs w:val="19"/>
                    </w:rPr>
                  </w:pPr>
                  <w:r>
                    <w:rPr>
                      <w:rFonts w:ascii="Tahoma" w:hAnsi="Tahoma" w:cs="Tahoma"/>
                      <w:color w:val="000000"/>
                      <w:sz w:val="19"/>
                      <w:szCs w:val="19"/>
                    </w:rPr>
                    <w:t>Kontrolleres ved indvinding i områder med skrivekridt.</w:t>
                  </w:r>
                </w:p>
              </w:tc>
            </w:tr>
            <w:tr w:rsidR="00FE0ED6">
              <w:tc>
                <w:tcPr>
                  <w:tcW w:w="0" w:type="auto"/>
                  <w:tcBorders>
                    <w:top w:val="nil"/>
                    <w:left w:val="single" w:sz="8" w:space="0" w:color="000000"/>
                    <w:bottom w:val="single" w:sz="8" w:space="0" w:color="000000"/>
                    <w:right w:val="single" w:sz="8" w:space="0" w:color="000000"/>
                  </w:tcBorders>
                  <w:tcMar>
                    <w:top w:w="15" w:type="dxa"/>
                    <w:left w:w="15" w:type="dxa"/>
                    <w:bottom w:w="15" w:type="dxa"/>
                    <w:right w:w="15" w:type="dxa"/>
                  </w:tcMar>
                  <w:hideMark/>
                </w:tcPr>
                <w:p w:rsidR="00FE0ED6" w:rsidRDefault="00FE0ED6">
                  <w:pPr>
                    <w:rPr>
                      <w:rFonts w:ascii="Tahoma" w:hAnsi="Tahoma" w:cs="Tahoma"/>
                      <w:color w:val="000000"/>
                      <w:sz w:val="19"/>
                      <w:szCs w:val="19"/>
                    </w:rPr>
                  </w:pPr>
                  <w:r>
                    <w:rPr>
                      <w:rFonts w:ascii="Tahoma" w:hAnsi="Tahoma" w:cs="Tahoma"/>
                      <w:color w:val="000000"/>
                      <w:sz w:val="19"/>
                      <w:szCs w:val="19"/>
                    </w:rPr>
                    <w:t>Andre uorganiske sporstoffer</w:t>
                  </w:r>
                </w:p>
              </w:tc>
              <w:tc>
                <w:tcPr>
                  <w:tcW w:w="0" w:type="auto"/>
                  <w:tcBorders>
                    <w:top w:val="nil"/>
                    <w:left w:val="nil"/>
                    <w:bottom w:val="single" w:sz="8" w:space="0" w:color="000000"/>
                    <w:right w:val="single" w:sz="8" w:space="0" w:color="000000"/>
                  </w:tcBorders>
                  <w:tcMar>
                    <w:top w:w="15" w:type="dxa"/>
                    <w:left w:w="15" w:type="dxa"/>
                    <w:bottom w:w="15" w:type="dxa"/>
                    <w:right w:w="15" w:type="dxa"/>
                  </w:tcMar>
                  <w:hideMark/>
                </w:tcPr>
                <w:p w:rsidR="00FE0ED6" w:rsidRDefault="00FE0ED6">
                  <w:pPr>
                    <w:rPr>
                      <w:rFonts w:ascii="Tahoma" w:hAnsi="Tahoma" w:cs="Tahoma"/>
                      <w:color w:val="000000"/>
                      <w:sz w:val="19"/>
                      <w:szCs w:val="19"/>
                    </w:rPr>
                  </w:pPr>
                  <w:r>
                    <w:rPr>
                      <w:rFonts w:ascii="Tahoma" w:hAnsi="Tahoma" w:cs="Tahoma"/>
                      <w:color w:val="000000"/>
                      <w:sz w:val="19"/>
                      <w:szCs w:val="19"/>
                    </w:rPr>
                    <w:t>Kontrol for andre uorganiske sporstoffer vælges efter de geologiske forhold og de forureningskilder, der er i området, herunder blandt parametrene i bilag 1 b. Hvis der i indvindingsoplandet vides at være arealer, som er eller kan være forurenet med uorganiske sporstoffer, skal der kontrolleres for disse stoffer, med mindre stofferne vurderes ikke at udgøre en trussel for grundvandet.</w:t>
                  </w:r>
                </w:p>
                <w:p w:rsidR="00FE0ED6" w:rsidRDefault="00FE0ED6">
                  <w:pPr>
                    <w:rPr>
                      <w:rFonts w:ascii="Tahoma" w:hAnsi="Tahoma" w:cs="Tahoma"/>
                      <w:color w:val="000000"/>
                      <w:sz w:val="19"/>
                      <w:szCs w:val="19"/>
                    </w:rPr>
                  </w:pPr>
                  <w:r>
                    <w:rPr>
                      <w:rFonts w:ascii="Tahoma" w:hAnsi="Tahoma" w:cs="Tahoma"/>
                      <w:color w:val="000000"/>
                      <w:sz w:val="19"/>
                      <w:szCs w:val="19"/>
                    </w:rPr>
                    <w:t>Hvis der konstateres cyanid i råvandet, kontrolleres det også for syreflygtigt cyanid.</w:t>
                  </w:r>
                </w:p>
              </w:tc>
            </w:tr>
            <w:tr w:rsidR="00FE0ED6">
              <w:tc>
                <w:tcPr>
                  <w:tcW w:w="0" w:type="auto"/>
                  <w:tcBorders>
                    <w:top w:val="nil"/>
                    <w:left w:val="single" w:sz="8" w:space="0" w:color="000000"/>
                    <w:bottom w:val="single" w:sz="8" w:space="0" w:color="000000"/>
                    <w:right w:val="single" w:sz="8" w:space="0" w:color="000000"/>
                  </w:tcBorders>
                  <w:tcMar>
                    <w:top w:w="15" w:type="dxa"/>
                    <w:left w:w="15" w:type="dxa"/>
                    <w:bottom w:w="15" w:type="dxa"/>
                    <w:right w:w="15" w:type="dxa"/>
                  </w:tcMar>
                  <w:hideMark/>
                </w:tcPr>
                <w:p w:rsidR="00FE0ED6" w:rsidRDefault="00FE0ED6">
                  <w:pPr>
                    <w:rPr>
                      <w:rFonts w:ascii="Tahoma" w:hAnsi="Tahoma" w:cs="Tahoma"/>
                      <w:color w:val="000000"/>
                      <w:sz w:val="19"/>
                      <w:szCs w:val="19"/>
                    </w:rPr>
                  </w:pPr>
                  <w:r>
                    <w:rPr>
                      <w:rFonts w:ascii="Tahoma" w:hAnsi="Tahoma" w:cs="Tahoma"/>
                      <w:color w:val="000000"/>
                      <w:sz w:val="19"/>
                      <w:szCs w:val="19"/>
                    </w:rPr>
                    <w:t>Pesticider og nedbrydningsprodukter</w:t>
                  </w:r>
                </w:p>
              </w:tc>
              <w:tc>
                <w:tcPr>
                  <w:tcW w:w="0" w:type="auto"/>
                  <w:tcBorders>
                    <w:top w:val="nil"/>
                    <w:left w:val="nil"/>
                    <w:bottom w:val="single" w:sz="8" w:space="0" w:color="000000"/>
                    <w:right w:val="single" w:sz="8" w:space="0" w:color="000000"/>
                  </w:tcBorders>
                  <w:tcMar>
                    <w:top w:w="15" w:type="dxa"/>
                    <w:left w:w="15" w:type="dxa"/>
                    <w:bottom w:w="15" w:type="dxa"/>
                    <w:right w:w="15" w:type="dxa"/>
                  </w:tcMar>
                  <w:hideMark/>
                </w:tcPr>
                <w:p w:rsidR="00FE0ED6" w:rsidRDefault="00FE0ED6">
                  <w:pPr>
                    <w:rPr>
                      <w:rFonts w:ascii="Tahoma" w:hAnsi="Tahoma" w:cs="Tahoma"/>
                      <w:color w:val="000000"/>
                      <w:sz w:val="19"/>
                      <w:szCs w:val="19"/>
                    </w:rPr>
                  </w:pPr>
                  <w:r>
                    <w:rPr>
                      <w:rFonts w:ascii="Tahoma" w:hAnsi="Tahoma" w:cs="Tahoma"/>
                      <w:color w:val="000000"/>
                      <w:sz w:val="19"/>
                      <w:szCs w:val="19"/>
                    </w:rPr>
                    <w:t>Kontrollen omfatter de pesticider og nedbrydningsprodukter, som er angivet i bilag 2. Kontrollen omfatter derudover andre pesticider, som vides at være anvendt i vandindvindingsoplandet, og som vurderes at kunne udgøre en trussel for grundvandet.</w:t>
                  </w:r>
                </w:p>
              </w:tc>
            </w:tr>
            <w:tr w:rsidR="00FE0ED6">
              <w:tc>
                <w:tcPr>
                  <w:tcW w:w="0" w:type="auto"/>
                  <w:tcBorders>
                    <w:top w:val="nil"/>
                    <w:left w:val="single" w:sz="8" w:space="0" w:color="000000"/>
                    <w:bottom w:val="single" w:sz="8" w:space="0" w:color="000000"/>
                    <w:right w:val="single" w:sz="8" w:space="0" w:color="000000"/>
                  </w:tcBorders>
                  <w:tcMar>
                    <w:top w:w="15" w:type="dxa"/>
                    <w:left w:w="15" w:type="dxa"/>
                    <w:bottom w:w="15" w:type="dxa"/>
                    <w:right w:w="15" w:type="dxa"/>
                  </w:tcMar>
                  <w:hideMark/>
                </w:tcPr>
                <w:p w:rsidR="00FE0ED6" w:rsidRDefault="00FE0ED6">
                  <w:pPr>
                    <w:rPr>
                      <w:rFonts w:ascii="Tahoma" w:hAnsi="Tahoma" w:cs="Tahoma"/>
                      <w:color w:val="000000"/>
                      <w:sz w:val="19"/>
                      <w:szCs w:val="19"/>
                    </w:rPr>
                  </w:pPr>
                  <w:r>
                    <w:rPr>
                      <w:rFonts w:ascii="Tahoma" w:hAnsi="Tahoma" w:cs="Tahoma"/>
                      <w:color w:val="000000"/>
                      <w:sz w:val="19"/>
                      <w:szCs w:val="19"/>
                    </w:rPr>
                    <w:t>Andre organiske mikroforureninger</w:t>
                  </w:r>
                </w:p>
              </w:tc>
              <w:tc>
                <w:tcPr>
                  <w:tcW w:w="0" w:type="auto"/>
                  <w:tcBorders>
                    <w:top w:val="nil"/>
                    <w:left w:val="nil"/>
                    <w:bottom w:val="single" w:sz="8" w:space="0" w:color="000000"/>
                    <w:right w:val="single" w:sz="8" w:space="0" w:color="000000"/>
                  </w:tcBorders>
                  <w:tcMar>
                    <w:top w:w="15" w:type="dxa"/>
                    <w:left w:w="15" w:type="dxa"/>
                    <w:bottom w:w="15" w:type="dxa"/>
                    <w:right w:w="15" w:type="dxa"/>
                  </w:tcMar>
                  <w:hideMark/>
                </w:tcPr>
                <w:p w:rsidR="00FE0ED6" w:rsidRDefault="00FE0ED6">
                  <w:pPr>
                    <w:rPr>
                      <w:rFonts w:ascii="Tahoma" w:hAnsi="Tahoma" w:cs="Tahoma"/>
                      <w:color w:val="000000"/>
                      <w:sz w:val="19"/>
                      <w:szCs w:val="19"/>
                    </w:rPr>
                  </w:pPr>
                  <w:r>
                    <w:rPr>
                      <w:rFonts w:ascii="Tahoma" w:hAnsi="Tahoma" w:cs="Tahoma"/>
                      <w:color w:val="000000"/>
                      <w:sz w:val="19"/>
                      <w:szCs w:val="19"/>
                    </w:rPr>
                    <w:t>Kontrol for andre organiske mikroforureninger vælges efter de forureningskilder, der er i området, herunder blandt parametrene i bilag 1 c. Hvis der i indvindingsoplandet vides at være arealer, som er eller kan være forurenet med organiske mikroforureninger, skal der kontrolleres for disse stoffer, medmindre stofferne vurderes ikke at udgøre en trussel for grundvandet.</w:t>
                  </w:r>
                </w:p>
              </w:tc>
            </w:tr>
          </w:tbl>
          <w:p w:rsidR="00FE0ED6" w:rsidRDefault="00FE0ED6">
            <w:pPr>
              <w:rPr>
                <w:rFonts w:ascii="Times New Roman" w:eastAsia="Times New Roman" w:hAnsi="Times New Roman"/>
                <w:sz w:val="20"/>
                <w:szCs w:val="20"/>
                <w:lang w:eastAsia="da-DK"/>
              </w:rPr>
            </w:pPr>
          </w:p>
        </w:tc>
      </w:tr>
    </w:tbl>
    <w:p w:rsidR="00FE0ED6" w:rsidRDefault="00FE0ED6" w:rsidP="00FE0ED6">
      <w:pPr>
        <w:pStyle w:val="NormalWeb"/>
        <w:spacing w:line="480" w:lineRule="auto"/>
        <w:rPr>
          <w:rFonts w:ascii="Tahoma" w:hAnsi="Tahoma" w:cs="Tahoma"/>
          <w:color w:val="000000"/>
          <w:sz w:val="19"/>
          <w:szCs w:val="19"/>
        </w:rPr>
      </w:pPr>
      <w:r>
        <w:rPr>
          <w:rFonts w:ascii="Tahoma" w:hAnsi="Tahoma" w:cs="Tahoma"/>
          <w:color w:val="000000"/>
          <w:sz w:val="19"/>
          <w:szCs w:val="19"/>
        </w:rPr>
        <w:lastRenderedPageBreak/>
        <w:t>Kontrollen af hver parameter udføres med mindst den hyppighed, der er anført i tabel 3.</w:t>
      </w:r>
    </w:p>
    <w:p w:rsidR="00FE0ED6" w:rsidRDefault="00FE0ED6" w:rsidP="00FE0ED6">
      <w:pPr>
        <w:pStyle w:val="NormalWeb"/>
        <w:spacing w:line="480" w:lineRule="auto"/>
        <w:rPr>
          <w:rFonts w:ascii="Tahoma" w:hAnsi="Tahoma" w:cs="Tahoma"/>
          <w:color w:val="000000"/>
          <w:sz w:val="19"/>
          <w:szCs w:val="19"/>
        </w:rPr>
      </w:pPr>
      <w:r>
        <w:rPr>
          <w:rStyle w:val="bold"/>
          <w:rFonts w:ascii="Tahoma" w:hAnsi="Tahoma" w:cs="Tahoma"/>
          <w:b/>
          <w:bCs/>
          <w:color w:val="000000"/>
          <w:sz w:val="19"/>
          <w:szCs w:val="19"/>
        </w:rPr>
        <w:t>Tabel 3.</w:t>
      </w:r>
      <w:r>
        <w:rPr>
          <w:rFonts w:ascii="Tahoma" w:hAnsi="Tahoma" w:cs="Tahoma"/>
          <w:color w:val="000000"/>
          <w:sz w:val="19"/>
          <w:szCs w:val="19"/>
        </w:rPr>
        <w:t> </w:t>
      </w:r>
      <w:r>
        <w:rPr>
          <w:rStyle w:val="bold"/>
          <w:rFonts w:ascii="Tahoma" w:hAnsi="Tahoma" w:cs="Tahoma"/>
          <w:b/>
          <w:bCs/>
          <w:color w:val="000000"/>
          <w:sz w:val="19"/>
          <w:szCs w:val="19"/>
        </w:rPr>
        <w:t>Mindste hyppighed af kontrol i hver enkel boring</w:t>
      </w:r>
    </w:p>
    <w:tbl>
      <w:tblPr>
        <w:tblW w:w="0" w:type="auto"/>
        <w:tblCellMar>
          <w:left w:w="0" w:type="dxa"/>
          <w:right w:w="0" w:type="dxa"/>
        </w:tblCellMar>
        <w:tblLook w:val="04A0" w:firstRow="1" w:lastRow="0" w:firstColumn="1" w:lastColumn="0" w:noHBand="0" w:noVBand="1"/>
      </w:tblPr>
      <w:tblGrid>
        <w:gridCol w:w="4088"/>
      </w:tblGrid>
      <w:tr w:rsidR="00FE0ED6" w:rsidTr="00FE0ED6">
        <w:tc>
          <w:tcPr>
            <w:tcW w:w="0" w:type="auto"/>
            <w:hideMark/>
          </w:tcPr>
          <w:tbl>
            <w:tblPr>
              <w:tblW w:w="4068" w:type="dxa"/>
              <w:tblCellMar>
                <w:left w:w="0" w:type="dxa"/>
                <w:right w:w="0" w:type="dxa"/>
              </w:tblCellMar>
              <w:tblLook w:val="04A0" w:firstRow="1" w:lastRow="0" w:firstColumn="1" w:lastColumn="0" w:noHBand="0" w:noVBand="1"/>
            </w:tblPr>
            <w:tblGrid>
              <w:gridCol w:w="2846"/>
              <w:gridCol w:w="1222"/>
            </w:tblGrid>
            <w:tr w:rsidR="00FE0ED6">
              <w:tc>
                <w:tcPr>
                  <w:tcW w:w="0" w:type="auto"/>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hideMark/>
                </w:tcPr>
                <w:p w:rsidR="00FE0ED6" w:rsidRDefault="00FE0ED6">
                  <w:pPr>
                    <w:rPr>
                      <w:rFonts w:ascii="Tahoma" w:hAnsi="Tahoma" w:cs="Tahoma"/>
                      <w:color w:val="000000"/>
                      <w:sz w:val="19"/>
                      <w:szCs w:val="19"/>
                    </w:rPr>
                  </w:pPr>
                  <w:r>
                    <w:rPr>
                      <w:rStyle w:val="bold"/>
                      <w:rFonts w:ascii="Tahoma" w:hAnsi="Tahoma" w:cs="Tahoma"/>
                      <w:b/>
                      <w:bCs/>
                      <w:color w:val="000000"/>
                      <w:sz w:val="19"/>
                      <w:szCs w:val="19"/>
                    </w:rPr>
                    <w:t>Distribueret eller produceret vandmængde</w:t>
                  </w:r>
                  <w:r>
                    <w:rPr>
                      <w:rFonts w:ascii="Tahoma" w:hAnsi="Tahoma" w:cs="Tahoma"/>
                      <w:color w:val="000000"/>
                      <w:sz w:val="19"/>
                      <w:szCs w:val="19"/>
                    </w:rPr>
                    <w:t> </w:t>
                  </w:r>
                  <w:r>
                    <w:rPr>
                      <w:rStyle w:val="bold"/>
                      <w:rFonts w:ascii="Tahoma" w:hAnsi="Tahoma" w:cs="Tahoma"/>
                      <w:b/>
                      <w:bCs/>
                      <w:color w:val="000000"/>
                      <w:sz w:val="14"/>
                      <w:szCs w:val="14"/>
                      <w:vertAlign w:val="superscript"/>
                    </w:rPr>
                    <w:t>1</w:t>
                  </w:r>
                </w:p>
                <w:p w:rsidR="00FE0ED6" w:rsidRDefault="00FE0ED6">
                  <w:pPr>
                    <w:rPr>
                      <w:rFonts w:ascii="Tahoma" w:hAnsi="Tahoma" w:cs="Tahoma"/>
                      <w:color w:val="000000"/>
                      <w:sz w:val="19"/>
                      <w:szCs w:val="19"/>
                    </w:rPr>
                  </w:pPr>
                  <w:r>
                    <w:rPr>
                      <w:rStyle w:val="bold"/>
                      <w:rFonts w:ascii="Tahoma" w:hAnsi="Tahoma" w:cs="Tahoma"/>
                      <w:b/>
                      <w:bCs/>
                      <w:color w:val="000000"/>
                      <w:sz w:val="19"/>
                      <w:szCs w:val="19"/>
                    </w:rPr>
                    <w:t>m</w:t>
                  </w:r>
                  <w:r>
                    <w:rPr>
                      <w:rFonts w:ascii="Tahoma" w:hAnsi="Tahoma" w:cs="Tahoma"/>
                      <w:color w:val="000000"/>
                      <w:sz w:val="19"/>
                      <w:szCs w:val="19"/>
                    </w:rPr>
                    <w:t> </w:t>
                  </w:r>
                  <w:r>
                    <w:rPr>
                      <w:rStyle w:val="bold"/>
                      <w:rFonts w:ascii="Tahoma" w:hAnsi="Tahoma" w:cs="Tahoma"/>
                      <w:b/>
                      <w:bCs/>
                      <w:color w:val="000000"/>
                      <w:sz w:val="14"/>
                      <w:szCs w:val="14"/>
                      <w:vertAlign w:val="superscript"/>
                    </w:rPr>
                    <w:t>3</w:t>
                  </w:r>
                  <w:r>
                    <w:rPr>
                      <w:rFonts w:ascii="Tahoma" w:hAnsi="Tahoma" w:cs="Tahoma"/>
                      <w:color w:val="000000"/>
                      <w:sz w:val="19"/>
                      <w:szCs w:val="19"/>
                    </w:rPr>
                    <w:t> </w:t>
                  </w:r>
                  <w:r>
                    <w:rPr>
                      <w:rStyle w:val="bold"/>
                      <w:rFonts w:ascii="Tahoma" w:hAnsi="Tahoma" w:cs="Tahoma"/>
                      <w:b/>
                      <w:bCs/>
                      <w:color w:val="000000"/>
                      <w:sz w:val="19"/>
                      <w:szCs w:val="19"/>
                    </w:rPr>
                    <w:t>pr. dag</w:t>
                  </w:r>
                </w:p>
              </w:tc>
              <w:tc>
                <w:tcPr>
                  <w:tcW w:w="0" w:type="auto"/>
                  <w:tcBorders>
                    <w:top w:val="single" w:sz="8" w:space="0" w:color="000000"/>
                    <w:left w:val="nil"/>
                    <w:bottom w:val="single" w:sz="8" w:space="0" w:color="000000"/>
                    <w:right w:val="single" w:sz="8" w:space="0" w:color="000000"/>
                  </w:tcBorders>
                  <w:tcMar>
                    <w:top w:w="15" w:type="dxa"/>
                    <w:left w:w="15" w:type="dxa"/>
                    <w:bottom w:w="15" w:type="dxa"/>
                    <w:right w:w="15" w:type="dxa"/>
                  </w:tcMar>
                  <w:hideMark/>
                </w:tcPr>
                <w:p w:rsidR="00FE0ED6" w:rsidRDefault="00FE0ED6">
                  <w:pPr>
                    <w:rPr>
                      <w:rFonts w:ascii="Tahoma" w:hAnsi="Tahoma" w:cs="Tahoma"/>
                      <w:color w:val="000000"/>
                      <w:sz w:val="19"/>
                      <w:szCs w:val="19"/>
                    </w:rPr>
                  </w:pPr>
                  <w:r>
                    <w:rPr>
                      <w:rStyle w:val="bold"/>
                      <w:rFonts w:ascii="Tahoma" w:hAnsi="Tahoma" w:cs="Tahoma"/>
                      <w:b/>
                      <w:bCs/>
                      <w:color w:val="000000"/>
                      <w:sz w:val="19"/>
                      <w:szCs w:val="19"/>
                    </w:rPr>
                    <w:t>Antal prøver pr. år</w:t>
                  </w:r>
                </w:p>
              </w:tc>
            </w:tr>
            <w:tr w:rsidR="00FE0ED6">
              <w:tc>
                <w:tcPr>
                  <w:tcW w:w="0" w:type="auto"/>
                  <w:tcBorders>
                    <w:top w:val="nil"/>
                    <w:left w:val="single" w:sz="8" w:space="0" w:color="000000"/>
                    <w:bottom w:val="single" w:sz="8" w:space="0" w:color="000000"/>
                    <w:right w:val="single" w:sz="8" w:space="0" w:color="000000"/>
                  </w:tcBorders>
                  <w:tcMar>
                    <w:top w:w="15" w:type="dxa"/>
                    <w:left w:w="15" w:type="dxa"/>
                    <w:bottom w:w="15" w:type="dxa"/>
                    <w:right w:w="15" w:type="dxa"/>
                  </w:tcMar>
                  <w:hideMark/>
                </w:tcPr>
                <w:p w:rsidR="00FE0ED6" w:rsidRDefault="00FE0ED6">
                  <w:pPr>
                    <w:rPr>
                      <w:rFonts w:ascii="Tahoma" w:hAnsi="Tahoma" w:cs="Tahoma"/>
                      <w:color w:val="000000"/>
                      <w:sz w:val="19"/>
                      <w:szCs w:val="19"/>
                    </w:rPr>
                  </w:pPr>
                  <w:r>
                    <w:rPr>
                      <w:rFonts w:ascii="Tahoma" w:hAnsi="Tahoma" w:cs="Tahoma"/>
                      <w:color w:val="000000"/>
                      <w:sz w:val="19"/>
                      <w:szCs w:val="19"/>
                    </w:rPr>
                    <w:t>10 - 100</w:t>
                  </w:r>
                </w:p>
              </w:tc>
              <w:tc>
                <w:tcPr>
                  <w:tcW w:w="0" w:type="auto"/>
                  <w:tcBorders>
                    <w:top w:val="nil"/>
                    <w:left w:val="nil"/>
                    <w:bottom w:val="single" w:sz="8" w:space="0" w:color="000000"/>
                    <w:right w:val="single" w:sz="8" w:space="0" w:color="000000"/>
                  </w:tcBorders>
                  <w:tcMar>
                    <w:top w:w="15" w:type="dxa"/>
                    <w:left w:w="15" w:type="dxa"/>
                    <w:bottom w:w="15" w:type="dxa"/>
                    <w:right w:w="15" w:type="dxa"/>
                  </w:tcMar>
                  <w:hideMark/>
                </w:tcPr>
                <w:p w:rsidR="00FE0ED6" w:rsidRDefault="00FE0ED6">
                  <w:pPr>
                    <w:rPr>
                      <w:rFonts w:ascii="Tahoma" w:hAnsi="Tahoma" w:cs="Tahoma"/>
                      <w:color w:val="000000"/>
                      <w:sz w:val="19"/>
                      <w:szCs w:val="19"/>
                    </w:rPr>
                  </w:pPr>
                  <w:r>
                    <w:rPr>
                      <w:rFonts w:ascii="Tahoma" w:hAnsi="Tahoma" w:cs="Tahoma"/>
                      <w:color w:val="000000"/>
                      <w:sz w:val="19"/>
                      <w:szCs w:val="19"/>
                    </w:rPr>
                    <w:t>En prøve hvert 5. år</w:t>
                  </w:r>
                </w:p>
              </w:tc>
            </w:tr>
            <w:tr w:rsidR="00FE0ED6">
              <w:tc>
                <w:tcPr>
                  <w:tcW w:w="0" w:type="auto"/>
                  <w:tcBorders>
                    <w:top w:val="nil"/>
                    <w:left w:val="single" w:sz="8" w:space="0" w:color="000000"/>
                    <w:bottom w:val="single" w:sz="8" w:space="0" w:color="000000"/>
                    <w:right w:val="single" w:sz="8" w:space="0" w:color="000000"/>
                  </w:tcBorders>
                  <w:tcMar>
                    <w:top w:w="15" w:type="dxa"/>
                    <w:left w:w="15" w:type="dxa"/>
                    <w:bottom w:w="15" w:type="dxa"/>
                    <w:right w:w="15" w:type="dxa"/>
                  </w:tcMar>
                  <w:hideMark/>
                </w:tcPr>
                <w:p w:rsidR="00FE0ED6" w:rsidRDefault="00FE0ED6">
                  <w:pPr>
                    <w:rPr>
                      <w:rFonts w:ascii="Tahoma" w:hAnsi="Tahoma" w:cs="Tahoma"/>
                      <w:color w:val="000000"/>
                      <w:sz w:val="19"/>
                      <w:szCs w:val="19"/>
                    </w:rPr>
                  </w:pPr>
                  <w:r>
                    <w:rPr>
                      <w:rFonts w:ascii="Tahoma" w:hAnsi="Tahoma" w:cs="Tahoma"/>
                      <w:color w:val="000000"/>
                      <w:sz w:val="19"/>
                      <w:szCs w:val="19"/>
                    </w:rPr>
                    <w:t>&gt;100 - 4.000</w:t>
                  </w:r>
                </w:p>
              </w:tc>
              <w:tc>
                <w:tcPr>
                  <w:tcW w:w="0" w:type="auto"/>
                  <w:tcBorders>
                    <w:top w:val="nil"/>
                    <w:left w:val="nil"/>
                    <w:bottom w:val="single" w:sz="8" w:space="0" w:color="000000"/>
                    <w:right w:val="single" w:sz="8" w:space="0" w:color="000000"/>
                  </w:tcBorders>
                  <w:tcMar>
                    <w:top w:w="15" w:type="dxa"/>
                    <w:left w:w="15" w:type="dxa"/>
                    <w:bottom w:w="15" w:type="dxa"/>
                    <w:right w:w="15" w:type="dxa"/>
                  </w:tcMar>
                  <w:hideMark/>
                </w:tcPr>
                <w:p w:rsidR="00FE0ED6" w:rsidRDefault="00FE0ED6">
                  <w:pPr>
                    <w:rPr>
                      <w:rFonts w:ascii="Tahoma" w:hAnsi="Tahoma" w:cs="Tahoma"/>
                      <w:color w:val="000000"/>
                      <w:sz w:val="19"/>
                      <w:szCs w:val="19"/>
                    </w:rPr>
                  </w:pPr>
                  <w:r>
                    <w:rPr>
                      <w:rFonts w:ascii="Tahoma" w:hAnsi="Tahoma" w:cs="Tahoma"/>
                      <w:color w:val="000000"/>
                      <w:sz w:val="19"/>
                      <w:szCs w:val="19"/>
                    </w:rPr>
                    <w:t>En prøve hvert 4. år</w:t>
                  </w:r>
                </w:p>
              </w:tc>
            </w:tr>
            <w:tr w:rsidR="00FE0ED6">
              <w:tc>
                <w:tcPr>
                  <w:tcW w:w="0" w:type="auto"/>
                  <w:tcBorders>
                    <w:top w:val="nil"/>
                    <w:left w:val="single" w:sz="8" w:space="0" w:color="000000"/>
                    <w:bottom w:val="single" w:sz="8" w:space="0" w:color="000000"/>
                    <w:right w:val="single" w:sz="8" w:space="0" w:color="000000"/>
                  </w:tcBorders>
                  <w:tcMar>
                    <w:top w:w="15" w:type="dxa"/>
                    <w:left w:w="15" w:type="dxa"/>
                    <w:bottom w:w="15" w:type="dxa"/>
                    <w:right w:w="15" w:type="dxa"/>
                  </w:tcMar>
                  <w:hideMark/>
                </w:tcPr>
                <w:p w:rsidR="00FE0ED6" w:rsidRDefault="00FE0ED6">
                  <w:pPr>
                    <w:rPr>
                      <w:rFonts w:ascii="Tahoma" w:hAnsi="Tahoma" w:cs="Tahoma"/>
                      <w:color w:val="000000"/>
                      <w:sz w:val="19"/>
                      <w:szCs w:val="19"/>
                    </w:rPr>
                  </w:pPr>
                  <w:r>
                    <w:rPr>
                      <w:rFonts w:ascii="Tahoma" w:hAnsi="Tahoma" w:cs="Tahoma"/>
                      <w:color w:val="000000"/>
                      <w:sz w:val="19"/>
                      <w:szCs w:val="19"/>
                    </w:rPr>
                    <w:t>&gt;4.000</w:t>
                  </w:r>
                </w:p>
              </w:tc>
              <w:tc>
                <w:tcPr>
                  <w:tcW w:w="0" w:type="auto"/>
                  <w:tcBorders>
                    <w:top w:val="nil"/>
                    <w:left w:val="nil"/>
                    <w:bottom w:val="single" w:sz="8" w:space="0" w:color="000000"/>
                    <w:right w:val="single" w:sz="8" w:space="0" w:color="000000"/>
                  </w:tcBorders>
                  <w:tcMar>
                    <w:top w:w="15" w:type="dxa"/>
                    <w:left w:w="15" w:type="dxa"/>
                    <w:bottom w:w="15" w:type="dxa"/>
                    <w:right w:w="15" w:type="dxa"/>
                  </w:tcMar>
                  <w:hideMark/>
                </w:tcPr>
                <w:p w:rsidR="00FE0ED6" w:rsidRDefault="00FE0ED6">
                  <w:pPr>
                    <w:rPr>
                      <w:rFonts w:ascii="Tahoma" w:hAnsi="Tahoma" w:cs="Tahoma"/>
                      <w:color w:val="000000"/>
                      <w:sz w:val="19"/>
                      <w:szCs w:val="19"/>
                    </w:rPr>
                  </w:pPr>
                  <w:r>
                    <w:rPr>
                      <w:rFonts w:ascii="Tahoma" w:hAnsi="Tahoma" w:cs="Tahoma"/>
                      <w:color w:val="000000"/>
                      <w:sz w:val="19"/>
                      <w:szCs w:val="19"/>
                    </w:rPr>
                    <w:t>En prøve hvert 3. år</w:t>
                  </w:r>
                </w:p>
              </w:tc>
            </w:tr>
          </w:tbl>
          <w:p w:rsidR="00FE0ED6" w:rsidRDefault="00FE0ED6">
            <w:pPr>
              <w:rPr>
                <w:rFonts w:ascii="Times New Roman" w:eastAsia="Times New Roman" w:hAnsi="Times New Roman"/>
                <w:sz w:val="20"/>
                <w:szCs w:val="20"/>
                <w:lang w:eastAsia="da-DK"/>
              </w:rPr>
            </w:pPr>
          </w:p>
        </w:tc>
      </w:tr>
      <w:tr w:rsidR="00FE0ED6" w:rsidTr="00FE0ED6">
        <w:tc>
          <w:tcPr>
            <w:tcW w:w="0" w:type="auto"/>
            <w:hideMark/>
          </w:tcPr>
          <w:tbl>
            <w:tblPr>
              <w:tblW w:w="4068" w:type="dxa"/>
              <w:tblCellMar>
                <w:left w:w="0" w:type="dxa"/>
                <w:right w:w="0" w:type="dxa"/>
              </w:tblCellMar>
              <w:tblLook w:val="04A0" w:firstRow="1" w:lastRow="0" w:firstColumn="1" w:lastColumn="0" w:noHBand="0" w:noVBand="1"/>
            </w:tblPr>
            <w:tblGrid>
              <w:gridCol w:w="207"/>
              <w:gridCol w:w="3861"/>
            </w:tblGrid>
            <w:tr w:rsidR="00FE0ED6">
              <w:tc>
                <w:tcPr>
                  <w:tcW w:w="0" w:type="auto"/>
                  <w:tcMar>
                    <w:top w:w="15" w:type="dxa"/>
                    <w:left w:w="15" w:type="dxa"/>
                    <w:bottom w:w="15" w:type="dxa"/>
                    <w:right w:w="15" w:type="dxa"/>
                  </w:tcMar>
                  <w:hideMark/>
                </w:tcPr>
                <w:p w:rsidR="00FE0ED6" w:rsidRDefault="00FE0ED6">
                  <w:pPr>
                    <w:rPr>
                      <w:rFonts w:ascii="Tahoma" w:hAnsi="Tahoma" w:cs="Tahoma"/>
                      <w:color w:val="000000"/>
                      <w:sz w:val="19"/>
                      <w:szCs w:val="19"/>
                    </w:rPr>
                  </w:pPr>
                  <w:r>
                    <w:rPr>
                      <w:rFonts w:ascii="Tahoma" w:hAnsi="Tahoma" w:cs="Tahoma"/>
                      <w:color w:val="000000"/>
                      <w:sz w:val="19"/>
                      <w:szCs w:val="19"/>
                    </w:rPr>
                    <w:t>1)</w:t>
                  </w:r>
                </w:p>
              </w:tc>
              <w:tc>
                <w:tcPr>
                  <w:tcW w:w="0" w:type="auto"/>
                  <w:tcMar>
                    <w:top w:w="15" w:type="dxa"/>
                    <w:left w:w="15" w:type="dxa"/>
                    <w:bottom w:w="15" w:type="dxa"/>
                    <w:right w:w="15" w:type="dxa"/>
                  </w:tcMar>
                  <w:hideMark/>
                </w:tcPr>
                <w:p w:rsidR="00FE0ED6" w:rsidRDefault="00FE0ED6">
                  <w:pPr>
                    <w:rPr>
                      <w:rFonts w:ascii="Tahoma" w:hAnsi="Tahoma" w:cs="Tahoma"/>
                      <w:color w:val="000000"/>
                      <w:sz w:val="19"/>
                      <w:szCs w:val="19"/>
                    </w:rPr>
                  </w:pPr>
                  <w:r>
                    <w:rPr>
                      <w:rFonts w:ascii="Tahoma" w:hAnsi="Tahoma" w:cs="Tahoma"/>
                      <w:color w:val="000000"/>
                      <w:sz w:val="19"/>
                      <w:szCs w:val="19"/>
                    </w:rPr>
                    <w:t>Mængderne er beregnet som gennemsnit i løbet af et kalenderår.</w:t>
                  </w:r>
                </w:p>
              </w:tc>
            </w:tr>
          </w:tbl>
          <w:p w:rsidR="00FE0ED6" w:rsidRDefault="00FE0ED6">
            <w:pPr>
              <w:rPr>
                <w:rFonts w:ascii="Times New Roman" w:eastAsia="Times New Roman" w:hAnsi="Times New Roman"/>
                <w:sz w:val="20"/>
                <w:szCs w:val="20"/>
                <w:lang w:eastAsia="da-DK"/>
              </w:rPr>
            </w:pPr>
          </w:p>
        </w:tc>
      </w:tr>
    </w:tbl>
    <w:p w:rsidR="00FE0ED6" w:rsidRDefault="00FE0ED6" w:rsidP="00FE0ED6">
      <w:pPr>
        <w:pStyle w:val="NormalWeb"/>
        <w:spacing w:line="480" w:lineRule="auto"/>
        <w:rPr>
          <w:rFonts w:ascii="Tahoma" w:hAnsi="Tahoma" w:cs="Tahoma"/>
          <w:color w:val="000000"/>
          <w:sz w:val="19"/>
          <w:szCs w:val="19"/>
        </w:rPr>
      </w:pPr>
      <w:r>
        <w:rPr>
          <w:rFonts w:ascii="Tahoma" w:hAnsi="Tahoma" w:cs="Tahoma"/>
          <w:color w:val="000000"/>
          <w:sz w:val="19"/>
          <w:szCs w:val="19"/>
        </w:rPr>
        <w:t>Kontrollen foretages dog hyppigere end angivet i tabel 3, når forholdene taler for det.</w:t>
      </w:r>
    </w:p>
    <w:p w:rsidR="00FE0ED6" w:rsidRDefault="00FE0ED6" w:rsidP="00FE0ED6">
      <w:pPr>
        <w:pStyle w:val="NormalWeb"/>
        <w:spacing w:line="480" w:lineRule="auto"/>
        <w:rPr>
          <w:rFonts w:ascii="Tahoma" w:hAnsi="Tahoma" w:cs="Tahoma"/>
          <w:color w:val="000000"/>
          <w:sz w:val="19"/>
          <w:szCs w:val="19"/>
        </w:rPr>
      </w:pPr>
      <w:r>
        <w:rPr>
          <w:rFonts w:ascii="Tahoma" w:hAnsi="Tahoma" w:cs="Tahoma"/>
          <w:color w:val="000000"/>
          <w:sz w:val="19"/>
          <w:szCs w:val="19"/>
        </w:rPr>
        <w:t>For hver af parametrene arsen, barium, bor og cobolt kan antallet af prøver til kontrol nedsættes til en tredjedel af den hyppighed, der er angivet i tabel 3, når tre på hinanden følgende prøveudtagninger har vist ensartede og væsentligt lavere indhold end de angivne kvalitetskrav for arsen, bor og cobolt i drikkevand i bilag 1 b og Miljøstyrelsens drikkevandskvalitetskriterier i vejledning om vandkvalitet og tilsyn med vandforsyningsanlæg for barium i drikkevand, og der ikke er kilder til forurening med disse stoffer.</w:t>
      </w:r>
    </w:p>
    <w:p w:rsidR="00FE0ED6" w:rsidRDefault="00D45BB4" w:rsidP="00FE0ED6">
      <w:pPr>
        <w:spacing w:line="480" w:lineRule="auto"/>
        <w:jc w:val="center"/>
        <w:rPr>
          <w:rFonts w:ascii="Tahoma" w:eastAsia="Times New Roman" w:hAnsi="Tahoma" w:cs="Tahoma"/>
          <w:color w:val="000000"/>
          <w:sz w:val="19"/>
          <w:szCs w:val="19"/>
        </w:rPr>
      </w:pPr>
      <w:r>
        <w:rPr>
          <w:rFonts w:ascii="Tahoma" w:eastAsia="Times New Roman" w:hAnsi="Tahoma" w:cs="Tahoma"/>
          <w:color w:val="000000"/>
          <w:sz w:val="19"/>
          <w:szCs w:val="19"/>
        </w:rPr>
        <w:pict>
          <v:rect id="_x0000_i1036" style="width:375pt;height:.6pt" o:hrpct="0" o:hralign="center" o:hrstd="t" o:hrnoshade="t" o:hr="t" fillcolor="#dedede" stroked="f"/>
        </w:pict>
      </w:r>
    </w:p>
    <w:p w:rsidR="00FE0ED6" w:rsidRDefault="00FE0ED6" w:rsidP="00FE0ED6">
      <w:pPr>
        <w:pStyle w:val="bilag"/>
        <w:spacing w:before="400" w:beforeAutospacing="0" w:after="120" w:afterAutospacing="0" w:line="480" w:lineRule="auto"/>
        <w:jc w:val="right"/>
        <w:rPr>
          <w:rFonts w:ascii="Tahoma" w:hAnsi="Tahoma" w:cs="Tahoma"/>
          <w:b/>
          <w:bCs/>
          <w:color w:val="000000"/>
          <w:sz w:val="28"/>
          <w:szCs w:val="28"/>
        </w:rPr>
      </w:pPr>
      <w:r>
        <w:rPr>
          <w:rFonts w:ascii="Tahoma" w:hAnsi="Tahoma" w:cs="Tahoma"/>
          <w:b/>
          <w:bCs/>
          <w:color w:val="000000"/>
          <w:sz w:val="28"/>
          <w:szCs w:val="28"/>
        </w:rPr>
        <w:t>Bilag 9</w:t>
      </w:r>
    </w:p>
    <w:p w:rsidR="00FE0ED6" w:rsidRDefault="00FE0ED6" w:rsidP="00FE0ED6">
      <w:pPr>
        <w:pStyle w:val="bilagtekst"/>
        <w:spacing w:before="0" w:beforeAutospacing="0" w:after="120" w:afterAutospacing="0" w:line="480" w:lineRule="auto"/>
        <w:jc w:val="center"/>
        <w:rPr>
          <w:rFonts w:ascii="Tahoma" w:hAnsi="Tahoma" w:cs="Tahoma"/>
          <w:b/>
          <w:bCs/>
          <w:color w:val="000000"/>
        </w:rPr>
      </w:pPr>
      <w:r>
        <w:rPr>
          <w:rFonts w:ascii="Tahoma" w:hAnsi="Tahoma" w:cs="Tahoma"/>
          <w:b/>
          <w:bCs/>
          <w:color w:val="000000"/>
        </w:rPr>
        <w:t>Kontrolprogrammet, Del F Kontrolhyppighed for radioaktivitetsindikatorer i drikkevand</w:t>
      </w:r>
    </w:p>
    <w:p w:rsidR="00FE0ED6" w:rsidRDefault="00FE0ED6" w:rsidP="00FE0ED6">
      <w:pPr>
        <w:pStyle w:val="NormalWeb"/>
        <w:spacing w:line="480" w:lineRule="auto"/>
        <w:rPr>
          <w:rFonts w:ascii="Tahoma" w:hAnsi="Tahoma" w:cs="Tahoma"/>
          <w:color w:val="000000"/>
          <w:sz w:val="19"/>
          <w:szCs w:val="19"/>
        </w:rPr>
      </w:pPr>
      <w:r>
        <w:rPr>
          <w:rFonts w:ascii="Tahoma" w:hAnsi="Tahoma" w:cs="Tahoma"/>
          <w:color w:val="000000"/>
          <w:sz w:val="19"/>
          <w:szCs w:val="19"/>
        </w:rPr>
        <w:t>Kontrolprogrammet skal omfatte kontrol med radioaktivitetsindikatorer i drikkevand, hvis der er risiko for radioaktivitet.</w:t>
      </w:r>
    </w:p>
    <w:p w:rsidR="00FE0ED6" w:rsidRDefault="00FE0ED6" w:rsidP="00FE0ED6">
      <w:pPr>
        <w:pStyle w:val="NormalWeb"/>
        <w:spacing w:line="480" w:lineRule="auto"/>
        <w:rPr>
          <w:rFonts w:ascii="Tahoma" w:hAnsi="Tahoma" w:cs="Tahoma"/>
          <w:color w:val="000000"/>
          <w:sz w:val="19"/>
          <w:szCs w:val="19"/>
        </w:rPr>
      </w:pPr>
      <w:r>
        <w:rPr>
          <w:rFonts w:ascii="Tahoma" w:hAnsi="Tahoma" w:cs="Tahoma"/>
          <w:color w:val="000000"/>
          <w:sz w:val="19"/>
          <w:szCs w:val="19"/>
        </w:rPr>
        <w:t>Kontrol for radioaktivitetsindikatorer i drikkevand udføres med mindst den hyppighed, der er angivet i tabel 4.</w:t>
      </w:r>
    </w:p>
    <w:p w:rsidR="00FE0ED6" w:rsidRDefault="00FE0ED6" w:rsidP="00FE0ED6">
      <w:pPr>
        <w:pStyle w:val="NormalWeb"/>
        <w:spacing w:line="480" w:lineRule="auto"/>
        <w:rPr>
          <w:rFonts w:ascii="Tahoma" w:hAnsi="Tahoma" w:cs="Tahoma"/>
          <w:color w:val="000000"/>
          <w:sz w:val="19"/>
          <w:szCs w:val="19"/>
        </w:rPr>
      </w:pPr>
      <w:r>
        <w:rPr>
          <w:rStyle w:val="bold"/>
          <w:rFonts w:ascii="Tahoma" w:hAnsi="Tahoma" w:cs="Tahoma"/>
          <w:b/>
          <w:bCs/>
          <w:color w:val="000000"/>
          <w:sz w:val="19"/>
          <w:szCs w:val="19"/>
        </w:rPr>
        <w:t>Tabel 4.</w:t>
      </w:r>
      <w:r>
        <w:rPr>
          <w:rFonts w:ascii="Tahoma" w:hAnsi="Tahoma" w:cs="Tahoma"/>
          <w:color w:val="000000"/>
          <w:sz w:val="19"/>
          <w:szCs w:val="19"/>
        </w:rPr>
        <w:t> </w:t>
      </w:r>
      <w:r>
        <w:rPr>
          <w:rStyle w:val="bold"/>
          <w:rFonts w:ascii="Tahoma" w:hAnsi="Tahoma" w:cs="Tahoma"/>
          <w:b/>
          <w:bCs/>
          <w:color w:val="000000"/>
          <w:sz w:val="19"/>
          <w:szCs w:val="19"/>
        </w:rPr>
        <w:t>Mindste hyppighed af kontrol med radioaktivitetsindikatorer i drikkevand</w:t>
      </w:r>
    </w:p>
    <w:tbl>
      <w:tblPr>
        <w:tblW w:w="0" w:type="auto"/>
        <w:tblCellMar>
          <w:left w:w="0" w:type="dxa"/>
          <w:right w:w="0" w:type="dxa"/>
        </w:tblCellMar>
        <w:tblLook w:val="04A0" w:firstRow="1" w:lastRow="0" w:firstColumn="1" w:lastColumn="0" w:noHBand="0" w:noVBand="1"/>
      </w:tblPr>
      <w:tblGrid>
        <w:gridCol w:w="6560"/>
      </w:tblGrid>
      <w:tr w:rsidR="00FE0ED6" w:rsidTr="00FE0ED6">
        <w:tc>
          <w:tcPr>
            <w:tcW w:w="0" w:type="auto"/>
            <w:hideMark/>
          </w:tcPr>
          <w:tbl>
            <w:tblPr>
              <w:tblW w:w="6540" w:type="dxa"/>
              <w:tblCellMar>
                <w:left w:w="0" w:type="dxa"/>
                <w:right w:w="0" w:type="dxa"/>
              </w:tblCellMar>
              <w:tblLook w:val="04A0" w:firstRow="1" w:lastRow="0" w:firstColumn="1" w:lastColumn="0" w:noHBand="0" w:noVBand="1"/>
            </w:tblPr>
            <w:tblGrid>
              <w:gridCol w:w="3211"/>
              <w:gridCol w:w="135"/>
              <w:gridCol w:w="3194"/>
            </w:tblGrid>
            <w:tr w:rsidR="00FE0ED6">
              <w:trPr>
                <w:trHeight w:val="270"/>
              </w:trPr>
              <w:tc>
                <w:tcPr>
                  <w:tcW w:w="0" w:type="auto"/>
                  <w:tcBorders>
                    <w:top w:val="single" w:sz="8" w:space="0" w:color="000000"/>
                    <w:left w:val="single" w:sz="8" w:space="0" w:color="000000"/>
                    <w:bottom w:val="nil"/>
                    <w:right w:val="single" w:sz="8" w:space="0" w:color="000000"/>
                  </w:tcBorders>
                  <w:tcMar>
                    <w:top w:w="15" w:type="dxa"/>
                    <w:left w:w="15" w:type="dxa"/>
                    <w:bottom w:w="15" w:type="dxa"/>
                    <w:right w:w="15" w:type="dxa"/>
                  </w:tcMar>
                  <w:vAlign w:val="bottom"/>
                  <w:hideMark/>
                </w:tcPr>
                <w:p w:rsidR="00FE0ED6" w:rsidRDefault="00FE0ED6">
                  <w:pPr>
                    <w:rPr>
                      <w:rFonts w:ascii="Tahoma" w:hAnsi="Tahoma" w:cs="Tahoma"/>
                      <w:color w:val="000000"/>
                      <w:sz w:val="19"/>
                      <w:szCs w:val="19"/>
                    </w:rPr>
                  </w:pPr>
                  <w:r>
                    <w:rPr>
                      <w:rStyle w:val="bold"/>
                      <w:rFonts w:ascii="Tahoma" w:hAnsi="Tahoma" w:cs="Tahoma"/>
                      <w:b/>
                      <w:bCs/>
                      <w:color w:val="000000"/>
                      <w:sz w:val="19"/>
                      <w:szCs w:val="19"/>
                    </w:rPr>
                    <w:lastRenderedPageBreak/>
                    <w:t>Distribueret eller produceret</w:t>
                  </w:r>
                </w:p>
              </w:tc>
              <w:tc>
                <w:tcPr>
                  <w:tcW w:w="0" w:type="auto"/>
                  <w:gridSpan w:val="2"/>
                  <w:tcBorders>
                    <w:top w:val="single" w:sz="8" w:space="0" w:color="000000"/>
                    <w:left w:val="nil"/>
                    <w:bottom w:val="nil"/>
                    <w:right w:val="single" w:sz="8" w:space="0" w:color="000000"/>
                  </w:tcBorders>
                  <w:tcMar>
                    <w:top w:w="15" w:type="dxa"/>
                    <w:left w:w="15" w:type="dxa"/>
                    <w:bottom w:w="15" w:type="dxa"/>
                    <w:right w:w="15" w:type="dxa"/>
                  </w:tcMar>
                  <w:vAlign w:val="bottom"/>
                  <w:hideMark/>
                </w:tcPr>
                <w:p w:rsidR="00FE0ED6" w:rsidRDefault="00FE0ED6">
                  <w:pPr>
                    <w:rPr>
                      <w:rFonts w:ascii="Tahoma" w:hAnsi="Tahoma" w:cs="Tahoma"/>
                      <w:color w:val="000000"/>
                      <w:sz w:val="19"/>
                      <w:szCs w:val="19"/>
                    </w:rPr>
                  </w:pPr>
                  <w:r>
                    <w:rPr>
                      <w:rStyle w:val="bold"/>
                      <w:rFonts w:ascii="Tahoma" w:hAnsi="Tahoma" w:cs="Tahoma"/>
                      <w:b/>
                      <w:bCs/>
                      <w:color w:val="000000"/>
                      <w:sz w:val="19"/>
                      <w:szCs w:val="19"/>
                    </w:rPr>
                    <w:t>Antal prøver pr. år</w:t>
                  </w:r>
                </w:p>
              </w:tc>
            </w:tr>
            <w:tr w:rsidR="00FE0ED6">
              <w:trPr>
                <w:trHeight w:val="330"/>
              </w:trPr>
              <w:tc>
                <w:tcPr>
                  <w:tcW w:w="0" w:type="auto"/>
                  <w:tcBorders>
                    <w:top w:val="nil"/>
                    <w:left w:val="single" w:sz="8" w:space="0" w:color="000000"/>
                    <w:bottom w:val="single" w:sz="8" w:space="0" w:color="000000"/>
                    <w:right w:val="single" w:sz="8" w:space="0" w:color="000000"/>
                  </w:tcBorders>
                  <w:tcMar>
                    <w:top w:w="15" w:type="dxa"/>
                    <w:left w:w="15" w:type="dxa"/>
                    <w:bottom w:w="15" w:type="dxa"/>
                    <w:right w:w="15" w:type="dxa"/>
                  </w:tcMar>
                  <w:vAlign w:val="bottom"/>
                  <w:hideMark/>
                </w:tcPr>
                <w:p w:rsidR="00FE0ED6" w:rsidRDefault="00FE0ED6">
                  <w:pPr>
                    <w:rPr>
                      <w:rFonts w:ascii="Tahoma" w:hAnsi="Tahoma" w:cs="Tahoma"/>
                      <w:color w:val="000000"/>
                      <w:sz w:val="19"/>
                      <w:szCs w:val="19"/>
                    </w:rPr>
                  </w:pPr>
                  <w:r>
                    <w:rPr>
                      <w:rStyle w:val="bold"/>
                      <w:rFonts w:ascii="Tahoma" w:hAnsi="Tahoma" w:cs="Tahoma"/>
                      <w:b/>
                      <w:bCs/>
                      <w:color w:val="000000"/>
                      <w:sz w:val="19"/>
                      <w:szCs w:val="19"/>
                    </w:rPr>
                    <w:t>vandmængde inden for et forsyningsområde</w:t>
                  </w:r>
                  <w:r>
                    <w:rPr>
                      <w:rFonts w:ascii="Tahoma" w:hAnsi="Tahoma" w:cs="Tahoma"/>
                      <w:color w:val="000000"/>
                      <w:sz w:val="19"/>
                      <w:szCs w:val="19"/>
                    </w:rPr>
                    <w:t> </w:t>
                  </w:r>
                  <w:r>
                    <w:rPr>
                      <w:rStyle w:val="bold"/>
                      <w:rFonts w:ascii="Tahoma" w:hAnsi="Tahoma" w:cs="Tahoma"/>
                      <w:b/>
                      <w:bCs/>
                      <w:color w:val="000000"/>
                      <w:sz w:val="14"/>
                      <w:szCs w:val="14"/>
                      <w:vertAlign w:val="superscript"/>
                    </w:rPr>
                    <w:t>1) 2)</w:t>
                  </w:r>
                </w:p>
                <w:p w:rsidR="00FE0ED6" w:rsidRDefault="00FE0ED6">
                  <w:pPr>
                    <w:rPr>
                      <w:rFonts w:ascii="Tahoma" w:hAnsi="Tahoma" w:cs="Tahoma"/>
                      <w:color w:val="000000"/>
                      <w:sz w:val="19"/>
                      <w:szCs w:val="19"/>
                    </w:rPr>
                  </w:pPr>
                  <w:r>
                    <w:rPr>
                      <w:rStyle w:val="bold"/>
                      <w:rFonts w:ascii="Tahoma" w:hAnsi="Tahoma" w:cs="Tahoma"/>
                      <w:b/>
                      <w:bCs/>
                      <w:color w:val="000000"/>
                      <w:sz w:val="19"/>
                      <w:szCs w:val="19"/>
                    </w:rPr>
                    <w:t>m</w:t>
                  </w:r>
                  <w:r>
                    <w:rPr>
                      <w:rFonts w:ascii="Tahoma" w:hAnsi="Tahoma" w:cs="Tahoma"/>
                      <w:color w:val="000000"/>
                      <w:sz w:val="19"/>
                      <w:szCs w:val="19"/>
                    </w:rPr>
                    <w:t> </w:t>
                  </w:r>
                  <w:r>
                    <w:rPr>
                      <w:rStyle w:val="bold"/>
                      <w:rFonts w:ascii="Tahoma" w:hAnsi="Tahoma" w:cs="Tahoma"/>
                      <w:b/>
                      <w:bCs/>
                      <w:color w:val="000000"/>
                      <w:sz w:val="14"/>
                      <w:szCs w:val="14"/>
                      <w:vertAlign w:val="superscript"/>
                    </w:rPr>
                    <w:t>3</w:t>
                  </w:r>
                  <w:r>
                    <w:rPr>
                      <w:rFonts w:ascii="Tahoma" w:hAnsi="Tahoma" w:cs="Tahoma"/>
                      <w:color w:val="000000"/>
                      <w:sz w:val="19"/>
                      <w:szCs w:val="19"/>
                    </w:rPr>
                    <w:t> </w:t>
                  </w:r>
                  <w:r>
                    <w:rPr>
                      <w:rStyle w:val="bold"/>
                      <w:rFonts w:ascii="Tahoma" w:hAnsi="Tahoma" w:cs="Tahoma"/>
                      <w:b/>
                      <w:bCs/>
                      <w:color w:val="000000"/>
                      <w:sz w:val="19"/>
                      <w:szCs w:val="19"/>
                    </w:rPr>
                    <w:t>pr. dag</w:t>
                  </w:r>
                </w:p>
              </w:tc>
              <w:tc>
                <w:tcPr>
                  <w:tcW w:w="0" w:type="auto"/>
                  <w:tcBorders>
                    <w:top w:val="nil"/>
                    <w:left w:val="nil"/>
                    <w:bottom w:val="single" w:sz="8" w:space="0" w:color="000000"/>
                    <w:right w:val="nil"/>
                  </w:tcBorders>
                  <w:tcMar>
                    <w:top w:w="15" w:type="dxa"/>
                    <w:left w:w="15" w:type="dxa"/>
                    <w:bottom w:w="15" w:type="dxa"/>
                    <w:right w:w="15" w:type="dxa"/>
                  </w:tcMar>
                  <w:vAlign w:val="bottom"/>
                  <w:hideMark/>
                </w:tcPr>
                <w:p w:rsidR="00FE0ED6" w:rsidRDefault="00FE0ED6">
                  <w:pPr>
                    <w:rPr>
                      <w:sz w:val="24"/>
                      <w:szCs w:val="24"/>
                    </w:rPr>
                  </w:pPr>
                  <w:r>
                    <w:t> </w:t>
                  </w:r>
                </w:p>
              </w:tc>
              <w:tc>
                <w:tcPr>
                  <w:tcW w:w="0" w:type="auto"/>
                  <w:tcBorders>
                    <w:top w:val="nil"/>
                    <w:left w:val="nil"/>
                    <w:bottom w:val="single" w:sz="8" w:space="0" w:color="000000"/>
                    <w:right w:val="single" w:sz="8" w:space="0" w:color="000000"/>
                  </w:tcBorders>
                  <w:tcMar>
                    <w:top w:w="15" w:type="dxa"/>
                    <w:left w:w="15" w:type="dxa"/>
                    <w:bottom w:w="15" w:type="dxa"/>
                    <w:right w:w="15" w:type="dxa"/>
                  </w:tcMar>
                  <w:vAlign w:val="bottom"/>
                  <w:hideMark/>
                </w:tcPr>
                <w:p w:rsidR="00FE0ED6" w:rsidRDefault="00FE0ED6">
                  <w:pPr>
                    <w:rPr>
                      <w:sz w:val="24"/>
                      <w:szCs w:val="24"/>
                    </w:rPr>
                  </w:pPr>
                  <w:r>
                    <w:t> </w:t>
                  </w:r>
                </w:p>
              </w:tc>
            </w:tr>
            <w:tr w:rsidR="00FE0ED6">
              <w:trPr>
                <w:trHeight w:val="285"/>
              </w:trPr>
              <w:tc>
                <w:tcPr>
                  <w:tcW w:w="0" w:type="auto"/>
                  <w:tcBorders>
                    <w:top w:val="nil"/>
                    <w:left w:val="single" w:sz="8" w:space="0" w:color="000000"/>
                    <w:bottom w:val="single" w:sz="8" w:space="0" w:color="000000"/>
                    <w:right w:val="single" w:sz="8" w:space="0" w:color="000000"/>
                  </w:tcBorders>
                  <w:tcMar>
                    <w:top w:w="15" w:type="dxa"/>
                    <w:left w:w="15" w:type="dxa"/>
                    <w:bottom w:w="15" w:type="dxa"/>
                    <w:right w:w="15" w:type="dxa"/>
                  </w:tcMar>
                  <w:vAlign w:val="bottom"/>
                  <w:hideMark/>
                </w:tcPr>
                <w:p w:rsidR="00FE0ED6" w:rsidRDefault="00FE0ED6">
                  <w:pPr>
                    <w:rPr>
                      <w:rFonts w:ascii="Tahoma" w:hAnsi="Tahoma" w:cs="Tahoma"/>
                      <w:color w:val="000000"/>
                      <w:sz w:val="19"/>
                      <w:szCs w:val="19"/>
                    </w:rPr>
                  </w:pPr>
                  <w:r>
                    <w:rPr>
                      <w:rFonts w:ascii="Tahoma" w:hAnsi="Tahoma" w:cs="Tahoma"/>
                      <w:color w:val="000000"/>
                      <w:sz w:val="19"/>
                      <w:szCs w:val="19"/>
                    </w:rPr>
                    <w:t>mængde ≤ 100</w:t>
                  </w:r>
                </w:p>
              </w:tc>
              <w:tc>
                <w:tcPr>
                  <w:tcW w:w="0" w:type="auto"/>
                  <w:tcBorders>
                    <w:top w:val="nil"/>
                    <w:left w:val="nil"/>
                    <w:bottom w:val="single" w:sz="8" w:space="0" w:color="000000"/>
                    <w:right w:val="nil"/>
                  </w:tcBorders>
                  <w:tcMar>
                    <w:top w:w="15" w:type="dxa"/>
                    <w:left w:w="15" w:type="dxa"/>
                    <w:bottom w:w="15" w:type="dxa"/>
                    <w:right w:w="15" w:type="dxa"/>
                  </w:tcMar>
                  <w:vAlign w:val="bottom"/>
                  <w:hideMark/>
                </w:tcPr>
                <w:p w:rsidR="00FE0ED6" w:rsidRDefault="00FE0ED6">
                  <w:pPr>
                    <w:rPr>
                      <w:rFonts w:ascii="Tahoma" w:hAnsi="Tahoma" w:cs="Tahoma"/>
                      <w:color w:val="000000"/>
                      <w:sz w:val="19"/>
                      <w:szCs w:val="19"/>
                    </w:rPr>
                  </w:pPr>
                  <w:r>
                    <w:rPr>
                      <w:rFonts w:ascii="Tahoma" w:hAnsi="Tahoma" w:cs="Tahoma"/>
                      <w:color w:val="000000"/>
                      <w:sz w:val="19"/>
                      <w:szCs w:val="19"/>
                    </w:rPr>
                    <w:t>0</w:t>
                  </w:r>
                </w:p>
              </w:tc>
              <w:tc>
                <w:tcPr>
                  <w:tcW w:w="0" w:type="auto"/>
                  <w:tcBorders>
                    <w:top w:val="nil"/>
                    <w:left w:val="nil"/>
                    <w:bottom w:val="single" w:sz="8" w:space="0" w:color="000000"/>
                    <w:right w:val="single" w:sz="8" w:space="0" w:color="000000"/>
                  </w:tcBorders>
                  <w:tcMar>
                    <w:top w:w="15" w:type="dxa"/>
                    <w:left w:w="15" w:type="dxa"/>
                    <w:bottom w:w="15" w:type="dxa"/>
                    <w:right w:w="15" w:type="dxa"/>
                  </w:tcMar>
                  <w:vAlign w:val="bottom"/>
                  <w:hideMark/>
                </w:tcPr>
                <w:p w:rsidR="00FE0ED6" w:rsidRDefault="00FE0ED6">
                  <w:pPr>
                    <w:rPr>
                      <w:sz w:val="24"/>
                      <w:szCs w:val="24"/>
                    </w:rPr>
                  </w:pPr>
                  <w:r>
                    <w:t> </w:t>
                  </w:r>
                </w:p>
              </w:tc>
            </w:tr>
            <w:tr w:rsidR="00FE0ED6">
              <w:trPr>
                <w:trHeight w:val="285"/>
              </w:trPr>
              <w:tc>
                <w:tcPr>
                  <w:tcW w:w="0" w:type="auto"/>
                  <w:tcBorders>
                    <w:top w:val="nil"/>
                    <w:left w:val="single" w:sz="8" w:space="0" w:color="000000"/>
                    <w:bottom w:val="single" w:sz="8" w:space="0" w:color="000000"/>
                    <w:right w:val="single" w:sz="8" w:space="0" w:color="000000"/>
                  </w:tcBorders>
                  <w:tcMar>
                    <w:top w:w="15" w:type="dxa"/>
                    <w:left w:w="15" w:type="dxa"/>
                    <w:bottom w:w="15" w:type="dxa"/>
                    <w:right w:w="15" w:type="dxa"/>
                  </w:tcMar>
                  <w:vAlign w:val="bottom"/>
                  <w:hideMark/>
                </w:tcPr>
                <w:p w:rsidR="00FE0ED6" w:rsidRDefault="00FE0ED6">
                  <w:pPr>
                    <w:rPr>
                      <w:rFonts w:ascii="Tahoma" w:hAnsi="Tahoma" w:cs="Tahoma"/>
                      <w:color w:val="000000"/>
                      <w:sz w:val="19"/>
                      <w:szCs w:val="19"/>
                    </w:rPr>
                  </w:pPr>
                  <w:r>
                    <w:rPr>
                      <w:rFonts w:ascii="Tahoma" w:hAnsi="Tahoma" w:cs="Tahoma"/>
                      <w:color w:val="000000"/>
                      <w:sz w:val="19"/>
                      <w:szCs w:val="19"/>
                    </w:rPr>
                    <w:t>100 &lt; mængde ≤ 1.000</w:t>
                  </w:r>
                </w:p>
              </w:tc>
              <w:tc>
                <w:tcPr>
                  <w:tcW w:w="0" w:type="auto"/>
                  <w:tcBorders>
                    <w:top w:val="nil"/>
                    <w:left w:val="nil"/>
                    <w:bottom w:val="single" w:sz="8" w:space="0" w:color="000000"/>
                    <w:right w:val="nil"/>
                  </w:tcBorders>
                  <w:tcMar>
                    <w:top w:w="15" w:type="dxa"/>
                    <w:left w:w="15" w:type="dxa"/>
                    <w:bottom w:w="15" w:type="dxa"/>
                    <w:right w:w="15" w:type="dxa"/>
                  </w:tcMar>
                  <w:vAlign w:val="bottom"/>
                  <w:hideMark/>
                </w:tcPr>
                <w:p w:rsidR="00FE0ED6" w:rsidRDefault="00FE0ED6">
                  <w:pPr>
                    <w:rPr>
                      <w:rFonts w:ascii="Tahoma" w:hAnsi="Tahoma" w:cs="Tahoma"/>
                      <w:color w:val="000000"/>
                      <w:sz w:val="19"/>
                      <w:szCs w:val="19"/>
                    </w:rPr>
                  </w:pPr>
                  <w:r>
                    <w:rPr>
                      <w:rFonts w:ascii="Tahoma" w:hAnsi="Tahoma" w:cs="Tahoma"/>
                      <w:color w:val="000000"/>
                      <w:sz w:val="19"/>
                      <w:szCs w:val="19"/>
                    </w:rPr>
                    <w:t>1</w:t>
                  </w:r>
                </w:p>
              </w:tc>
              <w:tc>
                <w:tcPr>
                  <w:tcW w:w="0" w:type="auto"/>
                  <w:tcBorders>
                    <w:top w:val="nil"/>
                    <w:left w:val="nil"/>
                    <w:bottom w:val="single" w:sz="8" w:space="0" w:color="000000"/>
                    <w:right w:val="single" w:sz="8" w:space="0" w:color="000000"/>
                  </w:tcBorders>
                  <w:tcMar>
                    <w:top w:w="15" w:type="dxa"/>
                    <w:left w:w="15" w:type="dxa"/>
                    <w:bottom w:w="15" w:type="dxa"/>
                    <w:right w:w="15" w:type="dxa"/>
                  </w:tcMar>
                  <w:vAlign w:val="bottom"/>
                  <w:hideMark/>
                </w:tcPr>
                <w:p w:rsidR="00FE0ED6" w:rsidRDefault="00FE0ED6">
                  <w:pPr>
                    <w:rPr>
                      <w:sz w:val="24"/>
                      <w:szCs w:val="24"/>
                    </w:rPr>
                  </w:pPr>
                  <w:r>
                    <w:t> </w:t>
                  </w:r>
                </w:p>
              </w:tc>
            </w:tr>
            <w:tr w:rsidR="00FE0ED6">
              <w:trPr>
                <w:trHeight w:val="315"/>
              </w:trPr>
              <w:tc>
                <w:tcPr>
                  <w:tcW w:w="0" w:type="auto"/>
                  <w:tcBorders>
                    <w:top w:val="nil"/>
                    <w:left w:val="single" w:sz="8" w:space="0" w:color="000000"/>
                    <w:bottom w:val="single" w:sz="8" w:space="0" w:color="000000"/>
                    <w:right w:val="single" w:sz="8" w:space="0" w:color="000000"/>
                  </w:tcBorders>
                  <w:tcMar>
                    <w:top w:w="15" w:type="dxa"/>
                    <w:left w:w="15" w:type="dxa"/>
                    <w:bottom w:w="15" w:type="dxa"/>
                    <w:right w:w="15" w:type="dxa"/>
                  </w:tcMar>
                  <w:vAlign w:val="bottom"/>
                  <w:hideMark/>
                </w:tcPr>
                <w:p w:rsidR="00FE0ED6" w:rsidRDefault="00FE0ED6">
                  <w:pPr>
                    <w:rPr>
                      <w:rFonts w:ascii="Tahoma" w:hAnsi="Tahoma" w:cs="Tahoma"/>
                      <w:color w:val="000000"/>
                      <w:sz w:val="19"/>
                      <w:szCs w:val="19"/>
                    </w:rPr>
                  </w:pPr>
                  <w:r>
                    <w:rPr>
                      <w:rFonts w:ascii="Tahoma" w:hAnsi="Tahoma" w:cs="Tahoma"/>
                      <w:color w:val="000000"/>
                      <w:sz w:val="19"/>
                      <w:szCs w:val="19"/>
                    </w:rPr>
                    <w:t>1.000 &lt; mængde ≤ 10.000</w:t>
                  </w:r>
                </w:p>
              </w:tc>
              <w:tc>
                <w:tcPr>
                  <w:tcW w:w="0" w:type="auto"/>
                  <w:tcBorders>
                    <w:top w:val="nil"/>
                    <w:left w:val="nil"/>
                    <w:bottom w:val="single" w:sz="8" w:space="0" w:color="000000"/>
                    <w:right w:val="nil"/>
                  </w:tcBorders>
                  <w:tcMar>
                    <w:top w:w="15" w:type="dxa"/>
                    <w:left w:w="15" w:type="dxa"/>
                    <w:bottom w:w="15" w:type="dxa"/>
                    <w:right w:w="15" w:type="dxa"/>
                  </w:tcMar>
                  <w:vAlign w:val="bottom"/>
                  <w:hideMark/>
                </w:tcPr>
                <w:p w:rsidR="00FE0ED6" w:rsidRDefault="00FE0ED6">
                  <w:pPr>
                    <w:rPr>
                      <w:rFonts w:ascii="Tahoma" w:hAnsi="Tahoma" w:cs="Tahoma"/>
                      <w:color w:val="000000"/>
                      <w:sz w:val="19"/>
                      <w:szCs w:val="19"/>
                    </w:rPr>
                  </w:pPr>
                  <w:r>
                    <w:rPr>
                      <w:rFonts w:ascii="Tahoma" w:hAnsi="Tahoma" w:cs="Tahoma"/>
                      <w:color w:val="000000"/>
                      <w:sz w:val="19"/>
                      <w:szCs w:val="19"/>
                    </w:rPr>
                    <w:t>1</w:t>
                  </w:r>
                </w:p>
              </w:tc>
              <w:tc>
                <w:tcPr>
                  <w:tcW w:w="0" w:type="auto"/>
                  <w:tcBorders>
                    <w:top w:val="nil"/>
                    <w:left w:val="nil"/>
                    <w:bottom w:val="single" w:sz="8" w:space="0" w:color="000000"/>
                    <w:right w:val="single" w:sz="8" w:space="0" w:color="000000"/>
                  </w:tcBorders>
                  <w:tcMar>
                    <w:top w:w="15" w:type="dxa"/>
                    <w:left w:w="15" w:type="dxa"/>
                    <w:bottom w:w="15" w:type="dxa"/>
                    <w:right w:w="15" w:type="dxa"/>
                  </w:tcMar>
                  <w:vAlign w:val="bottom"/>
                  <w:hideMark/>
                </w:tcPr>
                <w:p w:rsidR="00FE0ED6" w:rsidRDefault="00FE0ED6">
                  <w:pPr>
                    <w:rPr>
                      <w:rFonts w:ascii="Tahoma" w:hAnsi="Tahoma" w:cs="Tahoma"/>
                      <w:color w:val="000000"/>
                      <w:sz w:val="19"/>
                      <w:szCs w:val="19"/>
                    </w:rPr>
                  </w:pPr>
                  <w:r>
                    <w:rPr>
                      <w:rFonts w:ascii="Tahoma" w:hAnsi="Tahoma" w:cs="Tahoma"/>
                      <w:color w:val="000000"/>
                      <w:sz w:val="19"/>
                      <w:szCs w:val="19"/>
                    </w:rPr>
                    <w:t>+ 1 for hver påbegyndt 3.300 m</w:t>
                  </w:r>
                  <w:r>
                    <w:rPr>
                      <w:rStyle w:val="superscript"/>
                      <w:rFonts w:ascii="Tahoma" w:hAnsi="Tahoma" w:cs="Tahoma"/>
                      <w:color w:val="000000"/>
                      <w:sz w:val="14"/>
                      <w:szCs w:val="14"/>
                      <w:vertAlign w:val="superscript"/>
                    </w:rPr>
                    <w:t>3</w:t>
                  </w:r>
                  <w:r>
                    <w:rPr>
                      <w:rFonts w:ascii="Tahoma" w:hAnsi="Tahoma" w:cs="Tahoma"/>
                      <w:color w:val="000000"/>
                      <w:sz w:val="19"/>
                      <w:szCs w:val="19"/>
                    </w:rPr>
                    <w:t>/dag af den samlede mængde</w:t>
                  </w:r>
                </w:p>
              </w:tc>
            </w:tr>
            <w:tr w:rsidR="00FE0ED6">
              <w:trPr>
                <w:trHeight w:val="315"/>
              </w:trPr>
              <w:tc>
                <w:tcPr>
                  <w:tcW w:w="0" w:type="auto"/>
                  <w:tcBorders>
                    <w:top w:val="nil"/>
                    <w:left w:val="single" w:sz="8" w:space="0" w:color="000000"/>
                    <w:bottom w:val="single" w:sz="8" w:space="0" w:color="000000"/>
                    <w:right w:val="single" w:sz="8" w:space="0" w:color="000000"/>
                  </w:tcBorders>
                  <w:tcMar>
                    <w:top w:w="15" w:type="dxa"/>
                    <w:left w:w="15" w:type="dxa"/>
                    <w:bottom w:w="15" w:type="dxa"/>
                    <w:right w:w="15" w:type="dxa"/>
                  </w:tcMar>
                  <w:vAlign w:val="bottom"/>
                  <w:hideMark/>
                </w:tcPr>
                <w:p w:rsidR="00FE0ED6" w:rsidRDefault="00FE0ED6">
                  <w:pPr>
                    <w:rPr>
                      <w:rFonts w:ascii="Tahoma" w:hAnsi="Tahoma" w:cs="Tahoma"/>
                      <w:color w:val="000000"/>
                      <w:sz w:val="19"/>
                      <w:szCs w:val="19"/>
                    </w:rPr>
                  </w:pPr>
                  <w:r>
                    <w:rPr>
                      <w:rFonts w:ascii="Tahoma" w:hAnsi="Tahoma" w:cs="Tahoma"/>
                      <w:color w:val="000000"/>
                      <w:sz w:val="19"/>
                      <w:szCs w:val="19"/>
                    </w:rPr>
                    <w:t>10.000 &lt; mængde ≤ 100.000</w:t>
                  </w:r>
                </w:p>
              </w:tc>
              <w:tc>
                <w:tcPr>
                  <w:tcW w:w="0" w:type="auto"/>
                  <w:tcBorders>
                    <w:top w:val="nil"/>
                    <w:left w:val="nil"/>
                    <w:bottom w:val="single" w:sz="8" w:space="0" w:color="000000"/>
                    <w:right w:val="nil"/>
                  </w:tcBorders>
                  <w:tcMar>
                    <w:top w:w="15" w:type="dxa"/>
                    <w:left w:w="15" w:type="dxa"/>
                    <w:bottom w:w="15" w:type="dxa"/>
                    <w:right w:w="15" w:type="dxa"/>
                  </w:tcMar>
                  <w:vAlign w:val="bottom"/>
                  <w:hideMark/>
                </w:tcPr>
                <w:p w:rsidR="00FE0ED6" w:rsidRDefault="00FE0ED6">
                  <w:pPr>
                    <w:rPr>
                      <w:rFonts w:ascii="Tahoma" w:hAnsi="Tahoma" w:cs="Tahoma"/>
                      <w:color w:val="000000"/>
                      <w:sz w:val="19"/>
                      <w:szCs w:val="19"/>
                    </w:rPr>
                  </w:pPr>
                  <w:r>
                    <w:rPr>
                      <w:rFonts w:ascii="Tahoma" w:hAnsi="Tahoma" w:cs="Tahoma"/>
                      <w:color w:val="000000"/>
                      <w:sz w:val="19"/>
                      <w:szCs w:val="19"/>
                    </w:rPr>
                    <w:t>3</w:t>
                  </w:r>
                </w:p>
              </w:tc>
              <w:tc>
                <w:tcPr>
                  <w:tcW w:w="0" w:type="auto"/>
                  <w:tcBorders>
                    <w:top w:val="nil"/>
                    <w:left w:val="nil"/>
                    <w:bottom w:val="single" w:sz="8" w:space="0" w:color="000000"/>
                    <w:right w:val="single" w:sz="8" w:space="0" w:color="000000"/>
                  </w:tcBorders>
                  <w:tcMar>
                    <w:top w:w="15" w:type="dxa"/>
                    <w:left w:w="15" w:type="dxa"/>
                    <w:bottom w:w="15" w:type="dxa"/>
                    <w:right w:w="15" w:type="dxa"/>
                  </w:tcMar>
                  <w:vAlign w:val="bottom"/>
                  <w:hideMark/>
                </w:tcPr>
                <w:p w:rsidR="00FE0ED6" w:rsidRDefault="00FE0ED6">
                  <w:pPr>
                    <w:rPr>
                      <w:rFonts w:ascii="Tahoma" w:hAnsi="Tahoma" w:cs="Tahoma"/>
                      <w:color w:val="000000"/>
                      <w:sz w:val="19"/>
                      <w:szCs w:val="19"/>
                    </w:rPr>
                  </w:pPr>
                  <w:r>
                    <w:rPr>
                      <w:rFonts w:ascii="Tahoma" w:hAnsi="Tahoma" w:cs="Tahoma"/>
                      <w:color w:val="000000"/>
                      <w:sz w:val="19"/>
                      <w:szCs w:val="19"/>
                    </w:rPr>
                    <w:t>+ 1 for hver påbegyndt 10.000 m</w:t>
                  </w:r>
                  <w:r>
                    <w:rPr>
                      <w:rStyle w:val="superscript"/>
                      <w:rFonts w:ascii="Tahoma" w:hAnsi="Tahoma" w:cs="Tahoma"/>
                      <w:color w:val="000000"/>
                      <w:sz w:val="14"/>
                      <w:szCs w:val="14"/>
                      <w:vertAlign w:val="superscript"/>
                    </w:rPr>
                    <w:t>3</w:t>
                  </w:r>
                  <w:r>
                    <w:rPr>
                      <w:rFonts w:ascii="Tahoma" w:hAnsi="Tahoma" w:cs="Tahoma"/>
                      <w:color w:val="000000"/>
                      <w:sz w:val="19"/>
                      <w:szCs w:val="19"/>
                    </w:rPr>
                    <w:t>/dag af den samlede mængde</w:t>
                  </w:r>
                </w:p>
              </w:tc>
            </w:tr>
            <w:tr w:rsidR="00FE0ED6">
              <w:trPr>
                <w:trHeight w:val="315"/>
              </w:trPr>
              <w:tc>
                <w:tcPr>
                  <w:tcW w:w="0" w:type="auto"/>
                  <w:tcBorders>
                    <w:top w:val="nil"/>
                    <w:left w:val="single" w:sz="8" w:space="0" w:color="000000"/>
                    <w:bottom w:val="single" w:sz="8" w:space="0" w:color="000000"/>
                    <w:right w:val="single" w:sz="8" w:space="0" w:color="000000"/>
                  </w:tcBorders>
                  <w:tcMar>
                    <w:top w:w="15" w:type="dxa"/>
                    <w:left w:w="15" w:type="dxa"/>
                    <w:bottom w:w="15" w:type="dxa"/>
                    <w:right w:w="15" w:type="dxa"/>
                  </w:tcMar>
                  <w:vAlign w:val="bottom"/>
                  <w:hideMark/>
                </w:tcPr>
                <w:p w:rsidR="00FE0ED6" w:rsidRDefault="00FE0ED6">
                  <w:pPr>
                    <w:rPr>
                      <w:rFonts w:ascii="Tahoma" w:hAnsi="Tahoma" w:cs="Tahoma"/>
                      <w:color w:val="000000"/>
                      <w:sz w:val="19"/>
                      <w:szCs w:val="19"/>
                    </w:rPr>
                  </w:pPr>
                  <w:r>
                    <w:rPr>
                      <w:rFonts w:ascii="Tahoma" w:hAnsi="Tahoma" w:cs="Tahoma"/>
                      <w:color w:val="000000"/>
                      <w:sz w:val="19"/>
                      <w:szCs w:val="19"/>
                    </w:rPr>
                    <w:t>mængde &gt; 100.000</w:t>
                  </w:r>
                </w:p>
              </w:tc>
              <w:tc>
                <w:tcPr>
                  <w:tcW w:w="0" w:type="auto"/>
                  <w:gridSpan w:val="2"/>
                  <w:tcBorders>
                    <w:top w:val="nil"/>
                    <w:left w:val="nil"/>
                    <w:bottom w:val="single" w:sz="8" w:space="0" w:color="000000"/>
                    <w:right w:val="single" w:sz="8" w:space="0" w:color="000000"/>
                  </w:tcBorders>
                  <w:tcMar>
                    <w:top w:w="15" w:type="dxa"/>
                    <w:left w:w="15" w:type="dxa"/>
                    <w:bottom w:w="15" w:type="dxa"/>
                    <w:right w:w="15" w:type="dxa"/>
                  </w:tcMar>
                  <w:vAlign w:val="bottom"/>
                  <w:hideMark/>
                </w:tcPr>
                <w:p w:rsidR="00FE0ED6" w:rsidRDefault="00FE0ED6">
                  <w:pPr>
                    <w:rPr>
                      <w:rFonts w:ascii="Tahoma" w:hAnsi="Tahoma" w:cs="Tahoma"/>
                      <w:color w:val="000000"/>
                      <w:sz w:val="19"/>
                      <w:szCs w:val="19"/>
                    </w:rPr>
                  </w:pPr>
                  <w:r>
                    <w:rPr>
                      <w:rFonts w:ascii="Tahoma" w:hAnsi="Tahoma" w:cs="Tahoma"/>
                      <w:color w:val="000000"/>
                      <w:sz w:val="19"/>
                      <w:szCs w:val="19"/>
                    </w:rPr>
                    <w:t>10 + 1 for hver påbegyndt 25.000 m</w:t>
                  </w:r>
                  <w:r>
                    <w:rPr>
                      <w:rStyle w:val="superscript"/>
                      <w:rFonts w:ascii="Tahoma" w:hAnsi="Tahoma" w:cs="Tahoma"/>
                      <w:color w:val="000000"/>
                      <w:sz w:val="14"/>
                      <w:szCs w:val="14"/>
                      <w:vertAlign w:val="superscript"/>
                    </w:rPr>
                    <w:t>3</w:t>
                  </w:r>
                  <w:r>
                    <w:rPr>
                      <w:rFonts w:ascii="Tahoma" w:hAnsi="Tahoma" w:cs="Tahoma"/>
                      <w:color w:val="000000"/>
                      <w:sz w:val="19"/>
                      <w:szCs w:val="19"/>
                    </w:rPr>
                    <w:t>/dag af den samlede mængde</w:t>
                  </w:r>
                </w:p>
              </w:tc>
            </w:tr>
          </w:tbl>
          <w:p w:rsidR="00FE0ED6" w:rsidRDefault="00FE0ED6">
            <w:pPr>
              <w:rPr>
                <w:rFonts w:ascii="Times New Roman" w:eastAsia="Times New Roman" w:hAnsi="Times New Roman"/>
                <w:sz w:val="20"/>
                <w:szCs w:val="20"/>
                <w:lang w:eastAsia="da-DK"/>
              </w:rPr>
            </w:pPr>
          </w:p>
        </w:tc>
      </w:tr>
      <w:tr w:rsidR="00FE0ED6" w:rsidTr="00FE0ED6">
        <w:tc>
          <w:tcPr>
            <w:tcW w:w="0" w:type="auto"/>
            <w:hideMark/>
          </w:tcPr>
          <w:tbl>
            <w:tblPr>
              <w:tblW w:w="6540" w:type="dxa"/>
              <w:tblCellMar>
                <w:left w:w="0" w:type="dxa"/>
                <w:right w:w="0" w:type="dxa"/>
              </w:tblCellMar>
              <w:tblLook w:val="04A0" w:firstRow="1" w:lastRow="0" w:firstColumn="1" w:lastColumn="0" w:noHBand="0" w:noVBand="1"/>
            </w:tblPr>
            <w:tblGrid>
              <w:gridCol w:w="207"/>
              <w:gridCol w:w="6333"/>
            </w:tblGrid>
            <w:tr w:rsidR="00FE0ED6">
              <w:tc>
                <w:tcPr>
                  <w:tcW w:w="0" w:type="auto"/>
                  <w:tcMar>
                    <w:top w:w="15" w:type="dxa"/>
                    <w:left w:w="15" w:type="dxa"/>
                    <w:bottom w:w="15" w:type="dxa"/>
                    <w:right w:w="15" w:type="dxa"/>
                  </w:tcMar>
                  <w:hideMark/>
                </w:tcPr>
                <w:p w:rsidR="00FE0ED6" w:rsidRDefault="00FE0ED6">
                  <w:pPr>
                    <w:rPr>
                      <w:rFonts w:ascii="Tahoma" w:hAnsi="Tahoma" w:cs="Tahoma"/>
                      <w:color w:val="000000"/>
                      <w:sz w:val="19"/>
                      <w:szCs w:val="19"/>
                    </w:rPr>
                  </w:pPr>
                  <w:r>
                    <w:rPr>
                      <w:rFonts w:ascii="Tahoma" w:hAnsi="Tahoma" w:cs="Tahoma"/>
                      <w:color w:val="000000"/>
                      <w:sz w:val="19"/>
                      <w:szCs w:val="19"/>
                    </w:rPr>
                    <w:t>1)</w:t>
                  </w:r>
                </w:p>
              </w:tc>
              <w:tc>
                <w:tcPr>
                  <w:tcW w:w="0" w:type="auto"/>
                  <w:tcMar>
                    <w:top w:w="15" w:type="dxa"/>
                    <w:left w:w="15" w:type="dxa"/>
                    <w:bottom w:w="15" w:type="dxa"/>
                    <w:right w:w="15" w:type="dxa"/>
                  </w:tcMar>
                  <w:hideMark/>
                </w:tcPr>
                <w:p w:rsidR="00FE0ED6" w:rsidRDefault="00FE0ED6">
                  <w:pPr>
                    <w:rPr>
                      <w:rFonts w:ascii="Tahoma" w:hAnsi="Tahoma" w:cs="Tahoma"/>
                      <w:color w:val="000000"/>
                      <w:sz w:val="19"/>
                      <w:szCs w:val="19"/>
                    </w:rPr>
                  </w:pPr>
                  <w:r>
                    <w:rPr>
                      <w:rFonts w:ascii="Tahoma" w:hAnsi="Tahoma" w:cs="Tahoma"/>
                      <w:color w:val="000000"/>
                      <w:sz w:val="19"/>
                      <w:szCs w:val="19"/>
                    </w:rPr>
                    <w:t>Et forsyningsområde er et geografisk afgrænset område, inden for hvilket drikkevandet kommer fra en eller flere kilder, og vandkvaliteten kan anses for at være tilnærmelsesvis ensartet.</w:t>
                  </w:r>
                </w:p>
              </w:tc>
            </w:tr>
            <w:tr w:rsidR="00FE0ED6">
              <w:tc>
                <w:tcPr>
                  <w:tcW w:w="0" w:type="auto"/>
                  <w:tcMar>
                    <w:top w:w="15" w:type="dxa"/>
                    <w:left w:w="15" w:type="dxa"/>
                    <w:bottom w:w="15" w:type="dxa"/>
                    <w:right w:w="15" w:type="dxa"/>
                  </w:tcMar>
                  <w:hideMark/>
                </w:tcPr>
                <w:p w:rsidR="00FE0ED6" w:rsidRDefault="00FE0ED6">
                  <w:pPr>
                    <w:rPr>
                      <w:rFonts w:ascii="Tahoma" w:hAnsi="Tahoma" w:cs="Tahoma"/>
                      <w:color w:val="000000"/>
                      <w:sz w:val="19"/>
                      <w:szCs w:val="19"/>
                    </w:rPr>
                  </w:pPr>
                  <w:r>
                    <w:rPr>
                      <w:rFonts w:ascii="Tahoma" w:hAnsi="Tahoma" w:cs="Tahoma"/>
                      <w:color w:val="000000"/>
                      <w:sz w:val="19"/>
                      <w:szCs w:val="19"/>
                    </w:rPr>
                    <w:t>2)</w:t>
                  </w:r>
                </w:p>
              </w:tc>
              <w:tc>
                <w:tcPr>
                  <w:tcW w:w="0" w:type="auto"/>
                  <w:tcMar>
                    <w:top w:w="15" w:type="dxa"/>
                    <w:left w:w="15" w:type="dxa"/>
                    <w:bottom w:w="15" w:type="dxa"/>
                    <w:right w:w="15" w:type="dxa"/>
                  </w:tcMar>
                  <w:hideMark/>
                </w:tcPr>
                <w:p w:rsidR="00FE0ED6" w:rsidRDefault="00FE0ED6">
                  <w:pPr>
                    <w:rPr>
                      <w:rFonts w:ascii="Tahoma" w:hAnsi="Tahoma" w:cs="Tahoma"/>
                      <w:color w:val="000000"/>
                      <w:sz w:val="19"/>
                      <w:szCs w:val="19"/>
                    </w:rPr>
                  </w:pPr>
                  <w:r>
                    <w:rPr>
                      <w:rFonts w:ascii="Tahoma" w:hAnsi="Tahoma" w:cs="Tahoma"/>
                      <w:color w:val="000000"/>
                      <w:sz w:val="19"/>
                      <w:szCs w:val="19"/>
                    </w:rPr>
                    <w:t>Mængderne er beregnet som gennemsnit i løbet af et kalenderår. Antallet af indbyggere i et forsyningsområde kan anvendes i stedet for vandmængden til at bestemme den minimale hyppighed, idet det antages, at vandforbruget er 200 l pr. dag pr. indbygger</w:t>
                  </w:r>
                </w:p>
              </w:tc>
            </w:tr>
          </w:tbl>
          <w:p w:rsidR="00FE0ED6" w:rsidRDefault="00FE0ED6">
            <w:pPr>
              <w:rPr>
                <w:rFonts w:ascii="Times New Roman" w:eastAsia="Times New Roman" w:hAnsi="Times New Roman"/>
                <w:sz w:val="20"/>
                <w:szCs w:val="20"/>
                <w:lang w:eastAsia="da-DK"/>
              </w:rPr>
            </w:pPr>
          </w:p>
        </w:tc>
      </w:tr>
    </w:tbl>
    <w:p w:rsidR="00FE0ED6" w:rsidRDefault="00D45BB4" w:rsidP="00FE0ED6">
      <w:pPr>
        <w:spacing w:line="480" w:lineRule="auto"/>
        <w:jc w:val="center"/>
        <w:rPr>
          <w:rFonts w:ascii="Tahoma" w:eastAsia="Times New Roman" w:hAnsi="Tahoma" w:cs="Tahoma"/>
          <w:color w:val="000000"/>
          <w:sz w:val="19"/>
          <w:szCs w:val="19"/>
        </w:rPr>
      </w:pPr>
      <w:r>
        <w:rPr>
          <w:rFonts w:ascii="Tahoma" w:eastAsia="Times New Roman" w:hAnsi="Tahoma" w:cs="Tahoma"/>
          <w:color w:val="000000"/>
          <w:sz w:val="19"/>
          <w:szCs w:val="19"/>
        </w:rPr>
        <w:pict>
          <v:rect id="_x0000_i1037" style="width:375pt;height:.6pt" o:hrpct="0" o:hralign="center" o:hrstd="t" o:hrnoshade="t" o:hr="t" fillcolor="#dedede" stroked="f"/>
        </w:pict>
      </w:r>
    </w:p>
    <w:p w:rsidR="00FE0ED6" w:rsidRDefault="00FE0ED6" w:rsidP="00FE0ED6">
      <w:pPr>
        <w:pStyle w:val="bilag"/>
        <w:spacing w:before="400" w:beforeAutospacing="0" w:after="120" w:afterAutospacing="0" w:line="480" w:lineRule="auto"/>
        <w:jc w:val="right"/>
        <w:rPr>
          <w:rFonts w:ascii="Tahoma" w:hAnsi="Tahoma" w:cs="Tahoma"/>
          <w:b/>
          <w:bCs/>
          <w:color w:val="000000"/>
          <w:sz w:val="28"/>
          <w:szCs w:val="28"/>
        </w:rPr>
      </w:pPr>
      <w:r>
        <w:rPr>
          <w:rFonts w:ascii="Tahoma" w:hAnsi="Tahoma" w:cs="Tahoma"/>
          <w:b/>
          <w:bCs/>
          <w:color w:val="000000"/>
          <w:sz w:val="28"/>
          <w:szCs w:val="28"/>
        </w:rPr>
        <w:t>Bilag 10</w:t>
      </w:r>
    </w:p>
    <w:p w:rsidR="00FE0ED6" w:rsidRDefault="00FE0ED6" w:rsidP="00FE0ED6">
      <w:pPr>
        <w:pStyle w:val="bilagtekst"/>
        <w:spacing w:before="0" w:beforeAutospacing="0" w:after="120" w:afterAutospacing="0" w:line="480" w:lineRule="auto"/>
        <w:jc w:val="center"/>
        <w:rPr>
          <w:rFonts w:ascii="Tahoma" w:hAnsi="Tahoma" w:cs="Tahoma"/>
          <w:b/>
          <w:bCs/>
          <w:color w:val="000000"/>
        </w:rPr>
      </w:pPr>
      <w:r>
        <w:rPr>
          <w:rFonts w:ascii="Tahoma" w:hAnsi="Tahoma" w:cs="Tahoma"/>
          <w:b/>
          <w:bCs/>
          <w:color w:val="000000"/>
        </w:rPr>
        <w:t>Kontrolprogrammet, Del G Kontrol af overfladevandområder til indvinding af drikkevand</w:t>
      </w:r>
    </w:p>
    <w:p w:rsidR="00FE0ED6" w:rsidRDefault="00FE0ED6" w:rsidP="00FE0ED6">
      <w:pPr>
        <w:pStyle w:val="NormalWeb"/>
        <w:spacing w:line="480" w:lineRule="auto"/>
        <w:rPr>
          <w:rFonts w:ascii="Tahoma" w:hAnsi="Tahoma" w:cs="Tahoma"/>
          <w:color w:val="000000"/>
          <w:sz w:val="19"/>
          <w:szCs w:val="19"/>
        </w:rPr>
      </w:pPr>
      <w:r>
        <w:rPr>
          <w:rFonts w:ascii="Tahoma" w:hAnsi="Tahoma" w:cs="Tahoma"/>
          <w:color w:val="000000"/>
          <w:sz w:val="19"/>
          <w:szCs w:val="19"/>
        </w:rPr>
        <w:t>Kontrolprogrammet skal omfatte en kontrol af vandet i overfladevandområder, der er udpeget til indvinding af drikkevand i henhold til lovens § 10, og hvorfra der i gennemsnit leveres mere end 100 m³ vand om dagen.</w:t>
      </w:r>
    </w:p>
    <w:p w:rsidR="00FE0ED6" w:rsidRDefault="00FE0ED6" w:rsidP="00FE0ED6">
      <w:pPr>
        <w:pStyle w:val="NormalWeb"/>
        <w:spacing w:line="480" w:lineRule="auto"/>
        <w:rPr>
          <w:rFonts w:ascii="Tahoma" w:hAnsi="Tahoma" w:cs="Tahoma"/>
          <w:color w:val="000000"/>
          <w:sz w:val="19"/>
          <w:szCs w:val="19"/>
        </w:rPr>
      </w:pPr>
      <w:r>
        <w:rPr>
          <w:rFonts w:ascii="Tahoma" w:hAnsi="Tahoma" w:cs="Tahoma"/>
          <w:color w:val="000000"/>
          <w:sz w:val="19"/>
          <w:szCs w:val="19"/>
        </w:rPr>
        <w:t>Kontrollen supplerer overvågningen af overfladevandet i henhold til lovens § 10, og omfatter alle prioriterede stoffer, der udledes til overfladevandområdet, og alle andre stoffer omfattet af bilag 1 a-c udledt i signifikante mængder.</w:t>
      </w:r>
    </w:p>
    <w:p w:rsidR="00FE0ED6" w:rsidRDefault="00FE0ED6" w:rsidP="00FE0ED6">
      <w:pPr>
        <w:pStyle w:val="NormalWeb"/>
        <w:spacing w:line="480" w:lineRule="auto"/>
        <w:rPr>
          <w:rFonts w:ascii="Tahoma" w:hAnsi="Tahoma" w:cs="Tahoma"/>
          <w:color w:val="000000"/>
          <w:sz w:val="19"/>
          <w:szCs w:val="19"/>
        </w:rPr>
      </w:pPr>
      <w:r>
        <w:rPr>
          <w:rFonts w:ascii="Tahoma" w:hAnsi="Tahoma" w:cs="Tahoma"/>
          <w:color w:val="000000"/>
          <w:sz w:val="19"/>
          <w:szCs w:val="19"/>
        </w:rPr>
        <w:t>Når der i øvrigt vælges egnede parametre, som skal kontrolleres, skal der, jf. § 7, stk. 9, tages hensyn til de lokale forhold, der gælder for hvert vandforsyningsanlæg, herunder</w:t>
      </w:r>
    </w:p>
    <w:p w:rsidR="00FE0ED6" w:rsidRDefault="00FE0ED6" w:rsidP="00FE0ED6">
      <w:pPr>
        <w:pStyle w:val="NormalWeb"/>
        <w:spacing w:line="480" w:lineRule="auto"/>
        <w:rPr>
          <w:rFonts w:ascii="Tahoma" w:hAnsi="Tahoma" w:cs="Tahoma"/>
          <w:color w:val="000000"/>
          <w:sz w:val="19"/>
          <w:szCs w:val="19"/>
        </w:rPr>
      </w:pPr>
      <w:r>
        <w:rPr>
          <w:rFonts w:ascii="Tahoma" w:hAnsi="Tahoma" w:cs="Tahoma"/>
          <w:color w:val="000000"/>
          <w:sz w:val="19"/>
          <w:szCs w:val="19"/>
        </w:rPr>
        <w:t>a) hvis det kan antages, at der findes stoffer eller mikroorganismer, som kan udgøre en potentiel fare for sundheden,</w:t>
      </w:r>
    </w:p>
    <w:p w:rsidR="00FE0ED6" w:rsidRDefault="00FE0ED6" w:rsidP="00FE0ED6">
      <w:pPr>
        <w:pStyle w:val="NormalWeb"/>
        <w:spacing w:line="480" w:lineRule="auto"/>
        <w:rPr>
          <w:rFonts w:ascii="Tahoma" w:hAnsi="Tahoma" w:cs="Tahoma"/>
          <w:color w:val="000000"/>
          <w:sz w:val="19"/>
          <w:szCs w:val="19"/>
        </w:rPr>
      </w:pPr>
      <w:r>
        <w:rPr>
          <w:rFonts w:ascii="Tahoma" w:hAnsi="Tahoma" w:cs="Tahoma"/>
          <w:color w:val="000000"/>
          <w:sz w:val="19"/>
          <w:szCs w:val="19"/>
        </w:rPr>
        <w:t>b) udfaldet af tidligere undersøgelser,</w:t>
      </w:r>
    </w:p>
    <w:p w:rsidR="00FE0ED6" w:rsidRDefault="00FE0ED6" w:rsidP="00FE0ED6">
      <w:pPr>
        <w:pStyle w:val="NormalWeb"/>
        <w:spacing w:line="480" w:lineRule="auto"/>
        <w:rPr>
          <w:rFonts w:ascii="Tahoma" w:hAnsi="Tahoma" w:cs="Tahoma"/>
          <w:color w:val="000000"/>
          <w:sz w:val="19"/>
          <w:szCs w:val="19"/>
        </w:rPr>
      </w:pPr>
      <w:r>
        <w:rPr>
          <w:rFonts w:ascii="Tahoma" w:hAnsi="Tahoma" w:cs="Tahoma"/>
          <w:color w:val="000000"/>
          <w:sz w:val="19"/>
          <w:szCs w:val="19"/>
        </w:rPr>
        <w:lastRenderedPageBreak/>
        <w:t>c) anlæggets særlige udsættelse for forurening, eller</w:t>
      </w:r>
    </w:p>
    <w:p w:rsidR="00FE0ED6" w:rsidRDefault="00FE0ED6" w:rsidP="00FE0ED6">
      <w:pPr>
        <w:pStyle w:val="NormalWeb"/>
        <w:spacing w:line="480" w:lineRule="auto"/>
        <w:rPr>
          <w:rFonts w:ascii="Tahoma" w:hAnsi="Tahoma" w:cs="Tahoma"/>
          <w:color w:val="000000"/>
          <w:sz w:val="19"/>
          <w:szCs w:val="19"/>
        </w:rPr>
      </w:pPr>
      <w:r>
        <w:rPr>
          <w:rFonts w:ascii="Tahoma" w:hAnsi="Tahoma" w:cs="Tahoma"/>
          <w:color w:val="000000"/>
          <w:sz w:val="19"/>
          <w:szCs w:val="19"/>
        </w:rPr>
        <w:t>d) andre forhold taler for det.</w:t>
      </w:r>
    </w:p>
    <w:p w:rsidR="00FE0ED6" w:rsidRDefault="00FE0ED6" w:rsidP="00FE0ED6">
      <w:pPr>
        <w:pStyle w:val="NormalWeb"/>
        <w:spacing w:line="480" w:lineRule="auto"/>
        <w:rPr>
          <w:rFonts w:ascii="Tahoma" w:hAnsi="Tahoma" w:cs="Tahoma"/>
          <w:color w:val="000000"/>
          <w:sz w:val="19"/>
          <w:szCs w:val="19"/>
        </w:rPr>
      </w:pPr>
      <w:r>
        <w:rPr>
          <w:rFonts w:ascii="Tahoma" w:hAnsi="Tahoma" w:cs="Tahoma"/>
          <w:color w:val="000000"/>
          <w:sz w:val="19"/>
          <w:szCs w:val="19"/>
        </w:rPr>
        <w:t>Kontrol af overfladevandområder til indvinding af drikkevand udføres med mindst den hyppighed, der er angivet i tabel 5.</w:t>
      </w:r>
    </w:p>
    <w:p w:rsidR="00FE0ED6" w:rsidRDefault="00FE0ED6" w:rsidP="00FE0ED6">
      <w:pPr>
        <w:pStyle w:val="NormalWeb"/>
        <w:spacing w:line="480" w:lineRule="auto"/>
        <w:rPr>
          <w:rFonts w:ascii="Tahoma" w:hAnsi="Tahoma" w:cs="Tahoma"/>
          <w:color w:val="000000"/>
          <w:sz w:val="19"/>
          <w:szCs w:val="19"/>
        </w:rPr>
      </w:pPr>
      <w:r>
        <w:rPr>
          <w:rStyle w:val="bold"/>
          <w:rFonts w:ascii="Tahoma" w:hAnsi="Tahoma" w:cs="Tahoma"/>
          <w:b/>
          <w:bCs/>
          <w:color w:val="000000"/>
          <w:sz w:val="19"/>
          <w:szCs w:val="19"/>
        </w:rPr>
        <w:t>Tabel 5.</w:t>
      </w:r>
      <w:r>
        <w:rPr>
          <w:rFonts w:ascii="Tahoma" w:hAnsi="Tahoma" w:cs="Tahoma"/>
          <w:color w:val="000000"/>
          <w:sz w:val="19"/>
          <w:szCs w:val="19"/>
        </w:rPr>
        <w:t> </w:t>
      </w:r>
      <w:r>
        <w:rPr>
          <w:rStyle w:val="bold"/>
          <w:rFonts w:ascii="Tahoma" w:hAnsi="Tahoma" w:cs="Tahoma"/>
          <w:b/>
          <w:bCs/>
          <w:color w:val="000000"/>
          <w:sz w:val="19"/>
          <w:szCs w:val="19"/>
        </w:rPr>
        <w:t>Mindste hyppighed af kontrol med overfladevandområder til indvinding af drikkevand</w:t>
      </w:r>
    </w:p>
    <w:tbl>
      <w:tblPr>
        <w:tblW w:w="0" w:type="auto"/>
        <w:tblCellMar>
          <w:left w:w="0" w:type="dxa"/>
          <w:right w:w="0" w:type="dxa"/>
        </w:tblCellMar>
        <w:tblLook w:val="04A0" w:firstRow="1" w:lastRow="0" w:firstColumn="1" w:lastColumn="0" w:noHBand="0" w:noVBand="1"/>
      </w:tblPr>
      <w:tblGrid>
        <w:gridCol w:w="4736"/>
      </w:tblGrid>
      <w:tr w:rsidR="00FE0ED6" w:rsidTr="00FE0ED6">
        <w:tc>
          <w:tcPr>
            <w:tcW w:w="0" w:type="auto"/>
            <w:hideMark/>
          </w:tcPr>
          <w:tbl>
            <w:tblPr>
              <w:tblW w:w="4716" w:type="dxa"/>
              <w:tblCellMar>
                <w:left w:w="0" w:type="dxa"/>
                <w:right w:w="0" w:type="dxa"/>
              </w:tblCellMar>
              <w:tblLook w:val="04A0" w:firstRow="1" w:lastRow="0" w:firstColumn="1" w:lastColumn="0" w:noHBand="0" w:noVBand="1"/>
            </w:tblPr>
            <w:tblGrid>
              <w:gridCol w:w="3245"/>
              <w:gridCol w:w="1471"/>
            </w:tblGrid>
            <w:tr w:rsidR="00FE0ED6">
              <w:trPr>
                <w:trHeight w:val="300"/>
              </w:trPr>
              <w:tc>
                <w:tcPr>
                  <w:tcW w:w="0" w:type="auto"/>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bottom"/>
                  <w:hideMark/>
                </w:tcPr>
                <w:p w:rsidR="00FE0ED6" w:rsidRDefault="00FE0ED6">
                  <w:pPr>
                    <w:rPr>
                      <w:rFonts w:ascii="Tahoma" w:hAnsi="Tahoma" w:cs="Tahoma"/>
                      <w:color w:val="000000"/>
                      <w:sz w:val="19"/>
                      <w:szCs w:val="19"/>
                    </w:rPr>
                  </w:pPr>
                  <w:r>
                    <w:rPr>
                      <w:rFonts w:ascii="Tahoma" w:hAnsi="Tahoma" w:cs="Tahoma"/>
                      <w:color w:val="000000"/>
                      <w:sz w:val="19"/>
                      <w:szCs w:val="19"/>
                    </w:rPr>
                    <w:t>Forsynet befolkning, antal personer</w:t>
                  </w:r>
                </w:p>
              </w:tc>
              <w:tc>
                <w:tcPr>
                  <w:tcW w:w="0" w:type="auto"/>
                  <w:tcBorders>
                    <w:top w:val="single" w:sz="8" w:space="0" w:color="000000"/>
                    <w:left w:val="nil"/>
                    <w:bottom w:val="single" w:sz="8" w:space="0" w:color="000000"/>
                    <w:right w:val="single" w:sz="8" w:space="0" w:color="000000"/>
                  </w:tcBorders>
                  <w:tcMar>
                    <w:top w:w="15" w:type="dxa"/>
                    <w:left w:w="15" w:type="dxa"/>
                    <w:bottom w:w="15" w:type="dxa"/>
                    <w:right w:w="15" w:type="dxa"/>
                  </w:tcMar>
                  <w:vAlign w:val="bottom"/>
                  <w:hideMark/>
                </w:tcPr>
                <w:p w:rsidR="00FE0ED6" w:rsidRDefault="00FE0ED6">
                  <w:pPr>
                    <w:rPr>
                      <w:rFonts w:ascii="Tahoma" w:hAnsi="Tahoma" w:cs="Tahoma"/>
                      <w:color w:val="000000"/>
                      <w:sz w:val="19"/>
                      <w:szCs w:val="19"/>
                    </w:rPr>
                  </w:pPr>
                  <w:r>
                    <w:rPr>
                      <w:rFonts w:ascii="Tahoma" w:hAnsi="Tahoma" w:cs="Tahoma"/>
                      <w:color w:val="000000"/>
                      <w:sz w:val="19"/>
                      <w:szCs w:val="19"/>
                    </w:rPr>
                    <w:t>Kontroller pr. år</w:t>
                  </w:r>
                </w:p>
              </w:tc>
            </w:tr>
            <w:tr w:rsidR="00FE0ED6">
              <w:trPr>
                <w:trHeight w:val="285"/>
              </w:trPr>
              <w:tc>
                <w:tcPr>
                  <w:tcW w:w="0" w:type="auto"/>
                  <w:tcBorders>
                    <w:top w:val="nil"/>
                    <w:left w:val="single" w:sz="8" w:space="0" w:color="000000"/>
                    <w:bottom w:val="single" w:sz="8" w:space="0" w:color="000000"/>
                    <w:right w:val="single" w:sz="8" w:space="0" w:color="000000"/>
                  </w:tcBorders>
                  <w:tcMar>
                    <w:top w:w="15" w:type="dxa"/>
                    <w:left w:w="15" w:type="dxa"/>
                    <w:bottom w:w="15" w:type="dxa"/>
                    <w:right w:w="15" w:type="dxa"/>
                  </w:tcMar>
                  <w:vAlign w:val="bottom"/>
                  <w:hideMark/>
                </w:tcPr>
                <w:p w:rsidR="00FE0ED6" w:rsidRDefault="00FE0ED6">
                  <w:pPr>
                    <w:rPr>
                      <w:rFonts w:ascii="Tahoma" w:hAnsi="Tahoma" w:cs="Tahoma"/>
                      <w:color w:val="000000"/>
                      <w:sz w:val="19"/>
                      <w:szCs w:val="19"/>
                    </w:rPr>
                  </w:pPr>
                  <w:r>
                    <w:rPr>
                      <w:rFonts w:ascii="Tahoma" w:hAnsi="Tahoma" w:cs="Tahoma"/>
                      <w:color w:val="000000"/>
                      <w:sz w:val="19"/>
                      <w:szCs w:val="19"/>
                    </w:rPr>
                    <w:t>&lt; 10.000</w:t>
                  </w:r>
                </w:p>
              </w:tc>
              <w:tc>
                <w:tcPr>
                  <w:tcW w:w="0" w:type="auto"/>
                  <w:tcBorders>
                    <w:top w:val="nil"/>
                    <w:left w:val="nil"/>
                    <w:bottom w:val="single" w:sz="8" w:space="0" w:color="000000"/>
                    <w:right w:val="single" w:sz="8" w:space="0" w:color="000000"/>
                  </w:tcBorders>
                  <w:tcMar>
                    <w:top w:w="15" w:type="dxa"/>
                    <w:left w:w="15" w:type="dxa"/>
                    <w:bottom w:w="15" w:type="dxa"/>
                    <w:right w:w="15" w:type="dxa"/>
                  </w:tcMar>
                  <w:vAlign w:val="bottom"/>
                  <w:hideMark/>
                </w:tcPr>
                <w:p w:rsidR="00FE0ED6" w:rsidRDefault="00FE0ED6">
                  <w:pPr>
                    <w:rPr>
                      <w:rFonts w:ascii="Tahoma" w:hAnsi="Tahoma" w:cs="Tahoma"/>
                      <w:color w:val="000000"/>
                      <w:sz w:val="19"/>
                      <w:szCs w:val="19"/>
                    </w:rPr>
                  </w:pPr>
                  <w:r>
                    <w:rPr>
                      <w:rFonts w:ascii="Tahoma" w:hAnsi="Tahoma" w:cs="Tahoma"/>
                      <w:color w:val="000000"/>
                      <w:sz w:val="19"/>
                      <w:szCs w:val="19"/>
                    </w:rPr>
                    <w:t>4</w:t>
                  </w:r>
                </w:p>
              </w:tc>
            </w:tr>
            <w:tr w:rsidR="00FE0ED6">
              <w:trPr>
                <w:trHeight w:val="285"/>
              </w:trPr>
              <w:tc>
                <w:tcPr>
                  <w:tcW w:w="0" w:type="auto"/>
                  <w:tcBorders>
                    <w:top w:val="nil"/>
                    <w:left w:val="single" w:sz="8" w:space="0" w:color="000000"/>
                    <w:bottom w:val="single" w:sz="8" w:space="0" w:color="000000"/>
                    <w:right w:val="single" w:sz="8" w:space="0" w:color="000000"/>
                  </w:tcBorders>
                  <w:tcMar>
                    <w:top w:w="15" w:type="dxa"/>
                    <w:left w:w="15" w:type="dxa"/>
                    <w:bottom w:w="15" w:type="dxa"/>
                    <w:right w:w="15" w:type="dxa"/>
                  </w:tcMar>
                  <w:vAlign w:val="bottom"/>
                  <w:hideMark/>
                </w:tcPr>
                <w:p w:rsidR="00FE0ED6" w:rsidRDefault="00FE0ED6">
                  <w:pPr>
                    <w:rPr>
                      <w:rFonts w:ascii="Tahoma" w:hAnsi="Tahoma" w:cs="Tahoma"/>
                      <w:color w:val="000000"/>
                      <w:sz w:val="19"/>
                      <w:szCs w:val="19"/>
                    </w:rPr>
                  </w:pPr>
                  <w:r>
                    <w:rPr>
                      <w:rFonts w:ascii="Tahoma" w:hAnsi="Tahoma" w:cs="Tahoma"/>
                      <w:color w:val="000000"/>
                      <w:sz w:val="19"/>
                      <w:szCs w:val="19"/>
                    </w:rPr>
                    <w:t>10.000 til 30.000</w:t>
                  </w:r>
                </w:p>
              </w:tc>
              <w:tc>
                <w:tcPr>
                  <w:tcW w:w="0" w:type="auto"/>
                  <w:tcBorders>
                    <w:top w:val="nil"/>
                    <w:left w:val="nil"/>
                    <w:bottom w:val="single" w:sz="8" w:space="0" w:color="000000"/>
                    <w:right w:val="single" w:sz="8" w:space="0" w:color="000000"/>
                  </w:tcBorders>
                  <w:tcMar>
                    <w:top w:w="15" w:type="dxa"/>
                    <w:left w:w="15" w:type="dxa"/>
                    <w:bottom w:w="15" w:type="dxa"/>
                    <w:right w:w="15" w:type="dxa"/>
                  </w:tcMar>
                  <w:vAlign w:val="bottom"/>
                  <w:hideMark/>
                </w:tcPr>
                <w:p w:rsidR="00FE0ED6" w:rsidRDefault="00FE0ED6">
                  <w:pPr>
                    <w:rPr>
                      <w:rFonts w:ascii="Tahoma" w:hAnsi="Tahoma" w:cs="Tahoma"/>
                      <w:color w:val="000000"/>
                      <w:sz w:val="19"/>
                      <w:szCs w:val="19"/>
                    </w:rPr>
                  </w:pPr>
                  <w:r>
                    <w:rPr>
                      <w:rFonts w:ascii="Tahoma" w:hAnsi="Tahoma" w:cs="Tahoma"/>
                      <w:color w:val="000000"/>
                      <w:sz w:val="19"/>
                      <w:szCs w:val="19"/>
                    </w:rPr>
                    <w:t>8</w:t>
                  </w:r>
                </w:p>
              </w:tc>
            </w:tr>
            <w:tr w:rsidR="00FE0ED6">
              <w:trPr>
                <w:trHeight w:val="300"/>
              </w:trPr>
              <w:tc>
                <w:tcPr>
                  <w:tcW w:w="0" w:type="auto"/>
                  <w:tcBorders>
                    <w:top w:val="nil"/>
                    <w:left w:val="single" w:sz="8" w:space="0" w:color="000000"/>
                    <w:bottom w:val="single" w:sz="8" w:space="0" w:color="000000"/>
                    <w:right w:val="single" w:sz="8" w:space="0" w:color="000000"/>
                  </w:tcBorders>
                  <w:tcMar>
                    <w:top w:w="15" w:type="dxa"/>
                    <w:left w:w="15" w:type="dxa"/>
                    <w:bottom w:w="15" w:type="dxa"/>
                    <w:right w:w="15" w:type="dxa"/>
                  </w:tcMar>
                  <w:vAlign w:val="bottom"/>
                  <w:hideMark/>
                </w:tcPr>
                <w:p w:rsidR="00FE0ED6" w:rsidRDefault="00FE0ED6">
                  <w:pPr>
                    <w:rPr>
                      <w:rFonts w:ascii="Tahoma" w:hAnsi="Tahoma" w:cs="Tahoma"/>
                      <w:color w:val="000000"/>
                      <w:sz w:val="19"/>
                      <w:szCs w:val="19"/>
                    </w:rPr>
                  </w:pPr>
                  <w:r>
                    <w:rPr>
                      <w:rFonts w:ascii="Tahoma" w:hAnsi="Tahoma" w:cs="Tahoma"/>
                      <w:color w:val="000000"/>
                      <w:sz w:val="19"/>
                      <w:szCs w:val="19"/>
                    </w:rPr>
                    <w:t>&gt; 30.000</w:t>
                  </w:r>
                </w:p>
              </w:tc>
              <w:tc>
                <w:tcPr>
                  <w:tcW w:w="0" w:type="auto"/>
                  <w:tcBorders>
                    <w:top w:val="nil"/>
                    <w:left w:val="nil"/>
                    <w:bottom w:val="single" w:sz="8" w:space="0" w:color="000000"/>
                    <w:right w:val="single" w:sz="8" w:space="0" w:color="000000"/>
                  </w:tcBorders>
                  <w:tcMar>
                    <w:top w:w="15" w:type="dxa"/>
                    <w:left w:w="15" w:type="dxa"/>
                    <w:bottom w:w="15" w:type="dxa"/>
                    <w:right w:w="15" w:type="dxa"/>
                  </w:tcMar>
                  <w:vAlign w:val="bottom"/>
                  <w:hideMark/>
                </w:tcPr>
                <w:p w:rsidR="00FE0ED6" w:rsidRDefault="00FE0ED6">
                  <w:pPr>
                    <w:rPr>
                      <w:rFonts w:ascii="Tahoma" w:hAnsi="Tahoma" w:cs="Tahoma"/>
                      <w:color w:val="000000"/>
                      <w:sz w:val="19"/>
                      <w:szCs w:val="19"/>
                    </w:rPr>
                  </w:pPr>
                  <w:r>
                    <w:rPr>
                      <w:rFonts w:ascii="Tahoma" w:hAnsi="Tahoma" w:cs="Tahoma"/>
                      <w:color w:val="000000"/>
                      <w:sz w:val="19"/>
                      <w:szCs w:val="19"/>
                    </w:rPr>
                    <w:t>12</w:t>
                  </w:r>
                </w:p>
              </w:tc>
            </w:tr>
          </w:tbl>
          <w:p w:rsidR="00FE0ED6" w:rsidRDefault="00FE0ED6">
            <w:pPr>
              <w:rPr>
                <w:rFonts w:ascii="Times New Roman" w:eastAsia="Times New Roman" w:hAnsi="Times New Roman"/>
                <w:sz w:val="20"/>
                <w:szCs w:val="20"/>
                <w:lang w:eastAsia="da-DK"/>
              </w:rPr>
            </w:pPr>
          </w:p>
        </w:tc>
      </w:tr>
    </w:tbl>
    <w:p w:rsidR="00FE0ED6" w:rsidRDefault="00FE0ED6" w:rsidP="00FE0ED6">
      <w:pPr>
        <w:pStyle w:val="NormalWeb"/>
        <w:spacing w:line="480" w:lineRule="auto"/>
        <w:rPr>
          <w:rFonts w:ascii="Tahoma" w:hAnsi="Tahoma" w:cs="Tahoma"/>
          <w:color w:val="000000"/>
          <w:sz w:val="19"/>
          <w:szCs w:val="19"/>
        </w:rPr>
      </w:pPr>
      <w:r>
        <w:rPr>
          <w:rFonts w:ascii="Tahoma" w:hAnsi="Tahoma" w:cs="Tahoma"/>
          <w:color w:val="000000"/>
          <w:sz w:val="19"/>
          <w:szCs w:val="19"/>
        </w:rPr>
        <w:t>Kontrolhyppigheden er baseret på det forsynede antal personer, idet overfladevand kan blandes op med drikkevand produceret på basis af grundvand, hvorefter det distribueres til et større antal personer. Kontrolhyppigheden fastsættes på grundlag af det befolkningsantal, der på leveringstidspunktet må antages helt eller delvist at modtage drikkevand indvundet fra overfladevand.</w:t>
      </w:r>
    </w:p>
    <w:p w:rsidR="00FE0ED6" w:rsidRDefault="00FE0ED6" w:rsidP="00FE0ED6">
      <w:pPr>
        <w:shd w:val="clear" w:color="auto" w:fill="316529"/>
        <w:spacing w:line="480" w:lineRule="auto"/>
        <w:jc w:val="center"/>
        <w:rPr>
          <w:rFonts w:ascii="Tahoma" w:hAnsi="Tahoma" w:cs="Tahoma"/>
          <w:b/>
          <w:bCs/>
          <w:color w:val="FFFFFF"/>
          <w:sz w:val="19"/>
          <w:szCs w:val="19"/>
        </w:rPr>
      </w:pPr>
      <w:r>
        <w:rPr>
          <w:rFonts w:ascii="Tahoma" w:hAnsi="Tahoma" w:cs="Tahoma"/>
          <w:b/>
          <w:bCs/>
          <w:color w:val="FFFFFF"/>
          <w:sz w:val="19"/>
          <w:szCs w:val="19"/>
        </w:rPr>
        <w:t>Officielle noter</w:t>
      </w:r>
    </w:p>
    <w:bookmarkStart w:id="41" w:name="id3695c158-a032-4ba0-8a76-b51028149b6c"/>
    <w:bookmarkEnd w:id="41"/>
    <w:p w:rsidR="00FE0ED6" w:rsidRDefault="00FE0ED6" w:rsidP="00FE0ED6">
      <w:pPr>
        <w:pStyle w:val="fodnote"/>
        <w:spacing w:before="40" w:beforeAutospacing="0" w:after="40" w:afterAutospacing="0" w:line="480" w:lineRule="auto"/>
        <w:rPr>
          <w:rFonts w:ascii="Tahoma" w:hAnsi="Tahoma" w:cs="Tahoma"/>
          <w:color w:val="000000"/>
          <w:sz w:val="17"/>
          <w:szCs w:val="17"/>
        </w:rPr>
      </w:pPr>
      <w:r>
        <w:fldChar w:fldCharType="begin"/>
      </w:r>
      <w:r>
        <w:instrText xml:space="preserve"> HYPERLINK "https://www.retsinformation.dk/Forms/R0710.aspx?id=209065" \l "Henvisning_id3695c158-a032-4ba0-8a76-b51028149b6c" </w:instrText>
      </w:r>
      <w:r>
        <w:fldChar w:fldCharType="separate"/>
      </w:r>
      <w:r>
        <w:rPr>
          <w:rStyle w:val="Hyperlink"/>
          <w:rFonts w:ascii="Tahoma" w:hAnsi="Tahoma" w:cs="Tahoma"/>
          <w:color w:val="000000"/>
          <w:sz w:val="14"/>
          <w:szCs w:val="14"/>
          <w:vertAlign w:val="superscript"/>
        </w:rPr>
        <w:t>1)</w:t>
      </w:r>
      <w:r>
        <w:fldChar w:fldCharType="end"/>
      </w:r>
      <w:r>
        <w:rPr>
          <w:rFonts w:ascii="Tahoma" w:hAnsi="Tahoma" w:cs="Tahoma"/>
          <w:color w:val="000000"/>
          <w:sz w:val="17"/>
          <w:szCs w:val="17"/>
        </w:rPr>
        <w:t> Bekendtgørelsen indeholder bestemmelser, der gennemfører dele af Rådets direktiv 98/83/EF af 3. november 1998 om kvaliteten af drikkevand, EF-Tidende 1998, nr. L 330, side 32, som senest ændret ved Kommissionens direktiv (EU) 2015/1787 af 6. oktober 2015, EU-Tidende 2015, nr. L 260, side 6, dele af Europa-Parlamentets og Rådets direktiv 2000/60/EF af 23. oktober 2000 om fastlæggelse af en ramme for Fællesskabets vandpolitiske foranstaltninger, EF-Tidende 2000, nr. L 327, side 1, som senest ændret ved Kommissionens direktiv 2014/101/EU af 30. oktober 2014, EU-Tidende 2014, nr. L 311, side 32, og Rådets direktiv 2013/51/EURATOM af 22. oktober 2013 om krav om beskyttelse af befolkningens sundhed med hensyn til radioaktive stoffer i drikkevand, EU-tidende 2013, nr. L 296, side 12.</w:t>
      </w:r>
    </w:p>
    <w:p w:rsidR="00FE0ED6" w:rsidRDefault="00FE0ED6" w:rsidP="00FE0ED6"/>
    <w:p w:rsidR="0020014F" w:rsidRDefault="0020014F"/>
    <w:sectPr w:rsidR="0020014F">
      <w:pgSz w:w="11906" w:h="16838"/>
      <w:pgMar w:top="1701"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NotDisplayPageBoundaries/>
  <w:trackRevisions/>
  <w:defaultTabStop w:val="1304"/>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0ED6"/>
    <w:rsid w:val="00000FE6"/>
    <w:rsid w:val="00001C46"/>
    <w:rsid w:val="000110BF"/>
    <w:rsid w:val="00013EBA"/>
    <w:rsid w:val="00021035"/>
    <w:rsid w:val="0002108E"/>
    <w:rsid w:val="00021F0E"/>
    <w:rsid w:val="00022DDE"/>
    <w:rsid w:val="00022FA7"/>
    <w:rsid w:val="00023434"/>
    <w:rsid w:val="00023B36"/>
    <w:rsid w:val="00024EFD"/>
    <w:rsid w:val="000316B8"/>
    <w:rsid w:val="00032DAD"/>
    <w:rsid w:val="00034462"/>
    <w:rsid w:val="00036096"/>
    <w:rsid w:val="000378B5"/>
    <w:rsid w:val="00041ABD"/>
    <w:rsid w:val="00042090"/>
    <w:rsid w:val="00042533"/>
    <w:rsid w:val="000426DC"/>
    <w:rsid w:val="00044F89"/>
    <w:rsid w:val="00045EFD"/>
    <w:rsid w:val="00046829"/>
    <w:rsid w:val="000507C3"/>
    <w:rsid w:val="00051B2F"/>
    <w:rsid w:val="00061AE4"/>
    <w:rsid w:val="00066576"/>
    <w:rsid w:val="000669A4"/>
    <w:rsid w:val="000673AE"/>
    <w:rsid w:val="00067B9D"/>
    <w:rsid w:val="00070959"/>
    <w:rsid w:val="00074671"/>
    <w:rsid w:val="0008212D"/>
    <w:rsid w:val="000827B5"/>
    <w:rsid w:val="00084BD7"/>
    <w:rsid w:val="000865B0"/>
    <w:rsid w:val="00086F85"/>
    <w:rsid w:val="00087BAE"/>
    <w:rsid w:val="000907B4"/>
    <w:rsid w:val="000948E0"/>
    <w:rsid w:val="000A045F"/>
    <w:rsid w:val="000A22D8"/>
    <w:rsid w:val="000A3A11"/>
    <w:rsid w:val="000A4A44"/>
    <w:rsid w:val="000A599A"/>
    <w:rsid w:val="000A5AF3"/>
    <w:rsid w:val="000A7155"/>
    <w:rsid w:val="000A7C00"/>
    <w:rsid w:val="000A7C46"/>
    <w:rsid w:val="000B21EC"/>
    <w:rsid w:val="000B5D57"/>
    <w:rsid w:val="000B615E"/>
    <w:rsid w:val="000C086C"/>
    <w:rsid w:val="000C3238"/>
    <w:rsid w:val="000D0DB1"/>
    <w:rsid w:val="000D6772"/>
    <w:rsid w:val="000D695A"/>
    <w:rsid w:val="000D74AF"/>
    <w:rsid w:val="000E2C3F"/>
    <w:rsid w:val="000E2F44"/>
    <w:rsid w:val="000F25E4"/>
    <w:rsid w:val="001018B1"/>
    <w:rsid w:val="00102C31"/>
    <w:rsid w:val="0010763A"/>
    <w:rsid w:val="00117167"/>
    <w:rsid w:val="001202FB"/>
    <w:rsid w:val="00125207"/>
    <w:rsid w:val="0013286D"/>
    <w:rsid w:val="00136F0C"/>
    <w:rsid w:val="00141290"/>
    <w:rsid w:val="00142BC5"/>
    <w:rsid w:val="001430E2"/>
    <w:rsid w:val="00151510"/>
    <w:rsid w:val="00151A11"/>
    <w:rsid w:val="00151C17"/>
    <w:rsid w:val="0015785D"/>
    <w:rsid w:val="00160D93"/>
    <w:rsid w:val="0016132C"/>
    <w:rsid w:val="00166D6C"/>
    <w:rsid w:val="00175FA7"/>
    <w:rsid w:val="00176773"/>
    <w:rsid w:val="00177017"/>
    <w:rsid w:val="00180917"/>
    <w:rsid w:val="001820D5"/>
    <w:rsid w:val="0018310C"/>
    <w:rsid w:val="00183485"/>
    <w:rsid w:val="0018799E"/>
    <w:rsid w:val="00190A98"/>
    <w:rsid w:val="00191549"/>
    <w:rsid w:val="00193BA1"/>
    <w:rsid w:val="00195537"/>
    <w:rsid w:val="001A0B0F"/>
    <w:rsid w:val="001A0B74"/>
    <w:rsid w:val="001A0C41"/>
    <w:rsid w:val="001A1EC1"/>
    <w:rsid w:val="001A3892"/>
    <w:rsid w:val="001A3A31"/>
    <w:rsid w:val="001A4E5B"/>
    <w:rsid w:val="001A6F41"/>
    <w:rsid w:val="001B2CD7"/>
    <w:rsid w:val="001B32FD"/>
    <w:rsid w:val="001B3DF5"/>
    <w:rsid w:val="001B6853"/>
    <w:rsid w:val="001B6F46"/>
    <w:rsid w:val="001B7F82"/>
    <w:rsid w:val="001C5C9C"/>
    <w:rsid w:val="001C6E30"/>
    <w:rsid w:val="001C71DA"/>
    <w:rsid w:val="001D1B24"/>
    <w:rsid w:val="001D342C"/>
    <w:rsid w:val="001D4798"/>
    <w:rsid w:val="001D737A"/>
    <w:rsid w:val="001E586B"/>
    <w:rsid w:val="001E7E53"/>
    <w:rsid w:val="001F2B76"/>
    <w:rsid w:val="001F2B83"/>
    <w:rsid w:val="001F32DC"/>
    <w:rsid w:val="001F391E"/>
    <w:rsid w:val="001F6475"/>
    <w:rsid w:val="001F6FB8"/>
    <w:rsid w:val="00200117"/>
    <w:rsid w:val="0020014F"/>
    <w:rsid w:val="00200D59"/>
    <w:rsid w:val="00202C3E"/>
    <w:rsid w:val="00204605"/>
    <w:rsid w:val="00204795"/>
    <w:rsid w:val="002167C7"/>
    <w:rsid w:val="00216AE4"/>
    <w:rsid w:val="00222C2B"/>
    <w:rsid w:val="002257C2"/>
    <w:rsid w:val="002260CC"/>
    <w:rsid w:val="0024021B"/>
    <w:rsid w:val="00240824"/>
    <w:rsid w:val="00241909"/>
    <w:rsid w:val="00242C26"/>
    <w:rsid w:val="00243FF3"/>
    <w:rsid w:val="0024405D"/>
    <w:rsid w:val="002441A6"/>
    <w:rsid w:val="002453EF"/>
    <w:rsid w:val="00246373"/>
    <w:rsid w:val="00251E89"/>
    <w:rsid w:val="00252504"/>
    <w:rsid w:val="00253FAB"/>
    <w:rsid w:val="00254849"/>
    <w:rsid w:val="00255796"/>
    <w:rsid w:val="002561FC"/>
    <w:rsid w:val="002641DC"/>
    <w:rsid w:val="00264EE9"/>
    <w:rsid w:val="00270DCF"/>
    <w:rsid w:val="002760EC"/>
    <w:rsid w:val="00276CAD"/>
    <w:rsid w:val="0028671E"/>
    <w:rsid w:val="00286A84"/>
    <w:rsid w:val="00294999"/>
    <w:rsid w:val="00297C45"/>
    <w:rsid w:val="002A0474"/>
    <w:rsid w:val="002A44D9"/>
    <w:rsid w:val="002A56F6"/>
    <w:rsid w:val="002A5DBC"/>
    <w:rsid w:val="002B4F7D"/>
    <w:rsid w:val="002C2CB1"/>
    <w:rsid w:val="002C4EF3"/>
    <w:rsid w:val="002C5D74"/>
    <w:rsid w:val="002C74E4"/>
    <w:rsid w:val="002D1F00"/>
    <w:rsid w:val="002D25B4"/>
    <w:rsid w:val="002D2849"/>
    <w:rsid w:val="002D3657"/>
    <w:rsid w:val="002D3F1C"/>
    <w:rsid w:val="002D488C"/>
    <w:rsid w:val="002D70B8"/>
    <w:rsid w:val="002D7942"/>
    <w:rsid w:val="002D7CCD"/>
    <w:rsid w:val="002E1907"/>
    <w:rsid w:val="002E2FE3"/>
    <w:rsid w:val="002E5EA3"/>
    <w:rsid w:val="002F098D"/>
    <w:rsid w:val="002F15A7"/>
    <w:rsid w:val="002F1769"/>
    <w:rsid w:val="00300EA0"/>
    <w:rsid w:val="0030123B"/>
    <w:rsid w:val="00306DFE"/>
    <w:rsid w:val="003108C6"/>
    <w:rsid w:val="00311CD5"/>
    <w:rsid w:val="00315840"/>
    <w:rsid w:val="00317915"/>
    <w:rsid w:val="00321A2F"/>
    <w:rsid w:val="00321CB0"/>
    <w:rsid w:val="00322250"/>
    <w:rsid w:val="003231A2"/>
    <w:rsid w:val="00324DC5"/>
    <w:rsid w:val="003254FF"/>
    <w:rsid w:val="00326E3E"/>
    <w:rsid w:val="00326F11"/>
    <w:rsid w:val="00326FA8"/>
    <w:rsid w:val="00327597"/>
    <w:rsid w:val="00327E67"/>
    <w:rsid w:val="00330BBA"/>
    <w:rsid w:val="0033215A"/>
    <w:rsid w:val="0033486B"/>
    <w:rsid w:val="00343862"/>
    <w:rsid w:val="00343E9B"/>
    <w:rsid w:val="003444E6"/>
    <w:rsid w:val="00344CE3"/>
    <w:rsid w:val="00345B45"/>
    <w:rsid w:val="003608C8"/>
    <w:rsid w:val="0036351F"/>
    <w:rsid w:val="0037170D"/>
    <w:rsid w:val="00371ECC"/>
    <w:rsid w:val="00374C2C"/>
    <w:rsid w:val="00381E64"/>
    <w:rsid w:val="00394A62"/>
    <w:rsid w:val="00396AF0"/>
    <w:rsid w:val="003A0498"/>
    <w:rsid w:val="003A1A14"/>
    <w:rsid w:val="003A5CAD"/>
    <w:rsid w:val="003A7C3D"/>
    <w:rsid w:val="003B3DFF"/>
    <w:rsid w:val="003B405D"/>
    <w:rsid w:val="003B4A62"/>
    <w:rsid w:val="003B70B0"/>
    <w:rsid w:val="003B7FEE"/>
    <w:rsid w:val="003C2F3A"/>
    <w:rsid w:val="003C3061"/>
    <w:rsid w:val="003C4681"/>
    <w:rsid w:val="003C4FED"/>
    <w:rsid w:val="003D2CE1"/>
    <w:rsid w:val="003D3778"/>
    <w:rsid w:val="003E082D"/>
    <w:rsid w:val="003E39D4"/>
    <w:rsid w:val="003F3CD7"/>
    <w:rsid w:val="003F4170"/>
    <w:rsid w:val="003F63CA"/>
    <w:rsid w:val="003F730A"/>
    <w:rsid w:val="003F7812"/>
    <w:rsid w:val="00411115"/>
    <w:rsid w:val="0041197C"/>
    <w:rsid w:val="00417BC7"/>
    <w:rsid w:val="00420B40"/>
    <w:rsid w:val="004217DC"/>
    <w:rsid w:val="004251A5"/>
    <w:rsid w:val="004254EC"/>
    <w:rsid w:val="0042575A"/>
    <w:rsid w:val="0042647A"/>
    <w:rsid w:val="00426DD2"/>
    <w:rsid w:val="004423BA"/>
    <w:rsid w:val="004458B9"/>
    <w:rsid w:val="00450613"/>
    <w:rsid w:val="00454B78"/>
    <w:rsid w:val="00456230"/>
    <w:rsid w:val="00461798"/>
    <w:rsid w:val="0046311B"/>
    <w:rsid w:val="004638C2"/>
    <w:rsid w:val="00470877"/>
    <w:rsid w:val="00471E4C"/>
    <w:rsid w:val="00473A3D"/>
    <w:rsid w:val="0047460C"/>
    <w:rsid w:val="004838AA"/>
    <w:rsid w:val="00485543"/>
    <w:rsid w:val="00485A93"/>
    <w:rsid w:val="004943CF"/>
    <w:rsid w:val="00494C8C"/>
    <w:rsid w:val="004A091F"/>
    <w:rsid w:val="004A13BC"/>
    <w:rsid w:val="004A4063"/>
    <w:rsid w:val="004A4D2E"/>
    <w:rsid w:val="004A5C44"/>
    <w:rsid w:val="004A6C53"/>
    <w:rsid w:val="004B27B4"/>
    <w:rsid w:val="004B4EC0"/>
    <w:rsid w:val="004B5BD6"/>
    <w:rsid w:val="004B60D5"/>
    <w:rsid w:val="004B79C4"/>
    <w:rsid w:val="004C1639"/>
    <w:rsid w:val="004C1987"/>
    <w:rsid w:val="004C30E3"/>
    <w:rsid w:val="004C466D"/>
    <w:rsid w:val="004C5E2A"/>
    <w:rsid w:val="004C770C"/>
    <w:rsid w:val="004D5FD7"/>
    <w:rsid w:val="004D7B94"/>
    <w:rsid w:val="004E0984"/>
    <w:rsid w:val="004E0A50"/>
    <w:rsid w:val="004E5C4F"/>
    <w:rsid w:val="004F35EB"/>
    <w:rsid w:val="004F4A00"/>
    <w:rsid w:val="004F606E"/>
    <w:rsid w:val="004F7272"/>
    <w:rsid w:val="00514F92"/>
    <w:rsid w:val="00516F0A"/>
    <w:rsid w:val="00523685"/>
    <w:rsid w:val="00524D58"/>
    <w:rsid w:val="00533299"/>
    <w:rsid w:val="005357C8"/>
    <w:rsid w:val="00537457"/>
    <w:rsid w:val="005421A6"/>
    <w:rsid w:val="00544050"/>
    <w:rsid w:val="00546B01"/>
    <w:rsid w:val="00547334"/>
    <w:rsid w:val="00553890"/>
    <w:rsid w:val="00555D97"/>
    <w:rsid w:val="005578F7"/>
    <w:rsid w:val="0056116D"/>
    <w:rsid w:val="005617F5"/>
    <w:rsid w:val="00567CB1"/>
    <w:rsid w:val="00571BCF"/>
    <w:rsid w:val="00571DB6"/>
    <w:rsid w:val="00575102"/>
    <w:rsid w:val="005812CD"/>
    <w:rsid w:val="00596467"/>
    <w:rsid w:val="00597A40"/>
    <w:rsid w:val="005A50DE"/>
    <w:rsid w:val="005A7983"/>
    <w:rsid w:val="005B3CC2"/>
    <w:rsid w:val="005C1A5E"/>
    <w:rsid w:val="005C367A"/>
    <w:rsid w:val="005C5CEB"/>
    <w:rsid w:val="005D3F31"/>
    <w:rsid w:val="005E238A"/>
    <w:rsid w:val="005E6CC2"/>
    <w:rsid w:val="005F41E5"/>
    <w:rsid w:val="005F4442"/>
    <w:rsid w:val="005F78A6"/>
    <w:rsid w:val="00600671"/>
    <w:rsid w:val="00600B58"/>
    <w:rsid w:val="0060227B"/>
    <w:rsid w:val="0060500D"/>
    <w:rsid w:val="006103DD"/>
    <w:rsid w:val="00616FC9"/>
    <w:rsid w:val="00620981"/>
    <w:rsid w:val="00624E5F"/>
    <w:rsid w:val="00626C52"/>
    <w:rsid w:val="006277A2"/>
    <w:rsid w:val="00631698"/>
    <w:rsid w:val="00634946"/>
    <w:rsid w:val="0063787C"/>
    <w:rsid w:val="00637BAB"/>
    <w:rsid w:val="0064026D"/>
    <w:rsid w:val="0064217E"/>
    <w:rsid w:val="00642D24"/>
    <w:rsid w:val="0065118E"/>
    <w:rsid w:val="0065348A"/>
    <w:rsid w:val="006571CF"/>
    <w:rsid w:val="006619B3"/>
    <w:rsid w:val="006637F9"/>
    <w:rsid w:val="00664928"/>
    <w:rsid w:val="0066688F"/>
    <w:rsid w:val="00666D28"/>
    <w:rsid w:val="00676730"/>
    <w:rsid w:val="0067761C"/>
    <w:rsid w:val="00677BA8"/>
    <w:rsid w:val="00677F64"/>
    <w:rsid w:val="006818AB"/>
    <w:rsid w:val="006825A2"/>
    <w:rsid w:val="00683F05"/>
    <w:rsid w:val="006901BB"/>
    <w:rsid w:val="00690400"/>
    <w:rsid w:val="0069114D"/>
    <w:rsid w:val="006936E3"/>
    <w:rsid w:val="00696AF2"/>
    <w:rsid w:val="006A1DB8"/>
    <w:rsid w:val="006A2404"/>
    <w:rsid w:val="006A3051"/>
    <w:rsid w:val="006A33E0"/>
    <w:rsid w:val="006A45A3"/>
    <w:rsid w:val="006A47CE"/>
    <w:rsid w:val="006A69A7"/>
    <w:rsid w:val="006B0256"/>
    <w:rsid w:val="006B15DF"/>
    <w:rsid w:val="006B2FD2"/>
    <w:rsid w:val="006B5DBC"/>
    <w:rsid w:val="006B644E"/>
    <w:rsid w:val="006C3F3E"/>
    <w:rsid w:val="006D4085"/>
    <w:rsid w:val="006E0488"/>
    <w:rsid w:val="006E26CA"/>
    <w:rsid w:val="006E4789"/>
    <w:rsid w:val="006F2D68"/>
    <w:rsid w:val="006F4235"/>
    <w:rsid w:val="006F466E"/>
    <w:rsid w:val="006F5AC1"/>
    <w:rsid w:val="006F6102"/>
    <w:rsid w:val="006F74D9"/>
    <w:rsid w:val="0070035A"/>
    <w:rsid w:val="00702596"/>
    <w:rsid w:val="00705C5F"/>
    <w:rsid w:val="00707594"/>
    <w:rsid w:val="00711911"/>
    <w:rsid w:val="00717055"/>
    <w:rsid w:val="0071778F"/>
    <w:rsid w:val="00720667"/>
    <w:rsid w:val="00720737"/>
    <w:rsid w:val="00722FD5"/>
    <w:rsid w:val="00735A3B"/>
    <w:rsid w:val="00743616"/>
    <w:rsid w:val="00743F5A"/>
    <w:rsid w:val="00744113"/>
    <w:rsid w:val="007532E1"/>
    <w:rsid w:val="00754601"/>
    <w:rsid w:val="00755BA3"/>
    <w:rsid w:val="00755F1D"/>
    <w:rsid w:val="007566D6"/>
    <w:rsid w:val="007579E6"/>
    <w:rsid w:val="007600A8"/>
    <w:rsid w:val="00763652"/>
    <w:rsid w:val="007678C2"/>
    <w:rsid w:val="00770F9B"/>
    <w:rsid w:val="00772BC6"/>
    <w:rsid w:val="007745EB"/>
    <w:rsid w:val="00775314"/>
    <w:rsid w:val="00784EDD"/>
    <w:rsid w:val="00794D7F"/>
    <w:rsid w:val="007A0093"/>
    <w:rsid w:val="007A1E83"/>
    <w:rsid w:val="007A37B8"/>
    <w:rsid w:val="007A568E"/>
    <w:rsid w:val="007A5718"/>
    <w:rsid w:val="007B0B2D"/>
    <w:rsid w:val="007B5D09"/>
    <w:rsid w:val="007B690A"/>
    <w:rsid w:val="007C0003"/>
    <w:rsid w:val="007C019E"/>
    <w:rsid w:val="007C02D1"/>
    <w:rsid w:val="007C08A9"/>
    <w:rsid w:val="007C468D"/>
    <w:rsid w:val="007C4BF0"/>
    <w:rsid w:val="007D01C6"/>
    <w:rsid w:val="007D6F95"/>
    <w:rsid w:val="007E3E3D"/>
    <w:rsid w:val="007E58DC"/>
    <w:rsid w:val="007E5A22"/>
    <w:rsid w:val="007E6410"/>
    <w:rsid w:val="007E7005"/>
    <w:rsid w:val="007F0D1E"/>
    <w:rsid w:val="007F621A"/>
    <w:rsid w:val="00803428"/>
    <w:rsid w:val="00804AC4"/>
    <w:rsid w:val="008058B6"/>
    <w:rsid w:val="00812904"/>
    <w:rsid w:val="00815F3E"/>
    <w:rsid w:val="0082290D"/>
    <w:rsid w:val="00824CAE"/>
    <w:rsid w:val="0082600B"/>
    <w:rsid w:val="0083045F"/>
    <w:rsid w:val="00830C90"/>
    <w:rsid w:val="00830DF3"/>
    <w:rsid w:val="00832BAE"/>
    <w:rsid w:val="008333F4"/>
    <w:rsid w:val="00833B82"/>
    <w:rsid w:val="00833F05"/>
    <w:rsid w:val="00836933"/>
    <w:rsid w:val="00836E4E"/>
    <w:rsid w:val="00844123"/>
    <w:rsid w:val="00844F15"/>
    <w:rsid w:val="008478F7"/>
    <w:rsid w:val="008526FE"/>
    <w:rsid w:val="00853D2C"/>
    <w:rsid w:val="0085531E"/>
    <w:rsid w:val="00856B80"/>
    <w:rsid w:val="00860A56"/>
    <w:rsid w:val="00862CCC"/>
    <w:rsid w:val="008638B7"/>
    <w:rsid w:val="008641AB"/>
    <w:rsid w:val="0086690F"/>
    <w:rsid w:val="00867FF1"/>
    <w:rsid w:val="00870123"/>
    <w:rsid w:val="0087092E"/>
    <w:rsid w:val="00873AA3"/>
    <w:rsid w:val="0087672E"/>
    <w:rsid w:val="00877B8E"/>
    <w:rsid w:val="008824DC"/>
    <w:rsid w:val="00882E31"/>
    <w:rsid w:val="00885E11"/>
    <w:rsid w:val="0088697F"/>
    <w:rsid w:val="00886DE3"/>
    <w:rsid w:val="00892A3B"/>
    <w:rsid w:val="00892A71"/>
    <w:rsid w:val="0089454D"/>
    <w:rsid w:val="008960E4"/>
    <w:rsid w:val="008A4E00"/>
    <w:rsid w:val="008A546E"/>
    <w:rsid w:val="008B03CD"/>
    <w:rsid w:val="008B5BAC"/>
    <w:rsid w:val="008C0CF6"/>
    <w:rsid w:val="008C581C"/>
    <w:rsid w:val="008D0829"/>
    <w:rsid w:val="008D0C85"/>
    <w:rsid w:val="008D3949"/>
    <w:rsid w:val="008E0CF2"/>
    <w:rsid w:val="008E202C"/>
    <w:rsid w:val="008E4B4D"/>
    <w:rsid w:val="008E4DB9"/>
    <w:rsid w:val="008E5FD8"/>
    <w:rsid w:val="008F0A80"/>
    <w:rsid w:val="008F2007"/>
    <w:rsid w:val="008F2741"/>
    <w:rsid w:val="008F6709"/>
    <w:rsid w:val="00905431"/>
    <w:rsid w:val="00905BB4"/>
    <w:rsid w:val="009117B9"/>
    <w:rsid w:val="00911CDB"/>
    <w:rsid w:val="009122A2"/>
    <w:rsid w:val="00913717"/>
    <w:rsid w:val="00915E9F"/>
    <w:rsid w:val="00916037"/>
    <w:rsid w:val="00917C0E"/>
    <w:rsid w:val="00925D73"/>
    <w:rsid w:val="00926A0D"/>
    <w:rsid w:val="00930A04"/>
    <w:rsid w:val="00935109"/>
    <w:rsid w:val="0093543D"/>
    <w:rsid w:val="00935FFE"/>
    <w:rsid w:val="00936374"/>
    <w:rsid w:val="009375E1"/>
    <w:rsid w:val="009423D9"/>
    <w:rsid w:val="00943A72"/>
    <w:rsid w:val="00947FC3"/>
    <w:rsid w:val="009518E9"/>
    <w:rsid w:val="00954DC1"/>
    <w:rsid w:val="00955D41"/>
    <w:rsid w:val="00963C35"/>
    <w:rsid w:val="00966C98"/>
    <w:rsid w:val="00971267"/>
    <w:rsid w:val="00972A2F"/>
    <w:rsid w:val="00974534"/>
    <w:rsid w:val="00976CB4"/>
    <w:rsid w:val="00980E77"/>
    <w:rsid w:val="0099008E"/>
    <w:rsid w:val="0099168B"/>
    <w:rsid w:val="00993ACA"/>
    <w:rsid w:val="0099446A"/>
    <w:rsid w:val="0099647E"/>
    <w:rsid w:val="009A04F6"/>
    <w:rsid w:val="009A15CD"/>
    <w:rsid w:val="009A3FD6"/>
    <w:rsid w:val="009A77BC"/>
    <w:rsid w:val="009B3B44"/>
    <w:rsid w:val="009B4E97"/>
    <w:rsid w:val="009C22DF"/>
    <w:rsid w:val="009C3FFA"/>
    <w:rsid w:val="009D0044"/>
    <w:rsid w:val="009D1DC4"/>
    <w:rsid w:val="009D2F1D"/>
    <w:rsid w:val="009D33AE"/>
    <w:rsid w:val="009D4B78"/>
    <w:rsid w:val="009E279A"/>
    <w:rsid w:val="009E3182"/>
    <w:rsid w:val="009E7AB6"/>
    <w:rsid w:val="009F1BD0"/>
    <w:rsid w:val="009F5B59"/>
    <w:rsid w:val="009F6532"/>
    <w:rsid w:val="00A002B7"/>
    <w:rsid w:val="00A0148D"/>
    <w:rsid w:val="00A04B0D"/>
    <w:rsid w:val="00A04DEB"/>
    <w:rsid w:val="00A079D6"/>
    <w:rsid w:val="00A131CC"/>
    <w:rsid w:val="00A17DC3"/>
    <w:rsid w:val="00A17F89"/>
    <w:rsid w:val="00A21E07"/>
    <w:rsid w:val="00A2279F"/>
    <w:rsid w:val="00A30DB0"/>
    <w:rsid w:val="00A31222"/>
    <w:rsid w:val="00A31AE7"/>
    <w:rsid w:val="00A364E6"/>
    <w:rsid w:val="00A36F0A"/>
    <w:rsid w:val="00A403C8"/>
    <w:rsid w:val="00A43708"/>
    <w:rsid w:val="00A4540C"/>
    <w:rsid w:val="00A4599B"/>
    <w:rsid w:val="00A46C29"/>
    <w:rsid w:val="00A47192"/>
    <w:rsid w:val="00A50193"/>
    <w:rsid w:val="00A51A5E"/>
    <w:rsid w:val="00A524D4"/>
    <w:rsid w:val="00A527F7"/>
    <w:rsid w:val="00A536C1"/>
    <w:rsid w:val="00A5403B"/>
    <w:rsid w:val="00A566FE"/>
    <w:rsid w:val="00A61ABF"/>
    <w:rsid w:val="00A61D1D"/>
    <w:rsid w:val="00A67196"/>
    <w:rsid w:val="00A73753"/>
    <w:rsid w:val="00A84322"/>
    <w:rsid w:val="00A8459D"/>
    <w:rsid w:val="00A91CA4"/>
    <w:rsid w:val="00A94E99"/>
    <w:rsid w:val="00AA181E"/>
    <w:rsid w:val="00AA2216"/>
    <w:rsid w:val="00AB42D5"/>
    <w:rsid w:val="00AB47A0"/>
    <w:rsid w:val="00AB4881"/>
    <w:rsid w:val="00AC0132"/>
    <w:rsid w:val="00AC1D4B"/>
    <w:rsid w:val="00AC1FB4"/>
    <w:rsid w:val="00AC2226"/>
    <w:rsid w:val="00AC2FAC"/>
    <w:rsid w:val="00AC3AC6"/>
    <w:rsid w:val="00AC5291"/>
    <w:rsid w:val="00AC5CB0"/>
    <w:rsid w:val="00AC713F"/>
    <w:rsid w:val="00AC7912"/>
    <w:rsid w:val="00AC7ACF"/>
    <w:rsid w:val="00AD1BB3"/>
    <w:rsid w:val="00AD27D5"/>
    <w:rsid w:val="00AD3473"/>
    <w:rsid w:val="00AE00CA"/>
    <w:rsid w:val="00AE0AA4"/>
    <w:rsid w:val="00AE1174"/>
    <w:rsid w:val="00AE2B8E"/>
    <w:rsid w:val="00AE3B80"/>
    <w:rsid w:val="00AE4FFC"/>
    <w:rsid w:val="00AE69F1"/>
    <w:rsid w:val="00AF534C"/>
    <w:rsid w:val="00AF7066"/>
    <w:rsid w:val="00AF77B8"/>
    <w:rsid w:val="00B06D14"/>
    <w:rsid w:val="00B13476"/>
    <w:rsid w:val="00B141C3"/>
    <w:rsid w:val="00B150DF"/>
    <w:rsid w:val="00B15A24"/>
    <w:rsid w:val="00B21BA3"/>
    <w:rsid w:val="00B2227E"/>
    <w:rsid w:val="00B267EB"/>
    <w:rsid w:val="00B27763"/>
    <w:rsid w:val="00B27A95"/>
    <w:rsid w:val="00B30006"/>
    <w:rsid w:val="00B36F2D"/>
    <w:rsid w:val="00B43339"/>
    <w:rsid w:val="00B44487"/>
    <w:rsid w:val="00B510B2"/>
    <w:rsid w:val="00B62965"/>
    <w:rsid w:val="00B63B99"/>
    <w:rsid w:val="00B6480A"/>
    <w:rsid w:val="00B64819"/>
    <w:rsid w:val="00B65C12"/>
    <w:rsid w:val="00B6765D"/>
    <w:rsid w:val="00B702AA"/>
    <w:rsid w:val="00B7667A"/>
    <w:rsid w:val="00B84A7E"/>
    <w:rsid w:val="00B85F48"/>
    <w:rsid w:val="00B8727C"/>
    <w:rsid w:val="00B979F0"/>
    <w:rsid w:val="00B97B6B"/>
    <w:rsid w:val="00BA0EEE"/>
    <w:rsid w:val="00BA1F98"/>
    <w:rsid w:val="00BA2B25"/>
    <w:rsid w:val="00BA4620"/>
    <w:rsid w:val="00BA49AF"/>
    <w:rsid w:val="00BA5780"/>
    <w:rsid w:val="00BA7287"/>
    <w:rsid w:val="00BA7D18"/>
    <w:rsid w:val="00BA7F53"/>
    <w:rsid w:val="00BB73F6"/>
    <w:rsid w:val="00BC3781"/>
    <w:rsid w:val="00BC7E9E"/>
    <w:rsid w:val="00BD0328"/>
    <w:rsid w:val="00BD0DE9"/>
    <w:rsid w:val="00BD4C88"/>
    <w:rsid w:val="00BD72F4"/>
    <w:rsid w:val="00BE080F"/>
    <w:rsid w:val="00BE0CAF"/>
    <w:rsid w:val="00BE3C20"/>
    <w:rsid w:val="00BF7A5B"/>
    <w:rsid w:val="00C024B0"/>
    <w:rsid w:val="00C0529C"/>
    <w:rsid w:val="00C07023"/>
    <w:rsid w:val="00C17528"/>
    <w:rsid w:val="00C217F1"/>
    <w:rsid w:val="00C25028"/>
    <w:rsid w:val="00C3137C"/>
    <w:rsid w:val="00C31ECE"/>
    <w:rsid w:val="00C410DB"/>
    <w:rsid w:val="00C4275F"/>
    <w:rsid w:val="00C5007E"/>
    <w:rsid w:val="00C51F5E"/>
    <w:rsid w:val="00C521A3"/>
    <w:rsid w:val="00C52479"/>
    <w:rsid w:val="00C52B0E"/>
    <w:rsid w:val="00C53588"/>
    <w:rsid w:val="00C56792"/>
    <w:rsid w:val="00C57198"/>
    <w:rsid w:val="00C57C0C"/>
    <w:rsid w:val="00C57D26"/>
    <w:rsid w:val="00C61166"/>
    <w:rsid w:val="00C630FC"/>
    <w:rsid w:val="00C6378A"/>
    <w:rsid w:val="00C648CA"/>
    <w:rsid w:val="00C65547"/>
    <w:rsid w:val="00C66210"/>
    <w:rsid w:val="00C66663"/>
    <w:rsid w:val="00C676B5"/>
    <w:rsid w:val="00C717F7"/>
    <w:rsid w:val="00C719B8"/>
    <w:rsid w:val="00C807C8"/>
    <w:rsid w:val="00C835E9"/>
    <w:rsid w:val="00C970DF"/>
    <w:rsid w:val="00CA3AE5"/>
    <w:rsid w:val="00CB1914"/>
    <w:rsid w:val="00CB3AB9"/>
    <w:rsid w:val="00CB7958"/>
    <w:rsid w:val="00CC0B78"/>
    <w:rsid w:val="00CC17A7"/>
    <w:rsid w:val="00CC1DCD"/>
    <w:rsid w:val="00CC33DF"/>
    <w:rsid w:val="00CC3EB3"/>
    <w:rsid w:val="00CC46A9"/>
    <w:rsid w:val="00CC7B36"/>
    <w:rsid w:val="00CD22B6"/>
    <w:rsid w:val="00CD2BEE"/>
    <w:rsid w:val="00CD3571"/>
    <w:rsid w:val="00CD4847"/>
    <w:rsid w:val="00CD52F8"/>
    <w:rsid w:val="00CD79C2"/>
    <w:rsid w:val="00CE0171"/>
    <w:rsid w:val="00CE07BD"/>
    <w:rsid w:val="00CE1D57"/>
    <w:rsid w:val="00CE1D98"/>
    <w:rsid w:val="00CE4031"/>
    <w:rsid w:val="00CE59CC"/>
    <w:rsid w:val="00CE5C8A"/>
    <w:rsid w:val="00CE7D17"/>
    <w:rsid w:val="00CF12B7"/>
    <w:rsid w:val="00CF76CB"/>
    <w:rsid w:val="00CF7A16"/>
    <w:rsid w:val="00D02010"/>
    <w:rsid w:val="00D13A00"/>
    <w:rsid w:val="00D13A89"/>
    <w:rsid w:val="00D225B1"/>
    <w:rsid w:val="00D23351"/>
    <w:rsid w:val="00D25BF2"/>
    <w:rsid w:val="00D31404"/>
    <w:rsid w:val="00D36BC7"/>
    <w:rsid w:val="00D44EA7"/>
    <w:rsid w:val="00D45BB4"/>
    <w:rsid w:val="00D50C29"/>
    <w:rsid w:val="00D519BA"/>
    <w:rsid w:val="00D55E61"/>
    <w:rsid w:val="00D566DC"/>
    <w:rsid w:val="00D574D8"/>
    <w:rsid w:val="00D625C1"/>
    <w:rsid w:val="00D6278C"/>
    <w:rsid w:val="00D65563"/>
    <w:rsid w:val="00D65E4C"/>
    <w:rsid w:val="00D6601C"/>
    <w:rsid w:val="00D74230"/>
    <w:rsid w:val="00D81838"/>
    <w:rsid w:val="00D81E0D"/>
    <w:rsid w:val="00D84744"/>
    <w:rsid w:val="00D855BD"/>
    <w:rsid w:val="00D90852"/>
    <w:rsid w:val="00D90D6A"/>
    <w:rsid w:val="00D92D12"/>
    <w:rsid w:val="00D94D0C"/>
    <w:rsid w:val="00D97FB9"/>
    <w:rsid w:val="00DA1B3D"/>
    <w:rsid w:val="00DA5402"/>
    <w:rsid w:val="00DA5A90"/>
    <w:rsid w:val="00DA6946"/>
    <w:rsid w:val="00DA78F6"/>
    <w:rsid w:val="00DA7C2B"/>
    <w:rsid w:val="00DB1F02"/>
    <w:rsid w:val="00DB24F8"/>
    <w:rsid w:val="00DB37CD"/>
    <w:rsid w:val="00DC048A"/>
    <w:rsid w:val="00DD019F"/>
    <w:rsid w:val="00DD0FF5"/>
    <w:rsid w:val="00DD2D90"/>
    <w:rsid w:val="00DD3976"/>
    <w:rsid w:val="00DD3C61"/>
    <w:rsid w:val="00DE019E"/>
    <w:rsid w:val="00DE0D14"/>
    <w:rsid w:val="00DE57F1"/>
    <w:rsid w:val="00DE7F47"/>
    <w:rsid w:val="00DF3D3D"/>
    <w:rsid w:val="00DF6C28"/>
    <w:rsid w:val="00DF7B31"/>
    <w:rsid w:val="00E0048C"/>
    <w:rsid w:val="00E01210"/>
    <w:rsid w:val="00E049D4"/>
    <w:rsid w:val="00E14847"/>
    <w:rsid w:val="00E21824"/>
    <w:rsid w:val="00E22E97"/>
    <w:rsid w:val="00E23108"/>
    <w:rsid w:val="00E236A5"/>
    <w:rsid w:val="00E25145"/>
    <w:rsid w:val="00E26406"/>
    <w:rsid w:val="00E269A1"/>
    <w:rsid w:val="00E26AB0"/>
    <w:rsid w:val="00E27B9B"/>
    <w:rsid w:val="00E30DC9"/>
    <w:rsid w:val="00E3269B"/>
    <w:rsid w:val="00E34EF2"/>
    <w:rsid w:val="00E40228"/>
    <w:rsid w:val="00E476B8"/>
    <w:rsid w:val="00E5319F"/>
    <w:rsid w:val="00E549A7"/>
    <w:rsid w:val="00E567FF"/>
    <w:rsid w:val="00E575CA"/>
    <w:rsid w:val="00E600E8"/>
    <w:rsid w:val="00E60DE8"/>
    <w:rsid w:val="00E6162D"/>
    <w:rsid w:val="00E6246F"/>
    <w:rsid w:val="00E730C1"/>
    <w:rsid w:val="00E74305"/>
    <w:rsid w:val="00E7496B"/>
    <w:rsid w:val="00E76473"/>
    <w:rsid w:val="00E8198D"/>
    <w:rsid w:val="00E84548"/>
    <w:rsid w:val="00E86FF2"/>
    <w:rsid w:val="00EB2462"/>
    <w:rsid w:val="00EB3F1D"/>
    <w:rsid w:val="00EB5558"/>
    <w:rsid w:val="00EC239A"/>
    <w:rsid w:val="00ED251F"/>
    <w:rsid w:val="00ED2CB1"/>
    <w:rsid w:val="00ED3FD9"/>
    <w:rsid w:val="00ED49AE"/>
    <w:rsid w:val="00ED6C78"/>
    <w:rsid w:val="00ED7BB7"/>
    <w:rsid w:val="00EE0DE6"/>
    <w:rsid w:val="00EE27CF"/>
    <w:rsid w:val="00EE6CDB"/>
    <w:rsid w:val="00EF05C4"/>
    <w:rsid w:val="00EF0F74"/>
    <w:rsid w:val="00EF159A"/>
    <w:rsid w:val="00EF35D2"/>
    <w:rsid w:val="00EF497A"/>
    <w:rsid w:val="00EF6560"/>
    <w:rsid w:val="00EF69C7"/>
    <w:rsid w:val="00EF7E2C"/>
    <w:rsid w:val="00F02AEE"/>
    <w:rsid w:val="00F0441D"/>
    <w:rsid w:val="00F05275"/>
    <w:rsid w:val="00F11333"/>
    <w:rsid w:val="00F119C4"/>
    <w:rsid w:val="00F168E1"/>
    <w:rsid w:val="00F23FE3"/>
    <w:rsid w:val="00F268AB"/>
    <w:rsid w:val="00F27770"/>
    <w:rsid w:val="00F323D1"/>
    <w:rsid w:val="00F33932"/>
    <w:rsid w:val="00F35B7D"/>
    <w:rsid w:val="00F37EAE"/>
    <w:rsid w:val="00F41FD8"/>
    <w:rsid w:val="00F42F3F"/>
    <w:rsid w:val="00F50A27"/>
    <w:rsid w:val="00F52641"/>
    <w:rsid w:val="00F545C9"/>
    <w:rsid w:val="00F54A2E"/>
    <w:rsid w:val="00F54A49"/>
    <w:rsid w:val="00F62F2B"/>
    <w:rsid w:val="00F644E6"/>
    <w:rsid w:val="00F67B5D"/>
    <w:rsid w:val="00F71284"/>
    <w:rsid w:val="00F84580"/>
    <w:rsid w:val="00F85700"/>
    <w:rsid w:val="00F86A46"/>
    <w:rsid w:val="00F87451"/>
    <w:rsid w:val="00F87C03"/>
    <w:rsid w:val="00F939F4"/>
    <w:rsid w:val="00FA418C"/>
    <w:rsid w:val="00FA6714"/>
    <w:rsid w:val="00FA6EDD"/>
    <w:rsid w:val="00FA75DE"/>
    <w:rsid w:val="00FB2C1B"/>
    <w:rsid w:val="00FB6B6A"/>
    <w:rsid w:val="00FC2579"/>
    <w:rsid w:val="00FC3B8D"/>
    <w:rsid w:val="00FC508C"/>
    <w:rsid w:val="00FC562F"/>
    <w:rsid w:val="00FD0AC0"/>
    <w:rsid w:val="00FD0BBF"/>
    <w:rsid w:val="00FD0DFD"/>
    <w:rsid w:val="00FD1A0A"/>
    <w:rsid w:val="00FD365D"/>
    <w:rsid w:val="00FD6C86"/>
    <w:rsid w:val="00FD73FC"/>
    <w:rsid w:val="00FE0ED6"/>
    <w:rsid w:val="00FE2920"/>
    <w:rsid w:val="00FE2CBB"/>
    <w:rsid w:val="00FE4778"/>
    <w:rsid w:val="00FE66F7"/>
    <w:rsid w:val="00FF38F7"/>
    <w:rsid w:val="00FF4A32"/>
    <w:rsid w:val="00FF588C"/>
    <w:rsid w:val="00FF6539"/>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0ED6"/>
    <w:pPr>
      <w:spacing w:after="0" w:line="240" w:lineRule="auto"/>
    </w:pPr>
    <w:rPr>
      <w:rFonts w:ascii="Calibri" w:hAnsi="Calibri" w:cs="Times New Roman"/>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styleId="Hyperlink">
    <w:name w:val="Hyperlink"/>
    <w:basedOn w:val="Standardskrifttypeiafsnit"/>
    <w:uiPriority w:val="99"/>
    <w:semiHidden/>
    <w:unhideWhenUsed/>
    <w:rsid w:val="00FE0ED6"/>
    <w:rPr>
      <w:color w:val="0000FF"/>
      <w:u w:val="single"/>
    </w:rPr>
  </w:style>
  <w:style w:type="character" w:styleId="BesgtHyperlink">
    <w:name w:val="FollowedHyperlink"/>
    <w:basedOn w:val="Standardskrifttypeiafsnit"/>
    <w:uiPriority w:val="99"/>
    <w:semiHidden/>
    <w:unhideWhenUsed/>
    <w:rsid w:val="00FE0ED6"/>
    <w:rPr>
      <w:color w:val="800080"/>
      <w:u w:val="single"/>
    </w:rPr>
  </w:style>
  <w:style w:type="paragraph" w:styleId="NormalWeb">
    <w:name w:val="Normal (Web)"/>
    <w:basedOn w:val="Normal"/>
    <w:uiPriority w:val="99"/>
    <w:semiHidden/>
    <w:unhideWhenUsed/>
    <w:rsid w:val="00FE0ED6"/>
    <w:pPr>
      <w:spacing w:before="100" w:beforeAutospacing="1" w:after="100" w:afterAutospacing="1"/>
    </w:pPr>
    <w:rPr>
      <w:rFonts w:ascii="Times New Roman" w:hAnsi="Times New Roman"/>
      <w:sz w:val="24"/>
      <w:szCs w:val="24"/>
      <w:lang w:eastAsia="da-DK"/>
    </w:rPr>
  </w:style>
  <w:style w:type="paragraph" w:customStyle="1" w:styleId="titel2">
    <w:name w:val="titel2"/>
    <w:basedOn w:val="Normal"/>
    <w:uiPriority w:val="99"/>
    <w:semiHidden/>
    <w:rsid w:val="00FE0ED6"/>
    <w:pPr>
      <w:spacing w:before="100" w:beforeAutospacing="1" w:after="100" w:afterAutospacing="1"/>
    </w:pPr>
    <w:rPr>
      <w:rFonts w:ascii="Times New Roman" w:hAnsi="Times New Roman"/>
      <w:sz w:val="24"/>
      <w:szCs w:val="24"/>
      <w:lang w:eastAsia="da-DK"/>
    </w:rPr>
  </w:style>
  <w:style w:type="paragraph" w:customStyle="1" w:styleId="indledning2">
    <w:name w:val="indledning2"/>
    <w:basedOn w:val="Normal"/>
    <w:uiPriority w:val="99"/>
    <w:semiHidden/>
    <w:rsid w:val="00FE0ED6"/>
    <w:pPr>
      <w:spacing w:before="100" w:beforeAutospacing="1" w:after="100" w:afterAutospacing="1"/>
    </w:pPr>
    <w:rPr>
      <w:rFonts w:ascii="Times New Roman" w:hAnsi="Times New Roman"/>
      <w:sz w:val="24"/>
      <w:szCs w:val="24"/>
      <w:lang w:eastAsia="da-DK"/>
    </w:rPr>
  </w:style>
  <w:style w:type="paragraph" w:customStyle="1" w:styleId="kapitel">
    <w:name w:val="kapitel"/>
    <w:basedOn w:val="Normal"/>
    <w:uiPriority w:val="99"/>
    <w:semiHidden/>
    <w:rsid w:val="00FE0ED6"/>
    <w:pPr>
      <w:spacing w:before="100" w:beforeAutospacing="1" w:after="100" w:afterAutospacing="1"/>
    </w:pPr>
    <w:rPr>
      <w:rFonts w:ascii="Times New Roman" w:hAnsi="Times New Roman"/>
      <w:sz w:val="24"/>
      <w:szCs w:val="24"/>
      <w:lang w:eastAsia="da-DK"/>
    </w:rPr>
  </w:style>
  <w:style w:type="paragraph" w:customStyle="1" w:styleId="kapiteloverskrift2">
    <w:name w:val="kapiteloverskrift2"/>
    <w:basedOn w:val="Normal"/>
    <w:uiPriority w:val="99"/>
    <w:semiHidden/>
    <w:rsid w:val="00FE0ED6"/>
    <w:pPr>
      <w:spacing w:before="100" w:beforeAutospacing="1" w:after="100" w:afterAutospacing="1"/>
    </w:pPr>
    <w:rPr>
      <w:rFonts w:ascii="Times New Roman" w:hAnsi="Times New Roman"/>
      <w:sz w:val="24"/>
      <w:szCs w:val="24"/>
      <w:lang w:eastAsia="da-DK"/>
    </w:rPr>
  </w:style>
  <w:style w:type="paragraph" w:customStyle="1" w:styleId="paragraf">
    <w:name w:val="paragraf"/>
    <w:basedOn w:val="Normal"/>
    <w:uiPriority w:val="99"/>
    <w:semiHidden/>
    <w:rsid w:val="00FE0ED6"/>
    <w:pPr>
      <w:spacing w:before="100" w:beforeAutospacing="1" w:after="100" w:afterAutospacing="1"/>
    </w:pPr>
    <w:rPr>
      <w:rFonts w:ascii="Times New Roman" w:hAnsi="Times New Roman"/>
      <w:sz w:val="24"/>
      <w:szCs w:val="24"/>
      <w:lang w:eastAsia="da-DK"/>
    </w:rPr>
  </w:style>
  <w:style w:type="paragraph" w:customStyle="1" w:styleId="liste1">
    <w:name w:val="liste1"/>
    <w:basedOn w:val="Normal"/>
    <w:uiPriority w:val="99"/>
    <w:semiHidden/>
    <w:rsid w:val="00FE0ED6"/>
    <w:pPr>
      <w:spacing w:before="100" w:beforeAutospacing="1" w:after="100" w:afterAutospacing="1"/>
    </w:pPr>
    <w:rPr>
      <w:rFonts w:ascii="Times New Roman" w:hAnsi="Times New Roman"/>
      <w:sz w:val="24"/>
      <w:szCs w:val="24"/>
      <w:lang w:eastAsia="da-DK"/>
    </w:rPr>
  </w:style>
  <w:style w:type="paragraph" w:customStyle="1" w:styleId="liste2">
    <w:name w:val="liste2"/>
    <w:basedOn w:val="Normal"/>
    <w:uiPriority w:val="99"/>
    <w:semiHidden/>
    <w:rsid w:val="00FE0ED6"/>
    <w:pPr>
      <w:spacing w:before="100" w:beforeAutospacing="1" w:after="100" w:afterAutospacing="1"/>
    </w:pPr>
    <w:rPr>
      <w:rFonts w:ascii="Times New Roman" w:hAnsi="Times New Roman"/>
      <w:sz w:val="24"/>
      <w:szCs w:val="24"/>
      <w:lang w:eastAsia="da-DK"/>
    </w:rPr>
  </w:style>
  <w:style w:type="paragraph" w:customStyle="1" w:styleId="stk2">
    <w:name w:val="stk2"/>
    <w:basedOn w:val="Normal"/>
    <w:uiPriority w:val="99"/>
    <w:semiHidden/>
    <w:rsid w:val="00FE0ED6"/>
    <w:pPr>
      <w:spacing w:before="100" w:beforeAutospacing="1" w:after="100" w:afterAutospacing="1"/>
    </w:pPr>
    <w:rPr>
      <w:rFonts w:ascii="Times New Roman" w:hAnsi="Times New Roman"/>
      <w:sz w:val="24"/>
      <w:szCs w:val="24"/>
      <w:lang w:eastAsia="da-DK"/>
    </w:rPr>
  </w:style>
  <w:style w:type="paragraph" w:customStyle="1" w:styleId="paragrafgruppeoverskrift">
    <w:name w:val="paragrafgruppeoverskrift"/>
    <w:basedOn w:val="Normal"/>
    <w:uiPriority w:val="99"/>
    <w:semiHidden/>
    <w:rsid w:val="00FE0ED6"/>
    <w:pPr>
      <w:spacing w:before="100" w:beforeAutospacing="1" w:after="100" w:afterAutospacing="1"/>
    </w:pPr>
    <w:rPr>
      <w:rFonts w:ascii="Times New Roman" w:hAnsi="Times New Roman"/>
      <w:sz w:val="24"/>
      <w:szCs w:val="24"/>
      <w:lang w:eastAsia="da-DK"/>
    </w:rPr>
  </w:style>
  <w:style w:type="paragraph" w:customStyle="1" w:styleId="givet">
    <w:name w:val="givet"/>
    <w:basedOn w:val="Normal"/>
    <w:uiPriority w:val="99"/>
    <w:semiHidden/>
    <w:rsid w:val="00FE0ED6"/>
    <w:pPr>
      <w:spacing w:before="100" w:beforeAutospacing="1" w:after="100" w:afterAutospacing="1"/>
    </w:pPr>
    <w:rPr>
      <w:rFonts w:ascii="Times New Roman" w:hAnsi="Times New Roman"/>
      <w:sz w:val="24"/>
      <w:szCs w:val="24"/>
      <w:lang w:eastAsia="da-DK"/>
    </w:rPr>
  </w:style>
  <w:style w:type="paragraph" w:customStyle="1" w:styleId="sign1">
    <w:name w:val="sign1"/>
    <w:basedOn w:val="Normal"/>
    <w:uiPriority w:val="99"/>
    <w:semiHidden/>
    <w:rsid w:val="00FE0ED6"/>
    <w:pPr>
      <w:spacing w:before="100" w:beforeAutospacing="1" w:after="100" w:afterAutospacing="1"/>
    </w:pPr>
    <w:rPr>
      <w:rFonts w:ascii="Times New Roman" w:hAnsi="Times New Roman"/>
      <w:sz w:val="24"/>
      <w:szCs w:val="24"/>
      <w:lang w:eastAsia="da-DK"/>
    </w:rPr>
  </w:style>
  <w:style w:type="paragraph" w:customStyle="1" w:styleId="sign2">
    <w:name w:val="sign2"/>
    <w:basedOn w:val="Normal"/>
    <w:uiPriority w:val="99"/>
    <w:semiHidden/>
    <w:rsid w:val="00FE0ED6"/>
    <w:pPr>
      <w:spacing w:before="100" w:beforeAutospacing="1" w:after="100" w:afterAutospacing="1"/>
    </w:pPr>
    <w:rPr>
      <w:rFonts w:ascii="Times New Roman" w:hAnsi="Times New Roman"/>
      <w:sz w:val="24"/>
      <w:szCs w:val="24"/>
      <w:lang w:eastAsia="da-DK"/>
    </w:rPr>
  </w:style>
  <w:style w:type="paragraph" w:customStyle="1" w:styleId="bilag">
    <w:name w:val="bilag"/>
    <w:basedOn w:val="Normal"/>
    <w:uiPriority w:val="99"/>
    <w:semiHidden/>
    <w:rsid w:val="00FE0ED6"/>
    <w:pPr>
      <w:spacing w:before="100" w:beforeAutospacing="1" w:after="100" w:afterAutospacing="1"/>
    </w:pPr>
    <w:rPr>
      <w:rFonts w:ascii="Times New Roman" w:hAnsi="Times New Roman"/>
      <w:sz w:val="24"/>
      <w:szCs w:val="24"/>
      <w:lang w:eastAsia="da-DK"/>
    </w:rPr>
  </w:style>
  <w:style w:type="paragraph" w:customStyle="1" w:styleId="bilagtekst">
    <w:name w:val="bilagtekst"/>
    <w:basedOn w:val="Normal"/>
    <w:uiPriority w:val="99"/>
    <w:semiHidden/>
    <w:rsid w:val="00FE0ED6"/>
    <w:pPr>
      <w:spacing w:before="100" w:beforeAutospacing="1" w:after="100" w:afterAutospacing="1"/>
    </w:pPr>
    <w:rPr>
      <w:rFonts w:ascii="Times New Roman" w:hAnsi="Times New Roman"/>
      <w:sz w:val="24"/>
      <w:szCs w:val="24"/>
      <w:lang w:eastAsia="da-DK"/>
    </w:rPr>
  </w:style>
  <w:style w:type="paragraph" w:customStyle="1" w:styleId="fodnote">
    <w:name w:val="fodnote"/>
    <w:basedOn w:val="Normal"/>
    <w:uiPriority w:val="99"/>
    <w:semiHidden/>
    <w:rsid w:val="00FE0ED6"/>
    <w:pPr>
      <w:spacing w:before="100" w:beforeAutospacing="1" w:after="100" w:afterAutospacing="1"/>
    </w:pPr>
    <w:rPr>
      <w:rFonts w:ascii="Times New Roman" w:hAnsi="Times New Roman"/>
      <w:sz w:val="24"/>
      <w:szCs w:val="24"/>
      <w:lang w:eastAsia="da-DK"/>
    </w:rPr>
  </w:style>
  <w:style w:type="character" w:customStyle="1" w:styleId="emailstyle33">
    <w:name w:val="emailstyle33"/>
    <w:basedOn w:val="Standardskrifttypeiafsnit"/>
    <w:semiHidden/>
    <w:rsid w:val="00FE0ED6"/>
    <w:rPr>
      <w:rFonts w:ascii="Calibri" w:hAnsi="Calibri" w:hint="default"/>
      <w:color w:val="auto"/>
    </w:rPr>
  </w:style>
  <w:style w:type="character" w:customStyle="1" w:styleId="paragrafnr">
    <w:name w:val="paragrafnr"/>
    <w:basedOn w:val="Standardskrifttypeiafsnit"/>
    <w:rsid w:val="00FE0ED6"/>
  </w:style>
  <w:style w:type="character" w:customStyle="1" w:styleId="liste1nr">
    <w:name w:val="liste1nr"/>
    <w:basedOn w:val="Standardskrifttypeiafsnit"/>
    <w:rsid w:val="00FE0ED6"/>
  </w:style>
  <w:style w:type="character" w:customStyle="1" w:styleId="liste2nr">
    <w:name w:val="liste2nr"/>
    <w:basedOn w:val="Standardskrifttypeiafsnit"/>
    <w:rsid w:val="00FE0ED6"/>
  </w:style>
  <w:style w:type="character" w:customStyle="1" w:styleId="stknr">
    <w:name w:val="stknr"/>
    <w:basedOn w:val="Standardskrifttypeiafsnit"/>
    <w:rsid w:val="00FE0ED6"/>
  </w:style>
  <w:style w:type="character" w:customStyle="1" w:styleId="superscript">
    <w:name w:val="superscript"/>
    <w:basedOn w:val="Standardskrifttypeiafsnit"/>
    <w:rsid w:val="00FE0ED6"/>
  </w:style>
  <w:style w:type="character" w:customStyle="1" w:styleId="bold">
    <w:name w:val="bold"/>
    <w:basedOn w:val="Standardskrifttypeiafsnit"/>
    <w:rsid w:val="00FE0ED6"/>
  </w:style>
  <w:style w:type="character" w:customStyle="1" w:styleId="subscript">
    <w:name w:val="subscript"/>
    <w:basedOn w:val="Standardskrifttypeiafsnit"/>
    <w:rsid w:val="00FE0ED6"/>
  </w:style>
  <w:style w:type="character" w:customStyle="1" w:styleId="italic">
    <w:name w:val="italic"/>
    <w:basedOn w:val="Standardskrifttypeiafsnit"/>
    <w:rsid w:val="00FE0ED6"/>
  </w:style>
  <w:style w:type="paragraph" w:styleId="Markeringsbobletekst">
    <w:name w:val="Balloon Text"/>
    <w:basedOn w:val="Normal"/>
    <w:link w:val="MarkeringsbobletekstTegn"/>
    <w:uiPriority w:val="99"/>
    <w:semiHidden/>
    <w:unhideWhenUsed/>
    <w:rsid w:val="006F466E"/>
    <w:rPr>
      <w:rFonts w:ascii="Tahoma" w:hAnsi="Tahoma" w:cs="Tahoma"/>
      <w:sz w:val="16"/>
      <w:szCs w:val="16"/>
    </w:rPr>
  </w:style>
  <w:style w:type="character" w:customStyle="1" w:styleId="MarkeringsbobletekstTegn">
    <w:name w:val="Markeringsbobletekst Tegn"/>
    <w:basedOn w:val="Standardskrifttypeiafsnit"/>
    <w:link w:val="Markeringsbobletekst"/>
    <w:uiPriority w:val="99"/>
    <w:semiHidden/>
    <w:rsid w:val="006F466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0ED6"/>
    <w:pPr>
      <w:spacing w:after="0" w:line="240" w:lineRule="auto"/>
    </w:pPr>
    <w:rPr>
      <w:rFonts w:ascii="Calibri" w:hAnsi="Calibri" w:cs="Times New Roman"/>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styleId="Hyperlink">
    <w:name w:val="Hyperlink"/>
    <w:basedOn w:val="Standardskrifttypeiafsnit"/>
    <w:uiPriority w:val="99"/>
    <w:semiHidden/>
    <w:unhideWhenUsed/>
    <w:rsid w:val="00FE0ED6"/>
    <w:rPr>
      <w:color w:val="0000FF"/>
      <w:u w:val="single"/>
    </w:rPr>
  </w:style>
  <w:style w:type="character" w:styleId="BesgtHyperlink">
    <w:name w:val="FollowedHyperlink"/>
    <w:basedOn w:val="Standardskrifttypeiafsnit"/>
    <w:uiPriority w:val="99"/>
    <w:semiHidden/>
    <w:unhideWhenUsed/>
    <w:rsid w:val="00FE0ED6"/>
    <w:rPr>
      <w:color w:val="800080"/>
      <w:u w:val="single"/>
    </w:rPr>
  </w:style>
  <w:style w:type="paragraph" w:styleId="NormalWeb">
    <w:name w:val="Normal (Web)"/>
    <w:basedOn w:val="Normal"/>
    <w:uiPriority w:val="99"/>
    <w:semiHidden/>
    <w:unhideWhenUsed/>
    <w:rsid w:val="00FE0ED6"/>
    <w:pPr>
      <w:spacing w:before="100" w:beforeAutospacing="1" w:after="100" w:afterAutospacing="1"/>
    </w:pPr>
    <w:rPr>
      <w:rFonts w:ascii="Times New Roman" w:hAnsi="Times New Roman"/>
      <w:sz w:val="24"/>
      <w:szCs w:val="24"/>
      <w:lang w:eastAsia="da-DK"/>
    </w:rPr>
  </w:style>
  <w:style w:type="paragraph" w:customStyle="1" w:styleId="titel2">
    <w:name w:val="titel2"/>
    <w:basedOn w:val="Normal"/>
    <w:uiPriority w:val="99"/>
    <w:semiHidden/>
    <w:rsid w:val="00FE0ED6"/>
    <w:pPr>
      <w:spacing w:before="100" w:beforeAutospacing="1" w:after="100" w:afterAutospacing="1"/>
    </w:pPr>
    <w:rPr>
      <w:rFonts w:ascii="Times New Roman" w:hAnsi="Times New Roman"/>
      <w:sz w:val="24"/>
      <w:szCs w:val="24"/>
      <w:lang w:eastAsia="da-DK"/>
    </w:rPr>
  </w:style>
  <w:style w:type="paragraph" w:customStyle="1" w:styleId="indledning2">
    <w:name w:val="indledning2"/>
    <w:basedOn w:val="Normal"/>
    <w:uiPriority w:val="99"/>
    <w:semiHidden/>
    <w:rsid w:val="00FE0ED6"/>
    <w:pPr>
      <w:spacing w:before="100" w:beforeAutospacing="1" w:after="100" w:afterAutospacing="1"/>
    </w:pPr>
    <w:rPr>
      <w:rFonts w:ascii="Times New Roman" w:hAnsi="Times New Roman"/>
      <w:sz w:val="24"/>
      <w:szCs w:val="24"/>
      <w:lang w:eastAsia="da-DK"/>
    </w:rPr>
  </w:style>
  <w:style w:type="paragraph" w:customStyle="1" w:styleId="kapitel">
    <w:name w:val="kapitel"/>
    <w:basedOn w:val="Normal"/>
    <w:uiPriority w:val="99"/>
    <w:semiHidden/>
    <w:rsid w:val="00FE0ED6"/>
    <w:pPr>
      <w:spacing w:before="100" w:beforeAutospacing="1" w:after="100" w:afterAutospacing="1"/>
    </w:pPr>
    <w:rPr>
      <w:rFonts w:ascii="Times New Roman" w:hAnsi="Times New Roman"/>
      <w:sz w:val="24"/>
      <w:szCs w:val="24"/>
      <w:lang w:eastAsia="da-DK"/>
    </w:rPr>
  </w:style>
  <w:style w:type="paragraph" w:customStyle="1" w:styleId="kapiteloverskrift2">
    <w:name w:val="kapiteloverskrift2"/>
    <w:basedOn w:val="Normal"/>
    <w:uiPriority w:val="99"/>
    <w:semiHidden/>
    <w:rsid w:val="00FE0ED6"/>
    <w:pPr>
      <w:spacing w:before="100" w:beforeAutospacing="1" w:after="100" w:afterAutospacing="1"/>
    </w:pPr>
    <w:rPr>
      <w:rFonts w:ascii="Times New Roman" w:hAnsi="Times New Roman"/>
      <w:sz w:val="24"/>
      <w:szCs w:val="24"/>
      <w:lang w:eastAsia="da-DK"/>
    </w:rPr>
  </w:style>
  <w:style w:type="paragraph" w:customStyle="1" w:styleId="paragraf">
    <w:name w:val="paragraf"/>
    <w:basedOn w:val="Normal"/>
    <w:uiPriority w:val="99"/>
    <w:semiHidden/>
    <w:rsid w:val="00FE0ED6"/>
    <w:pPr>
      <w:spacing w:before="100" w:beforeAutospacing="1" w:after="100" w:afterAutospacing="1"/>
    </w:pPr>
    <w:rPr>
      <w:rFonts w:ascii="Times New Roman" w:hAnsi="Times New Roman"/>
      <w:sz w:val="24"/>
      <w:szCs w:val="24"/>
      <w:lang w:eastAsia="da-DK"/>
    </w:rPr>
  </w:style>
  <w:style w:type="paragraph" w:customStyle="1" w:styleId="liste1">
    <w:name w:val="liste1"/>
    <w:basedOn w:val="Normal"/>
    <w:uiPriority w:val="99"/>
    <w:semiHidden/>
    <w:rsid w:val="00FE0ED6"/>
    <w:pPr>
      <w:spacing w:before="100" w:beforeAutospacing="1" w:after="100" w:afterAutospacing="1"/>
    </w:pPr>
    <w:rPr>
      <w:rFonts w:ascii="Times New Roman" w:hAnsi="Times New Roman"/>
      <w:sz w:val="24"/>
      <w:szCs w:val="24"/>
      <w:lang w:eastAsia="da-DK"/>
    </w:rPr>
  </w:style>
  <w:style w:type="paragraph" w:customStyle="1" w:styleId="liste2">
    <w:name w:val="liste2"/>
    <w:basedOn w:val="Normal"/>
    <w:uiPriority w:val="99"/>
    <w:semiHidden/>
    <w:rsid w:val="00FE0ED6"/>
    <w:pPr>
      <w:spacing w:before="100" w:beforeAutospacing="1" w:after="100" w:afterAutospacing="1"/>
    </w:pPr>
    <w:rPr>
      <w:rFonts w:ascii="Times New Roman" w:hAnsi="Times New Roman"/>
      <w:sz w:val="24"/>
      <w:szCs w:val="24"/>
      <w:lang w:eastAsia="da-DK"/>
    </w:rPr>
  </w:style>
  <w:style w:type="paragraph" w:customStyle="1" w:styleId="stk2">
    <w:name w:val="stk2"/>
    <w:basedOn w:val="Normal"/>
    <w:uiPriority w:val="99"/>
    <w:semiHidden/>
    <w:rsid w:val="00FE0ED6"/>
    <w:pPr>
      <w:spacing w:before="100" w:beforeAutospacing="1" w:after="100" w:afterAutospacing="1"/>
    </w:pPr>
    <w:rPr>
      <w:rFonts w:ascii="Times New Roman" w:hAnsi="Times New Roman"/>
      <w:sz w:val="24"/>
      <w:szCs w:val="24"/>
      <w:lang w:eastAsia="da-DK"/>
    </w:rPr>
  </w:style>
  <w:style w:type="paragraph" w:customStyle="1" w:styleId="paragrafgruppeoverskrift">
    <w:name w:val="paragrafgruppeoverskrift"/>
    <w:basedOn w:val="Normal"/>
    <w:uiPriority w:val="99"/>
    <w:semiHidden/>
    <w:rsid w:val="00FE0ED6"/>
    <w:pPr>
      <w:spacing w:before="100" w:beforeAutospacing="1" w:after="100" w:afterAutospacing="1"/>
    </w:pPr>
    <w:rPr>
      <w:rFonts w:ascii="Times New Roman" w:hAnsi="Times New Roman"/>
      <w:sz w:val="24"/>
      <w:szCs w:val="24"/>
      <w:lang w:eastAsia="da-DK"/>
    </w:rPr>
  </w:style>
  <w:style w:type="paragraph" w:customStyle="1" w:styleId="givet">
    <w:name w:val="givet"/>
    <w:basedOn w:val="Normal"/>
    <w:uiPriority w:val="99"/>
    <w:semiHidden/>
    <w:rsid w:val="00FE0ED6"/>
    <w:pPr>
      <w:spacing w:before="100" w:beforeAutospacing="1" w:after="100" w:afterAutospacing="1"/>
    </w:pPr>
    <w:rPr>
      <w:rFonts w:ascii="Times New Roman" w:hAnsi="Times New Roman"/>
      <w:sz w:val="24"/>
      <w:szCs w:val="24"/>
      <w:lang w:eastAsia="da-DK"/>
    </w:rPr>
  </w:style>
  <w:style w:type="paragraph" w:customStyle="1" w:styleId="sign1">
    <w:name w:val="sign1"/>
    <w:basedOn w:val="Normal"/>
    <w:uiPriority w:val="99"/>
    <w:semiHidden/>
    <w:rsid w:val="00FE0ED6"/>
    <w:pPr>
      <w:spacing w:before="100" w:beforeAutospacing="1" w:after="100" w:afterAutospacing="1"/>
    </w:pPr>
    <w:rPr>
      <w:rFonts w:ascii="Times New Roman" w:hAnsi="Times New Roman"/>
      <w:sz w:val="24"/>
      <w:szCs w:val="24"/>
      <w:lang w:eastAsia="da-DK"/>
    </w:rPr>
  </w:style>
  <w:style w:type="paragraph" w:customStyle="1" w:styleId="sign2">
    <w:name w:val="sign2"/>
    <w:basedOn w:val="Normal"/>
    <w:uiPriority w:val="99"/>
    <w:semiHidden/>
    <w:rsid w:val="00FE0ED6"/>
    <w:pPr>
      <w:spacing w:before="100" w:beforeAutospacing="1" w:after="100" w:afterAutospacing="1"/>
    </w:pPr>
    <w:rPr>
      <w:rFonts w:ascii="Times New Roman" w:hAnsi="Times New Roman"/>
      <w:sz w:val="24"/>
      <w:szCs w:val="24"/>
      <w:lang w:eastAsia="da-DK"/>
    </w:rPr>
  </w:style>
  <w:style w:type="paragraph" w:customStyle="1" w:styleId="bilag">
    <w:name w:val="bilag"/>
    <w:basedOn w:val="Normal"/>
    <w:uiPriority w:val="99"/>
    <w:semiHidden/>
    <w:rsid w:val="00FE0ED6"/>
    <w:pPr>
      <w:spacing w:before="100" w:beforeAutospacing="1" w:after="100" w:afterAutospacing="1"/>
    </w:pPr>
    <w:rPr>
      <w:rFonts w:ascii="Times New Roman" w:hAnsi="Times New Roman"/>
      <w:sz w:val="24"/>
      <w:szCs w:val="24"/>
      <w:lang w:eastAsia="da-DK"/>
    </w:rPr>
  </w:style>
  <w:style w:type="paragraph" w:customStyle="1" w:styleId="bilagtekst">
    <w:name w:val="bilagtekst"/>
    <w:basedOn w:val="Normal"/>
    <w:uiPriority w:val="99"/>
    <w:semiHidden/>
    <w:rsid w:val="00FE0ED6"/>
    <w:pPr>
      <w:spacing w:before="100" w:beforeAutospacing="1" w:after="100" w:afterAutospacing="1"/>
    </w:pPr>
    <w:rPr>
      <w:rFonts w:ascii="Times New Roman" w:hAnsi="Times New Roman"/>
      <w:sz w:val="24"/>
      <w:szCs w:val="24"/>
      <w:lang w:eastAsia="da-DK"/>
    </w:rPr>
  </w:style>
  <w:style w:type="paragraph" w:customStyle="1" w:styleId="fodnote">
    <w:name w:val="fodnote"/>
    <w:basedOn w:val="Normal"/>
    <w:uiPriority w:val="99"/>
    <w:semiHidden/>
    <w:rsid w:val="00FE0ED6"/>
    <w:pPr>
      <w:spacing w:before="100" w:beforeAutospacing="1" w:after="100" w:afterAutospacing="1"/>
    </w:pPr>
    <w:rPr>
      <w:rFonts w:ascii="Times New Roman" w:hAnsi="Times New Roman"/>
      <w:sz w:val="24"/>
      <w:szCs w:val="24"/>
      <w:lang w:eastAsia="da-DK"/>
    </w:rPr>
  </w:style>
  <w:style w:type="character" w:customStyle="1" w:styleId="emailstyle33">
    <w:name w:val="emailstyle33"/>
    <w:basedOn w:val="Standardskrifttypeiafsnit"/>
    <w:semiHidden/>
    <w:rsid w:val="00FE0ED6"/>
    <w:rPr>
      <w:rFonts w:ascii="Calibri" w:hAnsi="Calibri" w:hint="default"/>
      <w:color w:val="auto"/>
    </w:rPr>
  </w:style>
  <w:style w:type="character" w:customStyle="1" w:styleId="paragrafnr">
    <w:name w:val="paragrafnr"/>
    <w:basedOn w:val="Standardskrifttypeiafsnit"/>
    <w:rsid w:val="00FE0ED6"/>
  </w:style>
  <w:style w:type="character" w:customStyle="1" w:styleId="liste1nr">
    <w:name w:val="liste1nr"/>
    <w:basedOn w:val="Standardskrifttypeiafsnit"/>
    <w:rsid w:val="00FE0ED6"/>
  </w:style>
  <w:style w:type="character" w:customStyle="1" w:styleId="liste2nr">
    <w:name w:val="liste2nr"/>
    <w:basedOn w:val="Standardskrifttypeiafsnit"/>
    <w:rsid w:val="00FE0ED6"/>
  </w:style>
  <w:style w:type="character" w:customStyle="1" w:styleId="stknr">
    <w:name w:val="stknr"/>
    <w:basedOn w:val="Standardskrifttypeiafsnit"/>
    <w:rsid w:val="00FE0ED6"/>
  </w:style>
  <w:style w:type="character" w:customStyle="1" w:styleId="superscript">
    <w:name w:val="superscript"/>
    <w:basedOn w:val="Standardskrifttypeiafsnit"/>
    <w:rsid w:val="00FE0ED6"/>
  </w:style>
  <w:style w:type="character" w:customStyle="1" w:styleId="bold">
    <w:name w:val="bold"/>
    <w:basedOn w:val="Standardskrifttypeiafsnit"/>
    <w:rsid w:val="00FE0ED6"/>
  </w:style>
  <w:style w:type="character" w:customStyle="1" w:styleId="subscript">
    <w:name w:val="subscript"/>
    <w:basedOn w:val="Standardskrifttypeiafsnit"/>
    <w:rsid w:val="00FE0ED6"/>
  </w:style>
  <w:style w:type="character" w:customStyle="1" w:styleId="italic">
    <w:name w:val="italic"/>
    <w:basedOn w:val="Standardskrifttypeiafsnit"/>
    <w:rsid w:val="00FE0ED6"/>
  </w:style>
  <w:style w:type="paragraph" w:styleId="Markeringsbobletekst">
    <w:name w:val="Balloon Text"/>
    <w:basedOn w:val="Normal"/>
    <w:link w:val="MarkeringsbobletekstTegn"/>
    <w:uiPriority w:val="99"/>
    <w:semiHidden/>
    <w:unhideWhenUsed/>
    <w:rsid w:val="006F466E"/>
    <w:rPr>
      <w:rFonts w:ascii="Tahoma" w:hAnsi="Tahoma" w:cs="Tahoma"/>
      <w:sz w:val="16"/>
      <w:szCs w:val="16"/>
    </w:rPr>
  </w:style>
  <w:style w:type="character" w:customStyle="1" w:styleId="MarkeringsbobletekstTegn">
    <w:name w:val="Markeringsbobletekst Tegn"/>
    <w:basedOn w:val="Standardskrifttypeiafsnit"/>
    <w:link w:val="Markeringsbobletekst"/>
    <w:uiPriority w:val="99"/>
    <w:semiHidden/>
    <w:rsid w:val="006F466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152227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cid:image001.jpg@01D5720B.A8CDE450" TargetMode="Externa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37</Pages>
  <Words>9295</Words>
  <Characters>56241</Characters>
  <Application>Microsoft Office Word</Application>
  <DocSecurity>0</DocSecurity>
  <Lines>1480</Lines>
  <Paragraphs>885</Paragraphs>
  <ScaleCrop>false</ScaleCrop>
  <HeadingPairs>
    <vt:vector size="2" baseType="variant">
      <vt:variant>
        <vt:lpstr>Titel</vt:lpstr>
      </vt:variant>
      <vt:variant>
        <vt:i4>1</vt:i4>
      </vt:variant>
    </vt:vector>
  </HeadingPairs>
  <TitlesOfParts>
    <vt:vector size="1" baseType="lpstr">
      <vt:lpstr/>
    </vt:vector>
  </TitlesOfParts>
  <Company>Statens IT</Company>
  <LinksUpToDate>false</LinksUpToDate>
  <CharactersWithSpaces>64651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Thomas Skovgaard Mortensen</dc:creator>
  <cp:lastModifiedBy>Thomas Skovgaard Mortensen</cp:lastModifiedBy>
  <cp:revision>2</cp:revision>
  <dcterms:created xsi:type="dcterms:W3CDTF">2019-10-03T15:09:00Z</dcterms:created>
  <dcterms:modified xsi:type="dcterms:W3CDTF">2019-10-03T15:09:00Z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Remapped">
    <vt:lpwstr>true</vt:lpwstr>
  </property>
</Properties>
</file>